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63B334BE" w:rsidR="00642EFE" w:rsidRPr="005E1F72" w:rsidRDefault="00BB0E2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11D8A6E2" w:rsidR="0091042F"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07287D">
        <w:rPr>
          <w:rFonts w:ascii="GHEA Grapalat" w:hAnsi="GHEA Grapalat"/>
          <w:i w:val="0"/>
          <w:lang w:val="af-ZA"/>
        </w:rPr>
        <w:t>2</w:t>
      </w:r>
      <w:r w:rsidR="00337B98">
        <w:rPr>
          <w:rFonts w:ascii="GHEA Grapalat" w:hAnsi="GHEA Grapalat"/>
          <w:i w:val="0"/>
          <w:lang w:val="hy-AM"/>
        </w:rPr>
        <w:t>4</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F06D7B">
        <w:rPr>
          <w:rFonts w:ascii="GHEA Grapalat" w:hAnsi="GHEA Grapalat"/>
          <w:i w:val="0"/>
          <w:lang w:val="hy-AM"/>
        </w:rPr>
        <w:t>դեկտեմբերի</w:t>
      </w:r>
      <w:r w:rsidR="00384643">
        <w:rPr>
          <w:rFonts w:ascii="GHEA Grapalat" w:hAnsi="GHEA Grapalat"/>
          <w:b/>
          <w:bCs/>
          <w:i w:val="0"/>
          <w:lang w:val="hy-AM"/>
        </w:rPr>
        <w:t xml:space="preserve"> </w:t>
      </w:r>
      <w:r w:rsidR="00A76C15" w:rsidRPr="005E1F72">
        <w:rPr>
          <w:rFonts w:ascii="GHEA Grapalat" w:hAnsi="GHEA Grapalat"/>
          <w:i w:val="0"/>
          <w:lang w:val="af-ZA"/>
        </w:rPr>
        <w:t>«</w:t>
      </w:r>
      <w:r w:rsidR="00706D3B">
        <w:rPr>
          <w:rFonts w:ascii="GHEA Grapalat" w:hAnsi="GHEA Grapalat"/>
          <w:i w:val="0"/>
          <w:lang w:val="af-ZA"/>
        </w:rPr>
        <w:t>05</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0FDE8C26" w14:textId="2C110BBB" w:rsidR="004D53E4" w:rsidRDefault="004D53E4" w:rsidP="00D21F8D">
      <w:pPr>
        <w:pStyle w:val="BodyTextIndent"/>
        <w:spacing w:line="240" w:lineRule="auto"/>
        <w:jc w:val="center"/>
        <w:rPr>
          <w:rFonts w:ascii="GHEA Grapalat" w:hAnsi="GHEA Grapalat"/>
          <w:i w:val="0"/>
          <w:lang w:val="af-ZA"/>
        </w:rPr>
      </w:pPr>
    </w:p>
    <w:p w14:paraId="0F8E8EAB" w14:textId="77777777" w:rsidR="003221CB" w:rsidRPr="00496E43" w:rsidRDefault="003221CB" w:rsidP="003221CB">
      <w:pPr>
        <w:pStyle w:val="BodyTextIndent"/>
        <w:spacing w:line="240" w:lineRule="auto"/>
        <w:jc w:val="center"/>
        <w:rPr>
          <w:rFonts w:ascii="GHEA Grapalat" w:hAnsi="GHEA Grapalat"/>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proofErr w:type="spellStart"/>
      <w:r w:rsidRPr="00496E43">
        <w:rPr>
          <w:rFonts w:ascii="GHEA Grapalat" w:hAnsi="GHEA Grapalat"/>
          <w:b/>
          <w:i w:val="0"/>
          <w:iCs/>
        </w:rPr>
        <w:t>րենքի</w:t>
      </w:r>
      <w:proofErr w:type="spellEnd"/>
      <w:r w:rsidRPr="00496E43">
        <w:rPr>
          <w:rFonts w:ascii="GHEA Grapalat" w:hAnsi="GHEA Grapalat"/>
          <w:b/>
          <w:i w:val="0"/>
          <w:iCs/>
          <w:lang w:val="af-ZA"/>
        </w:rPr>
        <w:t xml:space="preserve"> 15-</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հոդվածի</w:t>
      </w:r>
      <w:proofErr w:type="spellEnd"/>
      <w:r w:rsidRPr="00496E43">
        <w:rPr>
          <w:rFonts w:ascii="GHEA Grapalat" w:hAnsi="GHEA Grapalat"/>
          <w:b/>
          <w:i w:val="0"/>
          <w:iCs/>
          <w:lang w:val="af-ZA"/>
        </w:rPr>
        <w:t xml:space="preserve"> 6-</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մասի</w:t>
      </w:r>
      <w:proofErr w:type="spellEnd"/>
      <w:r w:rsidRPr="00496E43">
        <w:rPr>
          <w:rFonts w:ascii="GHEA Grapalat" w:hAnsi="GHEA Grapalat"/>
          <w:b/>
          <w:i w:val="0"/>
          <w:iCs/>
          <w:lang w:val="af-ZA"/>
        </w:rPr>
        <w:t xml:space="preserve"> 2-</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կետի</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հիման</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վրա</w:t>
      </w:r>
      <w:proofErr w:type="spellEnd"/>
    </w:p>
    <w:p w14:paraId="3822FE77" w14:textId="3188EA35" w:rsidR="0007287D" w:rsidRDefault="0007287D" w:rsidP="00D21F8D">
      <w:pPr>
        <w:pStyle w:val="BodyTextIndent"/>
        <w:spacing w:line="240" w:lineRule="auto"/>
        <w:jc w:val="center"/>
        <w:rPr>
          <w:rFonts w:ascii="GHEA Grapalat" w:hAnsi="GHEA Grapalat"/>
          <w:i w:val="0"/>
          <w:lang w:val="af-ZA"/>
        </w:rPr>
      </w:pPr>
    </w:p>
    <w:p w14:paraId="12027994" w14:textId="21D0EF10"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B25F5">
        <w:rPr>
          <w:rFonts w:ascii="GHEA Grapalat" w:hAnsi="GHEA Grapalat"/>
          <w:i w:val="0"/>
          <w:lang w:val="af-ZA"/>
        </w:rPr>
        <w:t>ԳՀԱՇՁԲ-</w:t>
      </w:r>
      <w:r w:rsidR="00F06D7B">
        <w:rPr>
          <w:rFonts w:ascii="GHEA Grapalat" w:hAnsi="GHEA Grapalat"/>
          <w:i w:val="0"/>
          <w:lang w:val="af-ZA"/>
        </w:rPr>
        <w:t>25/10</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7FB068B5"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BB0E2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rsidR="00677658">
        <w:fldChar w:fldCharType="begin"/>
      </w:r>
      <w:r w:rsidR="00677658" w:rsidRPr="00F06D7B">
        <w:rPr>
          <w:lang w:val="af-ZA"/>
        </w:rPr>
        <w:instrText>HYPERLINK "http://www.armeps.am"</w:instrText>
      </w:r>
      <w:r w:rsidR="00677658">
        <w:fldChar w:fldCharType="separate"/>
      </w:r>
      <w:r w:rsidR="00677658" w:rsidRPr="005E1F72">
        <w:rPr>
          <w:rFonts w:ascii="GHEA Grapalat" w:hAnsi="GHEA Grapalat"/>
          <w:i w:val="0"/>
          <w:lang w:val="af-ZA" w:eastAsia="ru-RU"/>
        </w:rPr>
        <w:t>www.armeps.am</w:t>
      </w:r>
      <w:r w:rsidR="00677658">
        <w:rPr>
          <w:rFonts w:ascii="GHEA Grapalat" w:hAnsi="GHEA Grapalat"/>
          <w:i w:val="0"/>
          <w:lang w:val="af-ZA" w:eastAsia="ru-RU"/>
        </w:rPr>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77941D97"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bookmarkStart w:id="1" w:name="_Hlk146025559"/>
      <w:r w:rsidR="00455379" w:rsidRPr="0067448B">
        <w:rPr>
          <w:rFonts w:ascii="GHEA Grapalat" w:eastAsia="MS Mincho" w:hAnsi="GHEA Grapalat" w:cs="Sylfaen"/>
          <w:b/>
          <w:i w:val="0"/>
          <w:iCs/>
          <w:szCs w:val="24"/>
          <w:lang w:val="hy-AM" w:eastAsia="ja-JP"/>
        </w:rPr>
        <w:t xml:space="preserve">Երևան քաղաքի </w:t>
      </w:r>
      <w:bookmarkEnd w:id="1"/>
      <w:r w:rsidR="00F06D7B" w:rsidRPr="0067448B">
        <w:rPr>
          <w:rFonts w:ascii="GHEA Grapalat" w:eastAsia="MS Mincho" w:hAnsi="GHEA Grapalat" w:cs="Sylfaen"/>
          <w:b/>
          <w:i w:val="0"/>
          <w:iCs/>
          <w:szCs w:val="24"/>
          <w:lang w:val="hy-AM" w:eastAsia="ja-JP"/>
        </w:rPr>
        <w:t>Մալաթիա-Սեբաստիա վարչական շրջանի տարածքում եզրաքարերի վերանորոգման աշխատանքների</w:t>
      </w:r>
      <w:r w:rsidR="00E765B7" w:rsidRPr="005E1F72">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2" w:name="_Hlk23167512"/>
      <w:r w:rsidR="00496E18">
        <w:rPr>
          <w:rFonts w:ascii="GHEA Grapalat" w:hAnsi="GHEA Grapalat"/>
          <w:i w:val="0"/>
          <w:lang w:val="af-ZA"/>
        </w:rPr>
        <w:t xml:space="preserve">ոչ գնային պայմաններով բավարար գնահատված </w:t>
      </w:r>
      <w:bookmarkEnd w:id="2"/>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2047937B" w14:textId="77777777" w:rsidR="000E2427" w:rsidRPr="005E1F72" w:rsidRDefault="000E242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sidR="00496E18">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05AA6EBE"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DB4CC7">
        <w:fldChar w:fldCharType="begin"/>
      </w:r>
      <w:r w:rsidR="00DB4CC7" w:rsidRPr="00F06D7B">
        <w:rPr>
          <w:lang w:val="af-ZA"/>
        </w:rPr>
        <w:instrText>HYPERLINK "http://www.armeps.am"</w:instrText>
      </w:r>
      <w:r w:rsidR="00DB4CC7">
        <w:fldChar w:fldCharType="separate"/>
      </w:r>
      <w:r w:rsidR="00DB4CC7" w:rsidRPr="005E1F72">
        <w:rPr>
          <w:rFonts w:ascii="GHEA Grapalat" w:hAnsi="GHEA Grapalat"/>
          <w:i w:val="0"/>
          <w:lang w:val="af-ZA" w:eastAsia="ru-RU"/>
        </w:rPr>
        <w:t>www.armeps.am</w:t>
      </w:r>
      <w:r w:rsidR="00DB4CC7">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D666A6">
        <w:rPr>
          <w:rFonts w:ascii="GHEA Grapalat" w:hAnsi="GHEA Grapalat"/>
          <w:b/>
          <w:i w:val="0"/>
          <w:lang w:val="af-ZA"/>
        </w:rPr>
        <w:t xml:space="preserve">մինչև 2024 թվականի դեկտեմբերի </w:t>
      </w:r>
      <w:r w:rsidR="00706D3B">
        <w:rPr>
          <w:rFonts w:ascii="GHEA Grapalat" w:hAnsi="GHEA Grapalat"/>
          <w:b/>
          <w:i w:val="0"/>
          <w:lang w:val="af-ZA"/>
        </w:rPr>
        <w:t>16</w:t>
      </w:r>
      <w:r w:rsidR="0007287D" w:rsidRPr="0018744E">
        <w:rPr>
          <w:rFonts w:ascii="GHEA Grapalat" w:hAnsi="GHEA Grapalat"/>
          <w:b/>
          <w:i w:val="0"/>
          <w:lang w:val="hy-AM"/>
        </w:rPr>
        <w:t xml:space="preserve">-ը, ժամը </w:t>
      </w:r>
      <w:r w:rsidR="005D04DD">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4B8574A1"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D666A6">
        <w:rPr>
          <w:rFonts w:ascii="GHEA Grapalat" w:hAnsi="GHEA Grapalat"/>
          <w:b/>
          <w:i w:val="0"/>
          <w:lang w:val="af-ZA"/>
        </w:rPr>
        <w:t xml:space="preserve">մինչև 2024 թվականի դեկտեմբերի </w:t>
      </w:r>
      <w:r w:rsidR="00706D3B">
        <w:rPr>
          <w:rFonts w:ascii="GHEA Grapalat" w:hAnsi="GHEA Grapalat"/>
          <w:b/>
          <w:i w:val="0"/>
          <w:lang w:val="af-ZA"/>
        </w:rPr>
        <w:t>16</w:t>
      </w:r>
      <w:r w:rsidR="0007287D" w:rsidRPr="0018744E">
        <w:rPr>
          <w:rFonts w:ascii="GHEA Grapalat" w:hAnsi="GHEA Grapalat"/>
          <w:b/>
          <w:i w:val="0"/>
          <w:lang w:val="hy-AM"/>
        </w:rPr>
        <w:t xml:space="preserve">-ը, ժամը </w:t>
      </w:r>
      <w:r w:rsidR="005D04DD">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617EBC5A" w14:textId="32A16001"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6350ED">
        <w:rPr>
          <w:rFonts w:ascii="GHEA Grapalat" w:hAnsi="GHEA Grapalat"/>
          <w:i w:val="0"/>
          <w:lang w:val="hy-AM"/>
        </w:rPr>
        <w:t>Գոռ</w:t>
      </w:r>
      <w:r>
        <w:rPr>
          <w:rFonts w:ascii="GHEA Grapalat" w:hAnsi="GHEA Grapalat"/>
          <w:i w:val="0"/>
          <w:lang w:val="hy-AM"/>
        </w:rPr>
        <w:t xml:space="preserve"> Մ</w:t>
      </w:r>
      <w:r w:rsidR="006350ED">
        <w:rPr>
          <w:rFonts w:ascii="GHEA Grapalat" w:hAnsi="GHEA Grapalat"/>
          <w:i w:val="0"/>
          <w:lang w:val="hy-AM"/>
        </w:rPr>
        <w:t>ուրադյանին</w:t>
      </w:r>
      <w:r w:rsidRPr="00F34769">
        <w:rPr>
          <w:rFonts w:ascii="GHEA Grapalat" w:hAnsi="GHEA Grapalat"/>
          <w:i w:val="0"/>
          <w:lang w:val="af-ZA"/>
        </w:rPr>
        <w:t>։</w:t>
      </w:r>
    </w:p>
    <w:p w14:paraId="560CA681" w14:textId="4EE96F9F"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67448B">
        <w:rPr>
          <w:rFonts w:ascii="GHEA Grapalat" w:hAnsi="GHEA Grapalat"/>
          <w:i w:val="0"/>
          <w:lang w:val="hy-AM"/>
        </w:rPr>
        <w:t>373</w:t>
      </w:r>
      <w:r w:rsidRPr="00F34769">
        <w:rPr>
          <w:rFonts w:ascii="GHEA Grapalat" w:hAnsi="GHEA Grapalat"/>
          <w:i w:val="0"/>
          <w:lang w:val="af-ZA"/>
        </w:rPr>
        <w:t>։</w:t>
      </w:r>
    </w:p>
    <w:p w14:paraId="3E5C8C96" w14:textId="4C178B75" w:rsidR="0007287D" w:rsidRPr="007D7CDD" w:rsidRDefault="0007287D" w:rsidP="0007287D">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67448B">
        <w:rPr>
          <w:rFonts w:ascii="GHEA Grapalat" w:hAnsi="GHEA Grapalat"/>
          <w:b/>
          <w:i w:val="0"/>
          <w:lang w:val="af-ZA"/>
        </w:rPr>
        <w:t>gor.muradyan@yerevan.am</w:t>
      </w:r>
      <w:r w:rsidRPr="007D7CDD">
        <w:rPr>
          <w:rFonts w:ascii="GHEA Grapalat" w:hAnsi="GHEA Grapalat"/>
          <w:b/>
          <w:i w:val="0"/>
          <w:lang w:val="af-ZA"/>
        </w:rPr>
        <w:t>։</w:t>
      </w:r>
    </w:p>
    <w:p w14:paraId="7F8A3BA4"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6DD83DD6" w14:textId="55BF87FC"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6602EE0A"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B25F5">
        <w:rPr>
          <w:rFonts w:ascii="GHEA Grapalat" w:hAnsi="GHEA Grapalat" w:cs="Sylfaen"/>
          <w:iCs/>
          <w:sz w:val="20"/>
          <w:szCs w:val="20"/>
          <w:lang w:val="af-ZA"/>
        </w:rPr>
        <w:t>ԳՀԱՇՁԲ-</w:t>
      </w:r>
      <w:r w:rsidR="00F06D7B">
        <w:rPr>
          <w:rFonts w:ascii="GHEA Grapalat" w:hAnsi="GHEA Grapalat" w:cs="Sylfaen"/>
          <w:iCs/>
          <w:sz w:val="20"/>
          <w:szCs w:val="20"/>
          <w:lang w:val="af-ZA"/>
        </w:rPr>
        <w:t>25/10</w:t>
      </w:r>
      <w:r w:rsidR="009F18D0" w:rsidRPr="0007287D">
        <w:rPr>
          <w:rFonts w:ascii="GHEA Grapalat" w:hAnsi="GHEA Grapalat" w:cs="Sylfaen"/>
          <w:iCs/>
          <w:sz w:val="20"/>
          <w:szCs w:val="20"/>
          <w:lang w:val="af-ZA"/>
        </w:rPr>
        <w:t xml:space="preserve"> </w:t>
      </w:r>
      <w:proofErr w:type="spellStart"/>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proofErr w:type="spellEnd"/>
      <w:r w:rsidR="00096865" w:rsidRPr="0007287D">
        <w:rPr>
          <w:rFonts w:ascii="GHEA Grapalat" w:hAnsi="GHEA Grapalat" w:cs="Times Armenian"/>
          <w:iCs/>
          <w:sz w:val="20"/>
          <w:szCs w:val="20"/>
          <w:lang w:val="af-ZA"/>
        </w:rPr>
        <w:t xml:space="preserve"> </w:t>
      </w:r>
    </w:p>
    <w:p w14:paraId="1248E344" w14:textId="3F3A2F23" w:rsidR="00096865" w:rsidRPr="0007287D" w:rsidRDefault="00BB0E2D" w:rsidP="00EF3662">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sidRPr="009B3450">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proofErr w:type="spellStart"/>
      <w:r w:rsidR="00096865" w:rsidRPr="0007287D">
        <w:rPr>
          <w:rFonts w:ascii="GHEA Grapalat" w:hAnsi="GHEA Grapalat" w:cs="Sylfaen"/>
          <w:iCs/>
          <w:sz w:val="20"/>
          <w:szCs w:val="20"/>
        </w:rPr>
        <w:t>հանձնաժողովի</w:t>
      </w:r>
      <w:proofErr w:type="spellEnd"/>
    </w:p>
    <w:p w14:paraId="11436F0A" w14:textId="4720AA08"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0007287D" w:rsidRPr="0007287D">
        <w:rPr>
          <w:rFonts w:ascii="GHEA Grapalat" w:hAnsi="GHEA Grapalat" w:cs="Sylfaen"/>
          <w:iCs/>
          <w:sz w:val="20"/>
          <w:szCs w:val="20"/>
          <w:lang w:val="hy-AM"/>
        </w:rPr>
        <w:t>2</w:t>
      </w:r>
      <w:r w:rsidR="00A15223">
        <w:rPr>
          <w:rFonts w:ascii="GHEA Grapalat" w:hAnsi="GHEA Grapalat" w:cs="Sylfaen"/>
          <w:iCs/>
          <w:sz w:val="20"/>
          <w:szCs w:val="20"/>
          <w:lang w:val="hy-AM"/>
        </w:rPr>
        <w:t>4</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67448B">
        <w:rPr>
          <w:rFonts w:ascii="GHEA Grapalat" w:hAnsi="GHEA Grapalat" w:cs="Times Armenian"/>
          <w:iCs/>
          <w:sz w:val="20"/>
          <w:szCs w:val="20"/>
          <w:lang w:val="af-ZA"/>
        </w:rPr>
        <w:t>դեկտեմբերի</w:t>
      </w:r>
      <w:r w:rsidR="00851D73">
        <w:rPr>
          <w:rFonts w:ascii="GHEA Grapalat" w:hAnsi="GHEA Grapalat" w:cs="Times Armenian"/>
          <w:iCs/>
          <w:sz w:val="20"/>
          <w:szCs w:val="20"/>
          <w:lang w:val="hy-AM"/>
        </w:rPr>
        <w:t xml:space="preserve"> </w:t>
      </w:r>
      <w:r w:rsidR="00AF59DB">
        <w:rPr>
          <w:rFonts w:ascii="GHEA Grapalat" w:hAnsi="GHEA Grapalat" w:cs="Times Armenian"/>
          <w:iCs/>
          <w:sz w:val="20"/>
          <w:szCs w:val="20"/>
          <w:lang w:val="hy-AM"/>
        </w:rPr>
        <w:t>5</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71511918" w:rsidR="00096865" w:rsidRPr="005E1F72" w:rsidRDefault="00962A76" w:rsidP="00EF3662">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67448B" w:rsidRPr="0067448B">
        <w:rPr>
          <w:rFonts w:ascii="GHEA Grapalat" w:eastAsia="MS Mincho" w:hAnsi="GHEA Grapalat" w:cs="Sylfaen"/>
          <w:b/>
          <w:lang w:val="hy-AM" w:eastAsia="ja-JP"/>
        </w:rPr>
        <w:t>Երևան քաղաքի Մալաթիա-Սեբաստիա վարչական շրջանի տարածքում եզրաքարերի վերանորոգման աշխատանքների</w:t>
      </w:r>
      <w:r w:rsidR="0067448B" w:rsidRPr="0067448B">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proofErr w:type="gramStart"/>
      <w:r w:rsidR="002B32D6" w:rsidRPr="005E1F72">
        <w:rPr>
          <w:rFonts w:ascii="GHEA Grapalat" w:hAnsi="GHEA Grapalat" w:cs="Sylfaen"/>
        </w:rPr>
        <w:t>ՆՊԱՏԱԿՈՎ</w:t>
      </w:r>
      <w:r w:rsidR="002B32D6" w:rsidRPr="005E1F72">
        <w:rPr>
          <w:rFonts w:ascii="GHEA Grapalat" w:hAnsi="GHEA Grapalat" w:cs="Sylfaen"/>
          <w:lang w:val="af-ZA"/>
        </w:rPr>
        <w:t xml:space="preserve"> </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proofErr w:type="gramEnd"/>
      <w:r w:rsidR="002B32D6" w:rsidRPr="005E1F72">
        <w:rPr>
          <w:rFonts w:ascii="GHEA Grapalat" w:hAnsi="GHEA Grapalat" w:cs="Times Armenian"/>
          <w:lang w:val="af-ZA"/>
        </w:rPr>
        <w:t xml:space="preserve"> </w:t>
      </w:r>
      <w:r w:rsidR="00BB0E2D">
        <w:rPr>
          <w:rFonts w:ascii="GHEA Grapalat" w:hAnsi="GHEA Grapalat" w:cs="Sylfaen"/>
        </w:rPr>
        <w:t>ԳՆԱՆՇՄԱՆ</w:t>
      </w:r>
      <w:r w:rsidR="00BB0E2D" w:rsidRPr="00BB0E2D">
        <w:rPr>
          <w:rFonts w:ascii="GHEA Grapalat" w:hAnsi="GHEA Grapalat" w:cs="Sylfaen"/>
          <w:lang w:val="af-ZA"/>
        </w:rPr>
        <w:t xml:space="preserve"> </w:t>
      </w:r>
      <w:r w:rsidR="00BB0E2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proofErr w:type="gramStart"/>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proofErr w:type="gram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F06D7B">
        <w:rPr>
          <w:lang w:val="af-ZA"/>
        </w:rPr>
        <w:instrText>HYPERLINK "http://www.armeps.am"</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4"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4"/>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690FA800" w:rsidR="00096865" w:rsidRPr="005E1F72" w:rsidRDefault="004F23E5" w:rsidP="00EF3662">
      <w:pPr>
        <w:ind w:firstLine="567"/>
        <w:jc w:val="center"/>
        <w:rPr>
          <w:rFonts w:ascii="GHEA Grapalat" w:hAnsi="GHEA Grapalat"/>
          <w:i/>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sidR="0067448B" w:rsidRPr="0067448B">
        <w:rPr>
          <w:rFonts w:ascii="GHEA Grapalat" w:eastAsia="MS Mincho" w:hAnsi="GHEA Grapalat" w:cs="Sylfaen"/>
          <w:b/>
          <w:lang w:val="hy-AM" w:eastAsia="ja-JP"/>
        </w:rPr>
        <w:t>Երևան քաղաքի Մալաթիա-Սեբաստիա վարչական շրջանի տարածքում եզրաքարերի վերանորոգման աշխատանքների</w:t>
      </w:r>
      <w:r w:rsidR="0067448B" w:rsidRPr="005E1F72">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BB0E2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44BA4173"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r w:rsidR="00E57C78">
        <w:rPr>
          <w:rFonts w:ascii="GHEA Grapalat" w:hAnsi="GHEA Grapalat"/>
          <w:sz w:val="20"/>
          <w:lang w:val="af-ZA"/>
        </w:rPr>
        <w:t xml:space="preserve"> </w:t>
      </w:r>
      <w:r w:rsidR="00E57C78">
        <w:rPr>
          <w:rFonts w:ascii="GHEA Grapalat" w:hAnsi="GHEA Grapalat" w:cs="Sylfaen"/>
          <w:lang w:val="hy-AM"/>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2"/>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41D2C921"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BB0E2D">
        <w:rPr>
          <w:rFonts w:ascii="GHEA Grapalat" w:hAnsi="GHEA Grapalat" w:cs="Sylfaen"/>
          <w:b/>
          <w:sz w:val="20"/>
        </w:rPr>
        <w:t>ԳՆԱՆՇՄԱՆ</w:t>
      </w:r>
      <w:r w:rsidR="00BB0E2D" w:rsidRPr="00545CE7">
        <w:rPr>
          <w:rFonts w:ascii="GHEA Grapalat" w:hAnsi="GHEA Grapalat" w:cs="Sylfaen"/>
          <w:b/>
          <w:sz w:val="20"/>
          <w:lang w:val="af-ZA"/>
        </w:rPr>
        <w:t xml:space="preserve"> </w:t>
      </w:r>
      <w:proofErr w:type="gramStart"/>
      <w:r w:rsidR="00BB0E2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65575D93"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B25F5">
        <w:rPr>
          <w:rFonts w:ascii="GHEA Grapalat" w:hAnsi="GHEA Grapalat" w:cs="Times Armenian"/>
          <w:sz w:val="20"/>
          <w:lang w:val="af-ZA"/>
        </w:rPr>
        <w:t>ԳՀԱՇՁԲ-</w:t>
      </w:r>
      <w:r w:rsidR="00F06D7B">
        <w:rPr>
          <w:rFonts w:ascii="GHEA Grapalat" w:hAnsi="GHEA Grapalat" w:cs="Times Armenian"/>
          <w:sz w:val="20"/>
          <w:lang w:val="af-ZA"/>
        </w:rPr>
        <w:t>25/10</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BB0E2D">
        <w:rPr>
          <w:rFonts w:ascii="GHEA Grapalat" w:hAnsi="GHEA Grapalat" w:cs="Sylfaen"/>
          <w:sz w:val="20"/>
        </w:rPr>
        <w:t>գնանշման</w:t>
      </w:r>
      <w:proofErr w:type="spellEnd"/>
      <w:r w:rsidR="00BB0E2D" w:rsidRPr="00BB0E2D">
        <w:rPr>
          <w:rFonts w:ascii="GHEA Grapalat" w:hAnsi="GHEA Grapalat" w:cs="Sylfaen"/>
          <w:sz w:val="20"/>
          <w:lang w:val="af-ZA"/>
        </w:rPr>
        <w:t xml:space="preserve"> </w:t>
      </w:r>
      <w:proofErr w:type="spellStart"/>
      <w:r w:rsidR="00BB0E2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4CCABEA4"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67448B">
        <w:rPr>
          <w:rFonts w:ascii="GHEA Grapalat" w:hAnsi="GHEA Grapalat"/>
        </w:rPr>
        <w:t>gor.muradyan@yerevan.am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pPr>
        <w:numPr>
          <w:ilvl w:val="0"/>
          <w:numId w:val="1"/>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2E5FB522"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417B96">
        <w:rPr>
          <w:rFonts w:ascii="GHEA Grapalat" w:hAnsi="GHEA Grapalat" w:cs="Sylfaen"/>
          <w:i w:val="0"/>
          <w:lang w:val="af-ZA"/>
        </w:rPr>
        <w:t xml:space="preserve"> </w:t>
      </w:r>
      <w:proofErr w:type="spellStart"/>
      <w:r w:rsidR="00096865" w:rsidRPr="00417B96">
        <w:rPr>
          <w:rFonts w:ascii="GHEA Grapalat" w:hAnsi="GHEA Grapalat" w:cs="Sylfaen"/>
          <w:i w:val="0"/>
        </w:rPr>
        <w:t>առարկա</w:t>
      </w:r>
      <w:proofErr w:type="spellEnd"/>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կարիքների</w:t>
      </w:r>
      <w:proofErr w:type="spellEnd"/>
      <w:r w:rsidR="004F23E5" w:rsidRPr="00417B96">
        <w:rPr>
          <w:rFonts w:ascii="GHEA Grapalat" w:hAnsi="GHEA Grapalat" w:cs="Times Armenian"/>
          <w:i w:val="0"/>
          <w:lang w:val="af-ZA"/>
        </w:rPr>
        <w:t xml:space="preserve"> </w:t>
      </w:r>
      <w:proofErr w:type="spellStart"/>
      <w:r w:rsidR="004F23E5" w:rsidRPr="00417B96">
        <w:rPr>
          <w:rFonts w:ascii="GHEA Grapalat" w:hAnsi="GHEA Grapalat" w:cs="Sylfaen"/>
          <w:i w:val="0"/>
        </w:rPr>
        <w:t>համար</w:t>
      </w:r>
      <w:proofErr w:type="spellEnd"/>
      <w:r w:rsidR="004F23E5" w:rsidRPr="00417B96">
        <w:rPr>
          <w:rFonts w:ascii="GHEA Grapalat" w:hAnsi="GHEA Grapalat" w:cs="Times Armenian"/>
          <w:i w:val="0"/>
          <w:lang w:val="af-ZA"/>
        </w:rPr>
        <w:t xml:space="preserve">` </w:t>
      </w:r>
      <w:r w:rsidR="0067448B" w:rsidRPr="0067448B">
        <w:rPr>
          <w:rFonts w:ascii="GHEA Grapalat" w:eastAsia="MS Mincho" w:hAnsi="GHEA Grapalat" w:cs="Sylfaen"/>
          <w:b/>
          <w:szCs w:val="24"/>
          <w:lang w:val="hy-AM" w:eastAsia="ja-JP"/>
        </w:rPr>
        <w:t>Երևան քաղաքի Մալաթիա-Սեբաստիա վարչական շրջանի տարածքում եզրաքարերի վերանորոգման աշխատանքների</w:t>
      </w:r>
      <w:r w:rsidR="00096865" w:rsidRPr="00417B96">
        <w:rPr>
          <w:rFonts w:ascii="GHEA Grapalat" w:hAnsi="GHEA Grapalat"/>
          <w:i w:val="0"/>
          <w:lang w:val="af-ZA"/>
        </w:rPr>
        <w:t xml:space="preserve"> </w:t>
      </w:r>
      <w:proofErr w:type="spellStart"/>
      <w:r w:rsidR="00096865" w:rsidRPr="00417B96">
        <w:rPr>
          <w:rFonts w:ascii="GHEA Grapalat" w:hAnsi="GHEA Grapalat"/>
          <w:i w:val="0"/>
        </w:rPr>
        <w:t>ձեռքբերումը</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այսուհետ</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նաև</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w:t>
      </w:r>
      <w:r w:rsidR="003812AE" w:rsidRPr="00417B96">
        <w:rPr>
          <w:rFonts w:ascii="GHEA Grapalat" w:hAnsi="GHEA Grapalat"/>
          <w:i w:val="0"/>
        </w:rPr>
        <w:t>շխատանք</w:t>
      </w:r>
      <w:proofErr w:type="spellEnd"/>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proofErr w:type="spellStart"/>
      <w:r w:rsidR="004F23E5">
        <w:rPr>
          <w:rFonts w:ascii="GHEA Grapalat" w:hAnsi="GHEA Grapalat"/>
          <w:i w:val="0"/>
        </w:rPr>
        <w:t>որ</w:t>
      </w:r>
      <w:proofErr w:type="spellEnd"/>
      <w:r w:rsidR="000B44B8">
        <w:rPr>
          <w:rFonts w:ascii="GHEA Grapalat" w:hAnsi="GHEA Grapalat"/>
          <w:i w:val="0"/>
          <w:lang w:val="hy-AM"/>
        </w:rPr>
        <w:t>ոնք</w:t>
      </w:r>
      <w:r w:rsidR="004F23E5" w:rsidRPr="00417B96">
        <w:rPr>
          <w:rFonts w:ascii="GHEA Grapalat" w:hAnsi="GHEA Grapalat"/>
          <w:i w:val="0"/>
          <w:lang w:val="af-ZA"/>
        </w:rPr>
        <w:t xml:space="preserve"> </w:t>
      </w:r>
      <w:proofErr w:type="spellStart"/>
      <w:proofErr w:type="gramStart"/>
      <w:r w:rsidR="004F23E5" w:rsidRPr="00417B96">
        <w:rPr>
          <w:rFonts w:ascii="GHEA Grapalat" w:hAnsi="GHEA Grapalat"/>
          <w:i w:val="0"/>
        </w:rPr>
        <w:t>խմբավորված</w:t>
      </w:r>
      <w:proofErr w:type="spellEnd"/>
      <w:r w:rsidR="004F23E5" w:rsidRPr="00417B96">
        <w:rPr>
          <w:rFonts w:ascii="GHEA Grapalat" w:hAnsi="GHEA Grapalat"/>
          <w:i w:val="0"/>
          <w:lang w:val="af-ZA"/>
        </w:rPr>
        <w:t xml:space="preserve">  </w:t>
      </w:r>
      <w:r w:rsidR="000B44B8">
        <w:rPr>
          <w:rFonts w:ascii="GHEA Grapalat" w:hAnsi="GHEA Grapalat"/>
          <w:i w:val="0"/>
          <w:lang w:val="hy-AM"/>
        </w:rPr>
        <w:t>են</w:t>
      </w:r>
      <w:proofErr w:type="gramEnd"/>
      <w:r w:rsidR="004F23E5" w:rsidRPr="00417B96">
        <w:rPr>
          <w:rFonts w:ascii="GHEA Grapalat" w:hAnsi="GHEA Grapalat"/>
          <w:i w:val="0"/>
          <w:lang w:val="af-ZA"/>
        </w:rPr>
        <w:t xml:space="preserve"> </w:t>
      </w:r>
      <w:r w:rsidR="00184115">
        <w:rPr>
          <w:rFonts w:ascii="GHEA Grapalat" w:hAnsi="GHEA Grapalat"/>
          <w:i w:val="0"/>
          <w:lang w:val="hy-AM"/>
        </w:rPr>
        <w:t>1</w:t>
      </w:r>
      <w:r w:rsidR="004F23E5">
        <w:rPr>
          <w:rFonts w:ascii="GHEA Grapalat" w:hAnsi="GHEA Grapalat"/>
          <w:i w:val="0"/>
          <w:lang w:val="hy-AM"/>
        </w:rPr>
        <w:t xml:space="preserve"> /</w:t>
      </w:r>
      <w:r w:rsidR="00563EDE">
        <w:rPr>
          <w:rFonts w:ascii="GHEA Grapalat" w:hAnsi="GHEA Grapalat"/>
          <w:i w:val="0"/>
          <w:lang w:val="hy-AM"/>
        </w:rPr>
        <w:t>մեկ</w:t>
      </w:r>
      <w:r w:rsidR="004F23E5">
        <w:rPr>
          <w:rFonts w:ascii="GHEA Grapalat" w:hAnsi="GHEA Grapalat"/>
          <w:i w:val="0"/>
          <w:lang w:val="hy-AM"/>
        </w:rPr>
        <w:t>/</w:t>
      </w:r>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չափաբաժնում</w:t>
      </w:r>
      <w:proofErr w:type="spellEnd"/>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10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01"/>
        <w:gridCol w:w="9"/>
        <w:gridCol w:w="7650"/>
      </w:tblGrid>
      <w:tr w:rsidR="000812F9" w:rsidRPr="00417B96" w14:paraId="42627B0B" w14:textId="77777777" w:rsidTr="001E22BA">
        <w:trPr>
          <w:trHeight w:val="420"/>
        </w:trPr>
        <w:tc>
          <w:tcPr>
            <w:tcW w:w="3037" w:type="dxa"/>
            <w:gridSpan w:val="3"/>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65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812F9" w:rsidRPr="00A86963" w14:paraId="41293A86" w14:textId="77777777" w:rsidTr="001E22BA">
        <w:trPr>
          <w:trHeight w:val="202"/>
        </w:trPr>
        <w:tc>
          <w:tcPr>
            <w:tcW w:w="1327" w:type="dxa"/>
            <w:vAlign w:val="center"/>
          </w:tcPr>
          <w:p w14:paraId="0C764753" w14:textId="09AC9FF3" w:rsidR="000812F9" w:rsidRPr="00417B96" w:rsidRDefault="00273411" w:rsidP="00E67E6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01" w:type="dxa"/>
            <w:vAlign w:val="center"/>
          </w:tcPr>
          <w:p w14:paraId="2DBBD8EB" w14:textId="069CEF18" w:rsidR="000812F9" w:rsidRPr="00417B96" w:rsidRDefault="00273411" w:rsidP="00E67E6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w:t>
            </w:r>
            <w:r w:rsidR="00A86963">
              <w:rPr>
                <w:rFonts w:ascii="GHEA Grapalat" w:hAnsi="GHEA Grapalat"/>
                <w:b/>
                <w:bCs/>
                <w:i/>
                <w:iCs/>
                <w:sz w:val="14"/>
                <w:szCs w:val="14"/>
                <w:lang w:val="hy-AM"/>
              </w:rPr>
              <w:t xml:space="preserve"> </w:t>
            </w:r>
          </w:p>
        </w:tc>
        <w:tc>
          <w:tcPr>
            <w:tcW w:w="7659" w:type="dxa"/>
            <w:gridSpan w:val="2"/>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4173F6" w:rsidRPr="00455379" w14:paraId="44CE3AC3" w14:textId="77777777" w:rsidTr="001E22BA">
        <w:tc>
          <w:tcPr>
            <w:tcW w:w="1327" w:type="dxa"/>
            <w:vAlign w:val="center"/>
          </w:tcPr>
          <w:p w14:paraId="57173727" w14:textId="77777777" w:rsidR="004173F6" w:rsidRPr="00417B96" w:rsidRDefault="004173F6" w:rsidP="004173F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1D48A52A" w14:textId="70817E5B" w:rsidR="004173F6" w:rsidRPr="00563EDE" w:rsidRDefault="0067448B" w:rsidP="004173F6">
            <w:pPr>
              <w:pStyle w:val="BodyTextIndent2"/>
              <w:spacing w:line="240" w:lineRule="auto"/>
              <w:ind w:firstLine="0"/>
              <w:jc w:val="center"/>
              <w:rPr>
                <w:rFonts w:ascii="GHEA Grapalat" w:hAnsi="GHEA Grapalat"/>
                <w:sz w:val="18"/>
                <w:szCs w:val="18"/>
                <w:lang w:val="en-AU"/>
              </w:rPr>
            </w:pPr>
            <w:r>
              <w:rPr>
                <w:rFonts w:ascii="GHEA Grapalat" w:hAnsi="GHEA Grapalat"/>
                <w:sz w:val="18"/>
                <w:szCs w:val="18"/>
                <w:lang w:val="en-AU"/>
              </w:rPr>
              <w:t>44100000</w:t>
            </w:r>
          </w:p>
        </w:tc>
        <w:tc>
          <w:tcPr>
            <w:tcW w:w="7659" w:type="dxa"/>
            <w:gridSpan w:val="2"/>
            <w:vAlign w:val="center"/>
          </w:tcPr>
          <w:p w14:paraId="30ABAB0F" w14:textId="330CA15C" w:rsidR="004173F6" w:rsidRPr="0067448B" w:rsidRDefault="0067448B" w:rsidP="004173F6">
            <w:pPr>
              <w:pStyle w:val="BodyTextIndent2"/>
              <w:spacing w:line="240" w:lineRule="auto"/>
              <w:ind w:firstLine="0"/>
              <w:rPr>
                <w:rFonts w:ascii="GHEA Grapalat" w:hAnsi="GHEA Grapalat"/>
                <w:bCs/>
                <w:sz w:val="18"/>
                <w:szCs w:val="18"/>
                <w:lang w:val="en-AU"/>
              </w:rPr>
            </w:pPr>
            <w:r w:rsidRPr="0067448B">
              <w:rPr>
                <w:rFonts w:ascii="GHEA Grapalat" w:eastAsia="MS Mincho" w:hAnsi="GHEA Grapalat" w:cs="Sylfaen"/>
                <w:bCs/>
                <w:szCs w:val="24"/>
                <w:lang w:val="hy-AM" w:eastAsia="ja-JP"/>
              </w:rPr>
              <w:t>Երևան քաղաքի Մալաթիա-Սեբաստիա վարչական շրջանի տարածքում եզրաքարերի վերանորոգման աշխատանքների</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proofErr w:type="gram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3E03F237" w14:textId="77777777" w:rsidR="00E93C59" w:rsidRDefault="00BA3554" w:rsidP="00EF3662">
      <w:pPr>
        <w:ind w:firstLine="720"/>
        <w:jc w:val="both"/>
        <w:rPr>
          <w:rFonts w:ascii="GHEA Grapalat" w:hAnsi="GHEA Grapalat"/>
          <w:color w:val="000000"/>
          <w:lang w:val="es-ES"/>
        </w:rPr>
      </w:pPr>
      <w:r w:rsidRPr="00E1582E">
        <w:rPr>
          <w:rFonts w:ascii="GHEA Grapalat" w:hAnsi="GHEA Grapalat" w:cs="Tahoma"/>
          <w:sz w:val="20"/>
          <w:szCs w:val="20"/>
          <w:lang w:val="es-ES"/>
        </w:rPr>
        <w:t>2.</w:t>
      </w:r>
      <w:r w:rsidR="007968A3" w:rsidRPr="00E1582E">
        <w:rPr>
          <w:rFonts w:ascii="GHEA Grapalat" w:hAnsi="GHEA Grapalat" w:cs="Tahoma"/>
          <w:sz w:val="20"/>
          <w:szCs w:val="20"/>
          <w:lang w:val="es-ES"/>
        </w:rPr>
        <w:t>3</w:t>
      </w:r>
      <w:r w:rsidR="00E93C59" w:rsidRPr="00E1582E">
        <w:rPr>
          <w:rFonts w:ascii="GHEA Grapalat" w:hAnsi="GHEA Grapalat" w:cs="Tahoma"/>
          <w:sz w:val="20"/>
          <w:szCs w:val="20"/>
          <w:lang w:val="hy-AM"/>
        </w:rPr>
        <w:t xml:space="preserve"> </w:t>
      </w:r>
      <w:proofErr w:type="spellStart"/>
      <w:r w:rsidR="00E93C59" w:rsidRPr="00146D17">
        <w:rPr>
          <w:rFonts w:ascii="GHEA Grapalat" w:hAnsi="GHEA Grapalat" w:cs="Sylfaen"/>
          <w:sz w:val="20"/>
          <w:szCs w:val="20"/>
        </w:rPr>
        <w:t>Մասնակիցի</w:t>
      </w:r>
      <w:proofErr w:type="spellEnd"/>
      <w:r w:rsidR="00E93C59" w:rsidRPr="00146D17">
        <w:rPr>
          <w:rFonts w:ascii="GHEA Grapalat" w:hAnsi="GHEA Grapalat" w:cs="Sylfaen"/>
          <w:sz w:val="20"/>
          <w:szCs w:val="20"/>
        </w:rPr>
        <w:t>՝</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lang w:val="hy-AM"/>
        </w:rPr>
        <w:t>Օ</w:t>
      </w:r>
      <w:proofErr w:type="spellStart"/>
      <w:r w:rsidR="00E93C59" w:rsidRPr="00146D17">
        <w:rPr>
          <w:rFonts w:ascii="GHEA Grapalat" w:hAnsi="GHEA Grapalat" w:cs="Sylfaen"/>
          <w:sz w:val="20"/>
          <w:szCs w:val="20"/>
        </w:rPr>
        <w:t>րենքի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հոդվածի</w:t>
      </w:r>
      <w:proofErr w:type="spellEnd"/>
      <w:r w:rsidR="00E93C59" w:rsidRPr="00146D17">
        <w:rPr>
          <w:rFonts w:ascii="GHEA Grapalat" w:hAnsi="GHEA Grapalat" w:cs="Sylfaen"/>
          <w:sz w:val="20"/>
          <w:szCs w:val="20"/>
          <w:lang w:val="es-ES"/>
        </w:rPr>
        <w:t xml:space="preserve"> 1-</w:t>
      </w:r>
      <w:proofErr w:type="spellStart"/>
      <w:r w:rsidR="00E93C59" w:rsidRPr="00146D17">
        <w:rPr>
          <w:rFonts w:ascii="GHEA Grapalat" w:hAnsi="GHEA Grapalat" w:cs="Sylfaen"/>
          <w:sz w:val="20"/>
          <w:szCs w:val="20"/>
        </w:rPr>
        <w:t>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կետով</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նախատեսված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ցուցակում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ներառվելը</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դրանում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գտնվելու</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ժամանակահատվածում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ինքնաբերաբար</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հանգեցնում</w:t>
      </w:r>
      <w:proofErr w:type="spellEnd"/>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է</w:t>
      </w:r>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վերջինիս</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հետ</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փոխկապակցված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անձանց</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գնումների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գործընթացին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մասնակցության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իրավունքի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սահմանափակման</w:t>
      </w:r>
      <w:proofErr w:type="spellEnd"/>
      <w:r w:rsidR="00E93C59" w:rsidRPr="00146D17">
        <w:rPr>
          <w:rFonts w:ascii="GHEA Grapalat" w:hAnsi="GHEA Grapalat" w:cs="Sylfaen"/>
          <w:sz w:val="20"/>
          <w:szCs w:val="20"/>
          <w:lang w:val="es-ES"/>
        </w:rPr>
        <w:t>:</w:t>
      </w:r>
      <w:r w:rsidR="00E93C59" w:rsidRPr="00401C4E">
        <w:rPr>
          <w:rFonts w:ascii="GHEA Grapalat" w:hAnsi="GHEA Grapalat"/>
          <w:color w:val="000000"/>
          <w:lang w:val="es-ES"/>
        </w:rPr>
        <w:t xml:space="preserve"> </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lastRenderedPageBreak/>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05622297" w14:textId="77777777" w:rsidR="00581DC3" w:rsidRDefault="00581DC3" w:rsidP="00EF3662">
      <w:pPr>
        <w:ind w:firstLine="567"/>
        <w:jc w:val="both"/>
        <w:rPr>
          <w:rFonts w:ascii="GHEA Grapalat" w:hAnsi="GHEA Grapalat"/>
          <w:b/>
          <w:sz w:val="20"/>
          <w:lang w:val="af-ZA"/>
        </w:rPr>
      </w:pPr>
    </w:p>
    <w:p w14:paraId="20D5AEA2" w14:textId="77777777" w:rsidR="00581DC3" w:rsidRDefault="00581DC3"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lastRenderedPageBreak/>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386DC473"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003C0386">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3"/>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477E1699"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BB0E2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4E48DC0C"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D666A6">
        <w:rPr>
          <w:rFonts w:ascii="GHEA Grapalat" w:hAnsi="GHEA Grapalat"/>
          <w:b/>
        </w:rPr>
        <w:t xml:space="preserve">մինչև 2024 </w:t>
      </w:r>
      <w:r w:rsidR="00D666A6">
        <w:rPr>
          <w:rFonts w:ascii="GHEA Grapalat" w:hAnsi="GHEA Grapalat"/>
          <w:b/>
        </w:rPr>
        <w:lastRenderedPageBreak/>
        <w:t xml:space="preserve">թվականի դեկտեմբերի </w:t>
      </w:r>
      <w:r w:rsidR="00CC7736">
        <w:rPr>
          <w:rFonts w:ascii="GHEA Grapalat" w:hAnsi="GHEA Grapalat"/>
          <w:b/>
        </w:rPr>
        <w:t>16</w:t>
      </w:r>
      <w:r w:rsidR="0007287D" w:rsidRPr="0018744E">
        <w:rPr>
          <w:rFonts w:ascii="GHEA Grapalat" w:hAnsi="GHEA Grapalat"/>
          <w:b/>
          <w:lang w:val="hy-AM"/>
        </w:rPr>
        <w:t xml:space="preserve">-ը, ժամը </w:t>
      </w:r>
      <w:r w:rsidR="005D04DD">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61382ABC" w:rsidR="00F83DB3" w:rsidRPr="0093002B" w:rsidRDefault="00F83DB3" w:rsidP="00F83DB3">
      <w:pPr>
        <w:pStyle w:val="BodyTextIndent2"/>
        <w:spacing w:line="240" w:lineRule="auto"/>
        <w:ind w:firstLine="567"/>
        <w:rPr>
          <w:rFonts w:ascii="GHEA Grapalat" w:hAnsi="GHEA Grapalat" w:cs="Sylfaen"/>
          <w:szCs w:val="24"/>
          <w:lang w:val="hy-AM"/>
        </w:rPr>
      </w:pPr>
      <w:r w:rsidRPr="00C20DA4">
        <w:rPr>
          <w:rFonts w:ascii="GHEA Grapalat" w:hAnsi="GHEA Grapalat"/>
          <w:b/>
          <w:bCs/>
          <w:lang w:val="hy-AM"/>
        </w:rPr>
        <w:t xml:space="preserve">ե) </w:t>
      </w:r>
      <w:r w:rsidRPr="00C20DA4">
        <w:rPr>
          <w:rFonts w:ascii="GHEA Grapalat" w:hAnsi="GHEA Grapalat" w:cs="Sylfaen"/>
          <w:b/>
          <w:bCs/>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010E97">
        <w:rPr>
          <w:rFonts w:ascii="GHEA Grapalat" w:hAnsi="GHEA Grapalat" w:cs="Sylfaen"/>
          <w:b/>
          <w:bCs/>
          <w:szCs w:val="24"/>
          <w:lang w:val="hy-AM"/>
        </w:rPr>
        <w:t xml:space="preserve"> </w:t>
      </w:r>
      <w:r w:rsidRPr="00C20DA4">
        <w:rPr>
          <w:rFonts w:ascii="GHEA Grapalat" w:hAnsi="GHEA Grapalat" w:cs="Sylfaen"/>
          <w:b/>
          <w:bCs/>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6"/>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4EC6A2E1" w14:textId="66164A4A" w:rsidR="00546CFA" w:rsidRPr="00960672" w:rsidRDefault="00E326DD" w:rsidP="00546CFA">
      <w:pPr>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3C0386">
        <w:rPr>
          <w:rFonts w:ascii="GHEA Grapalat" w:hAnsi="GHEA Grapalat" w:cs="Sylfaen"/>
          <w:lang w:val="hy-AM"/>
        </w:rPr>
        <w:t xml:space="preserve"> </w:t>
      </w:r>
      <w:r w:rsidR="00F53525">
        <w:rPr>
          <w:rFonts w:ascii="GHEA Grapalat" w:hAnsi="GHEA Grapalat" w:cs="Sylfaen"/>
          <w:sz w:val="20"/>
          <w:lang w:val="hy-AM"/>
        </w:rPr>
        <w:t xml:space="preserve">հայտի ապահովում կանխիկ փողի </w:t>
      </w:r>
      <w:r w:rsidR="00546CFA" w:rsidRPr="00960672">
        <w:rPr>
          <w:rFonts w:ascii="GHEA Grapalat" w:hAnsi="GHEA Grapalat" w:cs="Sylfaen"/>
          <w:sz w:val="20"/>
          <w:lang w:val="hy-AM"/>
        </w:rPr>
        <w:t>կամ բանկային երաշխիքի ձևով</w:t>
      </w:r>
      <w:r w:rsidR="00546CFA" w:rsidRPr="00960672">
        <w:rPr>
          <w:rFonts w:ascii="GHEA Grapalat" w:hAnsi="GHEA Grapalat"/>
          <w:sz w:val="20"/>
          <w:lang w:val="hy-AM"/>
        </w:rPr>
        <w:t>.</w:t>
      </w:r>
      <w:r w:rsidR="00546CFA" w:rsidRPr="00960672">
        <w:rPr>
          <w:rStyle w:val="FootnoteReference"/>
          <w:rFonts w:ascii="GHEA Grapalat" w:hAnsi="GHEA Grapalat"/>
          <w:sz w:val="20"/>
          <w:lang w:val="hy-AM"/>
        </w:rPr>
        <w:footnoteReference w:id="5"/>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7"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7"/>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4E95D46D" w14:textId="77777777" w:rsidR="009D23F0" w:rsidRPr="0093002B" w:rsidRDefault="009D23F0" w:rsidP="009D23F0">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proofErr w:type="gramStart"/>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proofErr w:type="gramEnd"/>
      <w:r w:rsidRPr="0093002B">
        <w:rPr>
          <w:rFonts w:ascii="GHEA Grapalat" w:hAnsi="GHEA Grapalat" w:cs="Arial"/>
          <w:b/>
          <w:sz w:val="20"/>
          <w:lang w:val="es-ES"/>
        </w:rPr>
        <w:t xml:space="preserve"> </w:t>
      </w:r>
    </w:p>
    <w:p w14:paraId="65034B69" w14:textId="77777777" w:rsidR="009D23F0" w:rsidRPr="0093002B" w:rsidRDefault="009D23F0" w:rsidP="009D23F0">
      <w:pPr>
        <w:jc w:val="center"/>
        <w:rPr>
          <w:rFonts w:ascii="GHEA Grapalat" w:hAnsi="GHEA Grapalat" w:cs="Arial"/>
          <w:b/>
          <w:sz w:val="20"/>
          <w:lang w:val="es-ES"/>
        </w:rPr>
      </w:pPr>
    </w:p>
    <w:p w14:paraId="4A70F7FA" w14:textId="77777777" w:rsidR="009D23F0" w:rsidRPr="0093002B" w:rsidRDefault="009D23F0" w:rsidP="009D23F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AE5FCD2" w14:textId="77777777" w:rsidR="009D23F0" w:rsidRPr="00FB1EC7" w:rsidRDefault="009D23F0" w:rsidP="009D23F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1420FDAD" w14:textId="77777777" w:rsidR="009D23F0" w:rsidRPr="00FB1EC7" w:rsidRDefault="009D23F0" w:rsidP="009D23F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50B09337"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w:t>
      </w:r>
      <w:r w:rsidRPr="00EE6E36">
        <w:rPr>
          <w:rFonts w:ascii="GHEA Grapalat" w:hAnsi="GHEA Grapalat" w:cs="Sylfaen"/>
          <w:b/>
          <w:bCs/>
          <w:sz w:val="20"/>
          <w:szCs w:val="24"/>
          <w:lang w:val="hy-AM" w:eastAsia="en-US"/>
        </w:rPr>
        <w:lastRenderedPageBreak/>
        <w:t>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210C75C1"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760E3F9B"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1BAB1CFD"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E83DD2C" w14:textId="77777777" w:rsidR="009D23F0" w:rsidRPr="00EE6E36" w:rsidRDefault="009D23F0" w:rsidP="009D23F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73C88A7E"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6F75F5BD"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1B613824"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BB386E1"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14A62B8" w14:textId="77777777" w:rsidR="009D23F0" w:rsidRPr="0093002B" w:rsidRDefault="009D23F0" w:rsidP="009D23F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DBA05C9" w14:textId="77777777" w:rsidR="009D23F0" w:rsidRPr="0093002B" w:rsidRDefault="009D23F0" w:rsidP="009D23F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47CBACD" w14:textId="77777777" w:rsidR="009D23F0" w:rsidRPr="0093002B" w:rsidRDefault="009D23F0" w:rsidP="009D23F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0170897" w14:textId="77777777" w:rsidR="009D23F0" w:rsidRDefault="009D23F0" w:rsidP="009D23F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002CE2E9"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5F79D641"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proofErr w:type="spellStart"/>
      <w:r w:rsidRPr="0093002B">
        <w:rPr>
          <w:rFonts w:ascii="GHEA Grapalat" w:hAnsi="GHEA Grapalat" w:cs="Sylfaen"/>
          <w:bCs/>
          <w:sz w:val="20"/>
          <w:szCs w:val="20"/>
        </w:rPr>
        <w:t>ներկայացնում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ապահովում</w:t>
      </w:r>
      <w:proofErr w:type="spellEnd"/>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14:paraId="601D7452" w14:textId="77777777" w:rsidR="00546CFA" w:rsidRPr="0093002B" w:rsidRDefault="00546CFA" w:rsidP="00546CFA">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բանկային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երաշխիքի</w:t>
      </w:r>
      <w:proofErr w:type="spellEnd"/>
      <w:r w:rsidRPr="0093002B">
        <w:rPr>
          <w:rFonts w:ascii="GHEA Grapalat" w:hAnsi="GHEA Grapalat" w:cs="Sylfaen"/>
          <w:sz w:val="20"/>
          <w:szCs w:val="20"/>
          <w:lang w:val="af-ZA"/>
        </w:rPr>
        <w:t xml:space="preserve"> (հավելված 3)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կանխիկ</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փողի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ձևով</w:t>
      </w:r>
      <w:proofErr w:type="spellEnd"/>
      <w:r w:rsidRPr="0093002B">
        <w:rPr>
          <w:rFonts w:ascii="GHEA Grapalat" w:hAnsi="GHEA Grapalat" w:cs="Sylfaen"/>
          <w:sz w:val="20"/>
          <w:szCs w:val="20"/>
          <w:lang w:val="af-ZA"/>
        </w:rPr>
        <w:t xml:space="preserve">, </w:t>
      </w:r>
      <w:proofErr w:type="spellStart"/>
      <w:r w:rsidRPr="00960672">
        <w:rPr>
          <w:rFonts w:ascii="GHEA Grapalat" w:hAnsi="GHEA Grapalat" w:cs="Sylfaen"/>
          <w:b/>
          <w:bCs/>
          <w:sz w:val="20"/>
          <w:szCs w:val="20"/>
        </w:rPr>
        <w:t>որի</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չափը</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հավասար</w:t>
      </w:r>
      <w:proofErr w:type="spellEnd"/>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է</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lang w:val="hy-AM"/>
        </w:rPr>
        <w:t xml:space="preserve">գնման գնի </w:t>
      </w:r>
      <w:proofErr w:type="spellStart"/>
      <w:r w:rsidRPr="00960672">
        <w:rPr>
          <w:rFonts w:ascii="GHEA Grapalat" w:hAnsi="GHEA Grapalat" w:cs="Sylfaen"/>
          <w:b/>
          <w:bCs/>
          <w:sz w:val="20"/>
          <w:szCs w:val="20"/>
        </w:rPr>
        <w:t>հինգ</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տոկոսին</w:t>
      </w:r>
      <w:proofErr w:type="spellEnd"/>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Եթե</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մասնակցի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գերազանցում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գինը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չափը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հավասար</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հինգ</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տոկոսին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Ընդ</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որում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եթե</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մասնակիցը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ներկայացրել</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սույն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կետով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չափից</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ավելի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համարվում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հրավերի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պահանջներին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բավարարող</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ենթակա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չէ</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մերժման</w:t>
      </w:r>
      <w:proofErr w:type="spellEnd"/>
      <w:r w:rsidRPr="0093002B">
        <w:rPr>
          <w:rFonts w:ascii="GHEA Grapalat" w:hAnsi="GHEA Grapalat" w:cs="Sylfaen"/>
          <w:sz w:val="20"/>
          <w:szCs w:val="20"/>
          <w:lang w:val="af-ZA"/>
        </w:rPr>
        <w:t>:</w:t>
      </w:r>
    </w:p>
    <w:p w14:paraId="65045F87" w14:textId="77777777" w:rsidR="00546CFA" w:rsidRPr="0093002B" w:rsidRDefault="00546CFA" w:rsidP="00546CFA">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փոխանցվի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Կենտրոնական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գանձապետարանում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ներկայացրած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մասնակցին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7.3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ժամկետն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ավարտվելուն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արդյունքները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բողոքարկված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անփոփոխ</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թողնելու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օրինական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w:t>
      </w:r>
    </w:p>
    <w:p w14:paraId="73D1B3E7" w14:textId="77777777" w:rsidR="00546CFA" w:rsidRDefault="00546CFA" w:rsidP="00546CFA">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Pr="0093002B">
        <w:rPr>
          <w:rStyle w:val="FootnoteReference"/>
          <w:rFonts w:ascii="GHEA Grapalat" w:hAnsi="GHEA Grapalat"/>
          <w:sz w:val="20"/>
          <w:szCs w:val="20"/>
          <w:lang w:val="hy-AM"/>
        </w:rPr>
        <w:footnoteReference w:id="6"/>
      </w:r>
    </w:p>
    <w:p w14:paraId="4EEF9A68" w14:textId="77777777" w:rsidR="00546CFA" w:rsidRPr="008138E0" w:rsidRDefault="00546CFA" w:rsidP="00546CFA">
      <w:pPr>
        <w:shd w:val="clear" w:color="auto" w:fill="FFFFFF"/>
        <w:ind w:firstLine="375"/>
        <w:jc w:val="both"/>
        <w:rPr>
          <w:rFonts w:ascii="GHEA Grapalat" w:hAnsi="GHEA Grapalat" w:cs="Sylfaen"/>
          <w:sz w:val="20"/>
          <w:lang w:val="hy-AM"/>
        </w:rPr>
      </w:pPr>
      <w:bookmarkStart w:id="8"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59035A6D"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0B0EED9"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8"/>
    <w:p w14:paraId="4EC7E036"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cs="Sylfaen"/>
          <w:sz w:val="20"/>
          <w:szCs w:val="20"/>
          <w:lang w:val="af-ZA"/>
        </w:rPr>
        <w:t xml:space="preserve">7.2 </w:t>
      </w:r>
      <w:r w:rsidRPr="0093002B">
        <w:rPr>
          <w:rFonts w:ascii="GHEA Grapalat" w:hAnsi="GHEA Grapalat"/>
          <w:sz w:val="20"/>
          <w:szCs w:val="20"/>
          <w:lang w:val="hy-AM"/>
        </w:rPr>
        <w:t>Գնման</w:t>
      </w:r>
      <w:r w:rsidRPr="0093002B">
        <w:rPr>
          <w:rFonts w:ascii="GHEA Grapalat" w:hAnsi="GHEA Grapalat"/>
          <w:sz w:val="20"/>
          <w:szCs w:val="20"/>
          <w:lang w:val="af-ZA"/>
        </w:rPr>
        <w:t xml:space="preserve"> </w:t>
      </w:r>
      <w:r w:rsidRPr="0093002B">
        <w:rPr>
          <w:rFonts w:ascii="GHEA Grapalat" w:hAnsi="GHEA Grapalat"/>
          <w:sz w:val="20"/>
          <w:szCs w:val="20"/>
          <w:lang w:val="hy-AM"/>
        </w:rPr>
        <w:t>ընթացակարգը</w:t>
      </w:r>
      <w:r w:rsidRPr="0093002B">
        <w:rPr>
          <w:rFonts w:ascii="GHEA Grapalat" w:hAnsi="GHEA Grapalat"/>
          <w:sz w:val="20"/>
          <w:szCs w:val="20"/>
          <w:lang w:val="af-ZA"/>
        </w:rPr>
        <w:t xml:space="preserve"> </w:t>
      </w:r>
      <w:r w:rsidRPr="0093002B">
        <w:rPr>
          <w:rFonts w:ascii="GHEA Grapalat" w:hAnsi="GHEA Grapalat"/>
          <w:sz w:val="20"/>
          <w:szCs w:val="20"/>
          <w:lang w:val="hy-AM"/>
        </w:rPr>
        <w:t>չափաբաժիններով</w:t>
      </w:r>
      <w:r w:rsidRPr="0093002B">
        <w:rPr>
          <w:rFonts w:ascii="GHEA Grapalat" w:hAnsi="GHEA Grapalat"/>
          <w:sz w:val="20"/>
          <w:szCs w:val="20"/>
          <w:lang w:val="af-ZA"/>
        </w:rPr>
        <w:t xml:space="preserve"> </w:t>
      </w:r>
      <w:r w:rsidRPr="0093002B">
        <w:rPr>
          <w:rFonts w:ascii="GHEA Grapalat" w:hAnsi="GHEA Grapalat"/>
          <w:sz w:val="20"/>
          <w:szCs w:val="20"/>
          <w:lang w:val="hy-AM"/>
        </w:rPr>
        <w:t>կազմակերպվելու</w:t>
      </w:r>
      <w:r w:rsidRPr="0093002B">
        <w:rPr>
          <w:rFonts w:ascii="GHEA Grapalat" w:hAnsi="GHEA Grapalat"/>
          <w:sz w:val="20"/>
          <w:szCs w:val="20"/>
          <w:lang w:val="af-ZA"/>
        </w:rPr>
        <w:t xml:space="preserve"> </w:t>
      </w:r>
      <w:r w:rsidRPr="0093002B">
        <w:rPr>
          <w:rFonts w:ascii="GHEA Grapalat" w:hAnsi="GHEA Grapalat"/>
          <w:sz w:val="20"/>
          <w:szCs w:val="20"/>
          <w:lang w:val="hy-AM"/>
        </w:rPr>
        <w:t>դեպքում</w:t>
      </w:r>
      <w:r w:rsidRPr="0093002B">
        <w:rPr>
          <w:rFonts w:ascii="GHEA Grapalat" w:hAnsi="GHEA Grapalat"/>
          <w:sz w:val="20"/>
          <w:szCs w:val="20"/>
          <w:lang w:val="af-ZA"/>
        </w:rPr>
        <w:t xml:space="preserve">, </w:t>
      </w:r>
      <w:r w:rsidRPr="0093002B">
        <w:rPr>
          <w:rFonts w:ascii="GHEA Grapalat" w:hAnsi="GHEA Grapalat"/>
          <w:sz w:val="20"/>
          <w:szCs w:val="20"/>
          <w:lang w:val="hy-AM"/>
        </w:rPr>
        <w:t>եթե</w:t>
      </w:r>
      <w:r w:rsidRPr="0093002B">
        <w:rPr>
          <w:rFonts w:ascii="GHEA Grapalat" w:hAnsi="GHEA Grapalat"/>
          <w:sz w:val="20"/>
          <w:szCs w:val="20"/>
          <w:lang w:val="af-ZA"/>
        </w:rPr>
        <w:t>`</w:t>
      </w:r>
      <w:r w:rsidRPr="0093002B" w:rsidDel="00712311">
        <w:rPr>
          <w:rFonts w:ascii="GHEA Grapalat" w:hAnsi="GHEA Grapalat"/>
          <w:sz w:val="20"/>
          <w:szCs w:val="20"/>
          <w:lang w:val="af-ZA"/>
        </w:rPr>
        <w:t xml:space="preserve"> </w:t>
      </w:r>
      <w:r w:rsidRPr="0093002B">
        <w:rPr>
          <w:rFonts w:ascii="GHEA Grapalat" w:hAnsi="GHEA Grapalat"/>
          <w:sz w:val="20"/>
          <w:szCs w:val="20"/>
          <w:lang w:val="af-ZA"/>
        </w:rPr>
        <w:t xml:space="preserve"> </w:t>
      </w:r>
    </w:p>
    <w:p w14:paraId="64F14850"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մասնակիցը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հաշվարկվում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գնման գների</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գերազանցելու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հանրագումարի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նկատմամբ</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առնելով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Կարգի</w:t>
      </w:r>
      <w:proofErr w:type="spellEnd"/>
      <w:r w:rsidRPr="0093002B">
        <w:rPr>
          <w:rFonts w:ascii="GHEA Grapalat" w:hAnsi="GHEA Grapalat"/>
          <w:sz w:val="20"/>
          <w:szCs w:val="20"/>
          <w:lang w:val="af-ZA"/>
        </w:rPr>
        <w:t xml:space="preserve"> 32-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ենթակետի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ե</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պարբերության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hy-AM"/>
        </w:rPr>
        <w:t>:</w:t>
      </w:r>
    </w:p>
    <w:p w14:paraId="177016F5" w14:textId="77777777" w:rsidR="00546CFA" w:rsidRPr="0093002B" w:rsidRDefault="00546CFA" w:rsidP="00546CFA">
      <w:pPr>
        <w:ind w:firstLine="375"/>
        <w:jc w:val="both"/>
        <w:rPr>
          <w:rFonts w:ascii="GHEA Grapalat" w:hAnsi="GHEA Grapalat"/>
          <w:sz w:val="20"/>
          <w:szCs w:val="20"/>
          <w:lang w:val="af-ZA"/>
        </w:rPr>
      </w:pPr>
      <w:proofErr w:type="gramStart"/>
      <w:r w:rsidRPr="0093002B">
        <w:rPr>
          <w:rFonts w:ascii="GHEA Grapalat" w:hAnsi="GHEA Grapalat"/>
          <w:sz w:val="20"/>
          <w:szCs w:val="20"/>
        </w:rPr>
        <w:t>բ</w:t>
      </w:r>
      <w:r w:rsidRPr="0093002B">
        <w:rPr>
          <w:rFonts w:ascii="GHEA Grapalat" w:hAnsi="GHEA Grapalat"/>
          <w:sz w:val="20"/>
          <w:szCs w:val="20"/>
          <w:lang w:val="hy-AM"/>
        </w:rPr>
        <w:t>.</w:t>
      </w:r>
      <w:r w:rsidRPr="0093002B">
        <w:rPr>
          <w:rFonts w:ascii="GHEA Grapalat" w:hAnsi="GHEA Grapalat" w:cs="Sylfaen"/>
          <w:sz w:val="20"/>
          <w:lang w:val="hy-AM"/>
        </w:rPr>
        <w:t>Մ</w:t>
      </w:r>
      <w:r w:rsidRPr="0093002B">
        <w:rPr>
          <w:rFonts w:ascii="GHEA Grapalat" w:hAnsi="GHEA Grapalat" w:cs="Sylfaen"/>
          <w:sz w:val="20"/>
          <w:lang w:val="ru-RU"/>
        </w:rPr>
        <w:t>ասնակիցը</w:t>
      </w:r>
      <w:proofErr w:type="gramEnd"/>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 xml:space="preserve"> </w:t>
      </w:r>
      <w:r w:rsidRPr="0093002B">
        <w:rPr>
          <w:rFonts w:ascii="GHEA Grapalat" w:hAnsi="GHEA Grapalat" w:cs="Sylfaen"/>
          <w:sz w:val="20"/>
          <w:lang w:val="ru-RU"/>
        </w:rPr>
        <w:t>որևէ</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մասով</w:t>
      </w:r>
      <w:r w:rsidRPr="0093002B">
        <w:rPr>
          <w:rFonts w:ascii="GHEA Grapalat" w:hAnsi="GHEA Grapalat" w:cs="Sylfaen"/>
          <w:sz w:val="20"/>
          <w:lang w:val="af-ZA"/>
        </w:rPr>
        <w:t xml:space="preserve">, </w:t>
      </w:r>
      <w:r w:rsidRPr="0093002B">
        <w:rPr>
          <w:rFonts w:ascii="GHEA Grapalat" w:hAnsi="GHEA Grapalat" w:cs="Sylfaen"/>
          <w:sz w:val="20"/>
          <w:lang w:val="ru-RU"/>
        </w:rPr>
        <w:t>ապա</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վճարվում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միայն</w:t>
      </w:r>
      <w:r w:rsidRPr="0093002B">
        <w:rPr>
          <w:rFonts w:ascii="GHEA Grapalat" w:hAnsi="GHEA Grapalat" w:cs="Sylfaen"/>
          <w:sz w:val="20"/>
          <w:lang w:val="af-ZA"/>
        </w:rPr>
        <w:t xml:space="preserve"> </w:t>
      </w:r>
      <w:r w:rsidRPr="0093002B">
        <w:rPr>
          <w:rFonts w:ascii="GHEA Grapalat" w:hAnsi="GHEA Grapalat" w:cs="Sylfaen"/>
          <w:sz w:val="20"/>
          <w:lang w:val="ru-RU"/>
        </w:rPr>
        <w:t>այդ</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նկատմամբ</w:t>
      </w:r>
      <w:r w:rsidRPr="0093002B">
        <w:rPr>
          <w:rFonts w:ascii="GHEA Grapalat" w:hAnsi="GHEA Grapalat" w:cs="Sylfaen"/>
          <w:sz w:val="20"/>
          <w:lang w:val="af-ZA"/>
        </w:rPr>
        <w:t xml:space="preserve"> </w:t>
      </w:r>
      <w:r w:rsidRPr="0093002B">
        <w:rPr>
          <w:rFonts w:ascii="GHEA Grapalat" w:hAnsi="GHEA Grapalat" w:cs="Sylfaen"/>
          <w:sz w:val="20"/>
          <w:lang w:val="ru-RU"/>
        </w:rPr>
        <w:t>հաշվարկված</w:t>
      </w:r>
      <w:r w:rsidRPr="0093002B">
        <w:rPr>
          <w:rFonts w:ascii="GHEA Grapalat" w:hAnsi="GHEA Grapalat" w:cs="Sylfaen"/>
          <w:sz w:val="20"/>
          <w:lang w:val="af-ZA"/>
        </w:rPr>
        <w:t xml:space="preserve"> </w:t>
      </w:r>
      <w:r w:rsidRPr="0093002B">
        <w:rPr>
          <w:rFonts w:ascii="GHEA Grapalat" w:hAnsi="GHEA Grapalat" w:cs="Sylfaen"/>
          <w:sz w:val="20"/>
          <w:lang w:val="ru-RU"/>
        </w:rPr>
        <w:t>ապահովման</w:t>
      </w:r>
      <w:r w:rsidRPr="0093002B">
        <w:rPr>
          <w:rFonts w:ascii="GHEA Grapalat" w:hAnsi="GHEA Grapalat" w:cs="Sylfaen"/>
          <w:sz w:val="20"/>
          <w:lang w:val="af-ZA"/>
        </w:rPr>
        <w:t xml:space="preserve"> </w:t>
      </w:r>
      <w:r w:rsidRPr="0093002B">
        <w:rPr>
          <w:rFonts w:ascii="GHEA Grapalat" w:hAnsi="GHEA Grapalat" w:cs="Sylfaen"/>
          <w:sz w:val="20"/>
          <w:lang w:val="ru-RU"/>
        </w:rPr>
        <w:t>չափով</w:t>
      </w:r>
      <w:r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Pr="0093002B">
        <w:rPr>
          <w:rStyle w:val="FootnoteReference"/>
          <w:rFonts w:ascii="GHEA Grapalat" w:hAnsi="GHEA Grapalat"/>
          <w:sz w:val="20"/>
          <w:szCs w:val="20"/>
          <w:lang w:val="af-ZA"/>
        </w:rPr>
        <w:footnoteReference w:id="7"/>
      </w:r>
    </w:p>
    <w:p w14:paraId="422D6C14"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վճարում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նա</w:t>
      </w:r>
      <w:r w:rsidRPr="0093002B">
        <w:rPr>
          <w:rFonts w:ascii="GHEA Grapalat" w:hAnsi="GHEA Grapalat" w:cs="Sylfaen"/>
          <w:sz w:val="20"/>
          <w:lang w:val="af-ZA"/>
        </w:rPr>
        <w:t>`</w:t>
      </w:r>
    </w:p>
    <w:p w14:paraId="63980225"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59973F33" w14:textId="77777777" w:rsidR="00546CFA" w:rsidRPr="00C13D25"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1A6067BD" w14:textId="1F58AC65" w:rsidR="00546CFA" w:rsidRPr="00C13D25" w:rsidRDefault="00546CFA" w:rsidP="00546CFA">
      <w:pPr>
        <w:ind w:firstLine="567"/>
        <w:jc w:val="both"/>
        <w:rPr>
          <w:rFonts w:ascii="GHEA Grapalat" w:hAnsi="GHEA Grapalat" w:cs="Sylfaen"/>
          <w:sz w:val="20"/>
          <w:szCs w:val="20"/>
          <w:lang w:val="af-ZA"/>
        </w:rPr>
      </w:pPr>
      <w:r w:rsidRPr="00C13D25">
        <w:rPr>
          <w:rFonts w:ascii="GHEA Grapalat" w:hAnsi="GHEA Grapalat"/>
          <w:sz w:val="20"/>
          <w:lang w:val="af-ZA"/>
        </w:rPr>
        <w:lastRenderedPageBreak/>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proofErr w:type="spellStart"/>
      <w:r w:rsidRPr="00C13D25">
        <w:rPr>
          <w:rFonts w:ascii="GHEA Grapalat" w:hAnsi="GHEA Grapalat" w:cs="Sylfaen"/>
          <w:sz w:val="20"/>
        </w:rPr>
        <w:t>ումը</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պետք</w:t>
      </w:r>
      <w:proofErr w:type="spellEnd"/>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proofErr w:type="spellStart"/>
      <w:r w:rsidRPr="00C13D25">
        <w:rPr>
          <w:rFonts w:ascii="GHEA Grapalat" w:hAnsi="GHEA Grapalat" w:cs="Sylfaen"/>
          <w:sz w:val="20"/>
        </w:rPr>
        <w:t>վավեր</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լինի</w:t>
      </w:r>
      <w:proofErr w:type="spellEnd"/>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proofErr w:type="spellStart"/>
      <w:r w:rsidRPr="00C13D25">
        <w:rPr>
          <w:rFonts w:ascii="GHEA Grapalat" w:hAnsi="GHEA Grapalat" w:cs="Sylfaen"/>
          <w:sz w:val="20"/>
        </w:rPr>
        <w:t>օրվանից</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հաշված</w:t>
      </w:r>
      <w:proofErr w:type="spellEnd"/>
      <w:r w:rsidRPr="00C13D25">
        <w:rPr>
          <w:rFonts w:ascii="GHEA Grapalat" w:hAnsi="GHEA Grapalat" w:cs="Sylfaen"/>
          <w:sz w:val="20"/>
          <w:lang w:val="af-ZA"/>
        </w:rPr>
        <w:t xml:space="preserve"> </w:t>
      </w:r>
      <w:r w:rsidR="00E4729E" w:rsidRPr="00E4729E">
        <w:rPr>
          <w:rFonts w:ascii="GHEA Grapalat" w:hAnsi="GHEA Grapalat" w:cs="Sylfaen"/>
          <w:b/>
          <w:bCs/>
          <w:iCs/>
          <w:sz w:val="20"/>
          <w:szCs w:val="20"/>
          <w:lang w:val="hy-AM"/>
        </w:rPr>
        <w:t>12</w:t>
      </w:r>
      <w:r w:rsidRPr="00546CFA">
        <w:rPr>
          <w:rFonts w:ascii="GHEA Grapalat" w:hAnsi="GHEA Grapalat" w:cs="Sylfaen"/>
          <w:b/>
          <w:bCs/>
          <w:iCs/>
          <w:sz w:val="20"/>
          <w:szCs w:val="20"/>
          <w:lang w:val="hy-AM"/>
        </w:rPr>
        <w:t>0 (</w:t>
      </w:r>
      <w:r w:rsidR="00E4729E" w:rsidRPr="00E4729E">
        <w:rPr>
          <w:rFonts w:ascii="GHEA Grapalat" w:hAnsi="GHEA Grapalat" w:cs="Sylfaen"/>
          <w:b/>
          <w:bCs/>
          <w:iCs/>
          <w:sz w:val="20"/>
          <w:szCs w:val="20"/>
          <w:lang w:val="hy-AM"/>
        </w:rPr>
        <w:t>մեկ հարյուր քսան</w:t>
      </w:r>
      <w:r w:rsidRPr="00546CFA">
        <w:rPr>
          <w:rFonts w:ascii="GHEA Grapalat" w:hAnsi="GHEA Grapalat" w:cs="Sylfaen"/>
          <w:b/>
          <w:bCs/>
          <w:iCs/>
          <w:sz w:val="20"/>
          <w:szCs w:val="20"/>
          <w:lang w:val="hy-AM"/>
        </w:rPr>
        <w:t>) աշխատանքային օր</w:t>
      </w:r>
      <w:r w:rsidRPr="00546CFA">
        <w:rPr>
          <w:rFonts w:ascii="GHEA Grapalat" w:hAnsi="GHEA Grapalat" w:cs="Sylfaen"/>
          <w:i/>
          <w:sz w:val="20"/>
          <w:szCs w:val="20"/>
          <w:lang w:val="hy-AM"/>
        </w:rPr>
        <w:t xml:space="preserve"> </w:t>
      </w:r>
      <w:r w:rsidRPr="00546CFA">
        <w:rPr>
          <w:rFonts w:ascii="GHEA Grapalat" w:hAnsi="GHEA Grapalat" w:cs="Sylfaen"/>
          <w:b/>
          <w:bCs/>
          <w:szCs w:val="32"/>
          <w:lang w:val="af-ZA"/>
        </w:rPr>
        <w:t xml:space="preserve"> </w:t>
      </w:r>
      <w:proofErr w:type="spellStart"/>
      <w:r w:rsidRPr="00C13D25">
        <w:rPr>
          <w:rFonts w:ascii="GHEA Grapalat" w:hAnsi="GHEA Grapalat" w:cs="Sylfaen"/>
          <w:sz w:val="20"/>
        </w:rPr>
        <w:t>աշխատանքային</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օր</w:t>
      </w:r>
      <w:proofErr w:type="spellEnd"/>
      <w:r w:rsidRPr="00C13D25">
        <w:rPr>
          <w:rFonts w:ascii="GHEA Grapalat" w:hAnsi="GHEA Grapalat"/>
          <w:sz w:val="20"/>
          <w:szCs w:val="20"/>
          <w:lang w:val="af-ZA"/>
        </w:rPr>
        <w:t>:</w:t>
      </w:r>
      <w:r w:rsidRPr="00C13D25">
        <w:rPr>
          <w:rStyle w:val="FootnoteReference"/>
          <w:rFonts w:ascii="GHEA Grapalat" w:hAnsi="GHEA Grapalat"/>
          <w:sz w:val="20"/>
          <w:szCs w:val="20"/>
          <w:lang w:val="af-ZA"/>
        </w:rPr>
        <w:footnoteReference w:id="8"/>
      </w:r>
      <w:r w:rsidRPr="00C13D25">
        <w:rPr>
          <w:rFonts w:ascii="GHEA Grapalat" w:hAnsi="GHEA Grapalat"/>
          <w:sz w:val="20"/>
          <w:szCs w:val="20"/>
          <w:lang w:val="af-ZA"/>
        </w:rPr>
        <w:t xml:space="preserve"> </w:t>
      </w:r>
    </w:p>
    <w:p w14:paraId="7F7879D3" w14:textId="77777777" w:rsidR="00546CFA" w:rsidRPr="00890956" w:rsidRDefault="00546CFA" w:rsidP="00546CFA">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BE68E62" w14:textId="77777777" w:rsidR="00546CFA" w:rsidRPr="0093002B"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0638C8CE"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D666A6">
        <w:rPr>
          <w:rFonts w:ascii="GHEA Grapalat" w:hAnsi="GHEA Grapalat"/>
          <w:b/>
        </w:rPr>
        <w:t xml:space="preserve">մինչև 2024 թվականի դեկտեմբերի </w:t>
      </w:r>
      <w:r w:rsidR="00F865DA">
        <w:rPr>
          <w:rFonts w:ascii="GHEA Grapalat" w:hAnsi="GHEA Grapalat"/>
          <w:b/>
        </w:rPr>
        <w:t>16</w:t>
      </w:r>
      <w:r w:rsidR="0007287D" w:rsidRPr="0018744E">
        <w:rPr>
          <w:rFonts w:ascii="GHEA Grapalat" w:hAnsi="GHEA Grapalat"/>
          <w:b/>
          <w:lang w:val="hy-AM"/>
        </w:rPr>
        <w:t xml:space="preserve">-ը, ժամը </w:t>
      </w:r>
      <w:r w:rsidR="005D04DD">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proofErr w:type="gram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w:t>
      </w:r>
      <w:r w:rsidR="00047327" w:rsidRPr="00F6799D">
        <w:rPr>
          <w:rFonts w:ascii="GHEA Grapalat" w:hAnsi="GHEA Grapalat" w:cs="Sylfaen"/>
          <w:sz w:val="20"/>
          <w:szCs w:val="24"/>
          <w:lang w:val="af-ZA" w:eastAsia="en-US"/>
        </w:rPr>
        <w:lastRenderedPageBreak/>
        <w:t xml:space="preserve">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361F251D"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9"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9"/>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71B74CE8" w14:textId="77777777" w:rsidR="005E1CC2" w:rsidRPr="00890956" w:rsidRDefault="005E1CC2" w:rsidP="005E1CC2">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lastRenderedPageBreak/>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39EA7FB9"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proofErr w:type="spellStart"/>
      <w:r w:rsidR="003D7ACC" w:rsidRPr="00F26AB3">
        <w:rPr>
          <w:rFonts w:ascii="GHEA Grapalat" w:hAnsi="GHEA Grapalat" w:cs="Sylfaen"/>
          <w:sz w:val="20"/>
        </w:rPr>
        <w:t>լիազորված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մարմնի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ցուցակում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ներառելու</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համար</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սահմանված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քառասունօրյա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ժամկետը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լրանալը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իսկ</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որոշումն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ստանալուն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հաջորդող</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քառասուներորդ</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օրվա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դրությամբ</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բողոքարկման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վերաբերյալ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հարուցված</w:t>
      </w:r>
      <w:proofErr w:type="spellEnd"/>
      <w:r w:rsidR="003D7ACC" w:rsidRPr="0041068E">
        <w:rPr>
          <w:rFonts w:ascii="GHEA Grapalat" w:hAnsi="GHEA Grapalat" w:cs="Sylfaen"/>
          <w:sz w:val="20"/>
          <w:lang w:val="af-ZA"/>
        </w:rPr>
        <w:t xml:space="preserve"> </w:t>
      </w:r>
      <w:r w:rsidR="003D7ACC" w:rsidRPr="00F26AB3">
        <w:rPr>
          <w:rFonts w:ascii="GHEA Grapalat" w:hAnsi="GHEA Grapalat" w:cs="Sylfaen"/>
          <w:sz w:val="20"/>
        </w:rPr>
        <w:t>և</w:t>
      </w:r>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չավարտված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առկայության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դեպքում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ուշ</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տվյալ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գործով</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եզրափակիչ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ակտն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ուժի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մեջ</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մտնելը</w:t>
      </w:r>
      <w:proofErr w:type="spellEnd"/>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pPr>
        <w:pStyle w:val="ListParagraph"/>
        <w:numPr>
          <w:ilvl w:val="0"/>
          <w:numId w:val="5"/>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3AE2DC40" w14:textId="1E5BB4D4" w:rsidR="00BA08DC" w:rsidRDefault="00BA08DC" w:rsidP="00BA08DC">
      <w:pPr>
        <w:ind w:firstLine="375"/>
        <w:jc w:val="both"/>
        <w:rPr>
          <w:rFonts w:ascii="GHEA Grapalat" w:hAnsi="GHEA Grapalat" w:cs="Sylfaen"/>
          <w:sz w:val="20"/>
          <w:lang w:val="af-ZA"/>
        </w:rPr>
      </w:pPr>
      <w:r>
        <w:rPr>
          <w:rFonts w:ascii="GHEA Grapalat" w:hAnsi="GHEA Grapalat" w:cs="Sylfaen"/>
          <w:sz w:val="20"/>
          <w:lang w:val="hy-AM"/>
        </w:rPr>
        <w:t>Ընդ որում ե</w:t>
      </w:r>
      <w:r w:rsidRPr="00640568">
        <w:rPr>
          <w:rFonts w:ascii="GHEA Grapalat" w:hAnsi="GHEA Grapalat" w:cs="Sylfaen"/>
          <w:sz w:val="20"/>
          <w:lang w:val="hy-AM"/>
        </w:rPr>
        <w:t>թե</w:t>
      </w:r>
      <w:r w:rsidRPr="00640568">
        <w:rPr>
          <w:rFonts w:ascii="GHEA Grapalat" w:hAnsi="GHEA Grapalat" w:cs="Sylfaen"/>
          <w:sz w:val="20"/>
          <w:lang w:val="af-ZA"/>
        </w:rPr>
        <w:t xml:space="preserve"> </w:t>
      </w:r>
      <w:r w:rsidRPr="00640568">
        <w:rPr>
          <w:rFonts w:ascii="GHEA Grapalat" w:hAnsi="GHEA Grapalat" w:cs="Sylfaen"/>
          <w:sz w:val="20"/>
          <w:lang w:val="hy-AM"/>
        </w:rPr>
        <w:t>մասնակցի</w:t>
      </w:r>
      <w:r w:rsidRPr="00640568">
        <w:rPr>
          <w:rFonts w:ascii="GHEA Grapalat" w:hAnsi="GHEA Grapalat" w:cs="Sylfaen"/>
          <w:sz w:val="20"/>
          <w:lang w:val="af-ZA"/>
        </w:rPr>
        <w:t xml:space="preserve"> </w:t>
      </w:r>
      <w:r w:rsidRPr="00640568">
        <w:rPr>
          <w:rFonts w:ascii="GHEA Grapalat" w:hAnsi="GHEA Grapalat" w:cs="Sylfaen"/>
          <w:sz w:val="20"/>
          <w:lang w:val="hy-AM"/>
        </w:rPr>
        <w:t>գնումներին</w:t>
      </w:r>
      <w:r w:rsidRPr="00640568">
        <w:rPr>
          <w:rFonts w:ascii="GHEA Grapalat" w:hAnsi="GHEA Grapalat" w:cs="Sylfaen"/>
          <w:sz w:val="20"/>
          <w:lang w:val="af-ZA"/>
        </w:rPr>
        <w:t xml:space="preserve"> </w:t>
      </w:r>
      <w:r w:rsidRPr="00640568">
        <w:rPr>
          <w:rFonts w:ascii="GHEA Grapalat" w:hAnsi="GHEA Grapalat" w:cs="Sylfaen"/>
          <w:sz w:val="20"/>
          <w:lang w:val="hy-AM"/>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hy-AM"/>
        </w:rPr>
        <w:t>իրավունք</w:t>
      </w:r>
      <w:r w:rsidRPr="00640568">
        <w:rPr>
          <w:rFonts w:ascii="GHEA Grapalat" w:hAnsi="GHEA Grapalat" w:cs="Sylfaen"/>
          <w:sz w:val="20"/>
          <w:lang w:val="af-ZA"/>
        </w:rPr>
        <w:t xml:space="preserve"> </w:t>
      </w:r>
      <w:r w:rsidRPr="00640568">
        <w:rPr>
          <w:rFonts w:ascii="GHEA Grapalat" w:hAnsi="GHEA Grapalat" w:cs="Sylfaen"/>
          <w:sz w:val="20"/>
          <w:lang w:val="hy-AM"/>
        </w:rPr>
        <w:t>ունենալու մասին դիմում-հայտարարությունը որակվում</w:t>
      </w:r>
      <w:r w:rsidRPr="00640568">
        <w:rPr>
          <w:rFonts w:ascii="GHEA Grapalat" w:hAnsi="GHEA Grapalat" w:cs="Sylfaen"/>
          <w:sz w:val="20"/>
          <w:lang w:val="af-ZA"/>
        </w:rPr>
        <w:t xml:space="preserve"> </w:t>
      </w:r>
      <w:r w:rsidRPr="00640568">
        <w:rPr>
          <w:rFonts w:ascii="GHEA Grapalat" w:hAnsi="GHEA Grapalat" w:cs="Sylfaen"/>
          <w:sz w:val="20"/>
          <w:lang w:val="hy-AM"/>
        </w:rPr>
        <w:t>է</w:t>
      </w:r>
      <w:r w:rsidRPr="00640568">
        <w:rPr>
          <w:rFonts w:ascii="GHEA Grapalat" w:hAnsi="GHEA Grapalat" w:cs="Sylfaen"/>
          <w:sz w:val="20"/>
          <w:lang w:val="af-ZA"/>
        </w:rPr>
        <w:t xml:space="preserve"> </w:t>
      </w:r>
      <w:r w:rsidRPr="00640568">
        <w:rPr>
          <w:rFonts w:ascii="GHEA Grapalat" w:hAnsi="GHEA Grapalat" w:cs="Sylfaen"/>
          <w:sz w:val="20"/>
          <w:lang w:val="hy-AM"/>
        </w:rPr>
        <w:t>որպես</w:t>
      </w:r>
      <w:r w:rsidRPr="00640568">
        <w:rPr>
          <w:rFonts w:ascii="GHEA Grapalat" w:hAnsi="GHEA Grapalat" w:cs="Sylfaen"/>
          <w:sz w:val="20"/>
          <w:lang w:val="af-ZA"/>
        </w:rPr>
        <w:t xml:space="preserve"> </w:t>
      </w:r>
      <w:r w:rsidRPr="00640568">
        <w:rPr>
          <w:rFonts w:ascii="GHEA Grapalat" w:hAnsi="GHEA Grapalat" w:cs="Sylfaen"/>
          <w:sz w:val="20"/>
          <w:lang w:val="hy-AM"/>
        </w:rPr>
        <w:t>իրականությանը</w:t>
      </w:r>
      <w:r w:rsidRPr="00640568">
        <w:rPr>
          <w:rFonts w:ascii="GHEA Grapalat" w:hAnsi="GHEA Grapalat" w:cs="Sylfaen"/>
          <w:sz w:val="20"/>
          <w:lang w:val="af-ZA"/>
        </w:rPr>
        <w:t xml:space="preserve"> </w:t>
      </w:r>
      <w:r w:rsidRPr="00640568">
        <w:rPr>
          <w:rFonts w:ascii="GHEA Grapalat" w:hAnsi="GHEA Grapalat" w:cs="Sylfaen"/>
          <w:sz w:val="20"/>
          <w:lang w:val="hy-AM"/>
        </w:rPr>
        <w:t>չհամապատասխանող</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սույն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սահմանված</w:t>
      </w:r>
      <w:r w:rsidRPr="00640568">
        <w:rPr>
          <w:rFonts w:ascii="GHEA Grapalat" w:hAnsi="GHEA Grapalat" w:cs="Sylfaen"/>
          <w:sz w:val="20"/>
          <w:lang w:val="af-ZA"/>
        </w:rPr>
        <w:t xml:space="preserve"> </w:t>
      </w:r>
      <w:r w:rsidRPr="00640568">
        <w:rPr>
          <w:rFonts w:ascii="GHEA Grapalat" w:hAnsi="GHEA Grapalat" w:cs="Sylfaen"/>
          <w:sz w:val="20"/>
          <w:lang w:val="hy-AM"/>
        </w:rPr>
        <w:t>կարգով</w:t>
      </w:r>
      <w:r w:rsidRPr="00640568">
        <w:rPr>
          <w:rFonts w:ascii="GHEA Grapalat" w:hAnsi="GHEA Grapalat" w:cs="Sylfaen"/>
          <w:sz w:val="20"/>
          <w:lang w:val="af-ZA"/>
        </w:rPr>
        <w:t xml:space="preserve"> </w:t>
      </w:r>
      <w:r w:rsidRPr="00640568">
        <w:rPr>
          <w:rFonts w:ascii="GHEA Grapalat" w:hAnsi="GHEA Grapalat" w:cs="Sylfaen"/>
          <w:sz w:val="20"/>
          <w:lang w:val="hy-AM"/>
        </w:rPr>
        <w:t>և</w:t>
      </w:r>
      <w:r w:rsidRPr="00640568">
        <w:rPr>
          <w:rFonts w:ascii="GHEA Grapalat" w:hAnsi="GHEA Grapalat" w:cs="Sylfaen"/>
          <w:sz w:val="20"/>
          <w:lang w:val="af-ZA"/>
        </w:rPr>
        <w:t xml:space="preserve"> </w:t>
      </w:r>
      <w:r w:rsidRPr="00640568">
        <w:rPr>
          <w:rFonts w:ascii="GHEA Grapalat" w:hAnsi="GHEA Grapalat" w:cs="Sylfaen"/>
          <w:sz w:val="20"/>
          <w:lang w:val="hy-AM"/>
        </w:rPr>
        <w:t>ժամկետներում</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նախատեսված</w:t>
      </w:r>
      <w:r w:rsidRPr="00640568">
        <w:rPr>
          <w:rFonts w:ascii="GHEA Grapalat" w:hAnsi="GHEA Grapalat" w:cs="Sylfaen"/>
          <w:sz w:val="20"/>
          <w:lang w:val="af-ZA"/>
        </w:rPr>
        <w:t xml:space="preserve"> </w:t>
      </w:r>
      <w:r w:rsidRPr="00640568">
        <w:rPr>
          <w:rFonts w:ascii="GHEA Grapalat" w:hAnsi="GHEA Grapalat" w:cs="Sylfaen"/>
          <w:sz w:val="20"/>
          <w:lang w:val="hy-AM"/>
        </w:rPr>
        <w:t>փաստաթղթերը</w:t>
      </w:r>
      <w:r w:rsidRPr="00640568">
        <w:rPr>
          <w:rFonts w:ascii="GHEA Grapalat" w:hAnsi="GHEA Grapalat" w:cs="Sylfaen"/>
          <w:sz w:val="20"/>
          <w:lang w:val="af-ZA"/>
        </w:rPr>
        <w:t xml:space="preserve"> (այդ թվում շտկման ենթակա)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ընտրված</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որակավորման</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hy-AM"/>
        </w:rPr>
        <w:t>ապահովում</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640568">
        <w:rPr>
          <w:rFonts w:ascii="GHEA Grapalat" w:hAnsi="GHEA Grapalat" w:cs="Sylfaen"/>
          <w:sz w:val="20"/>
        </w:rPr>
        <w:t>արդյունքում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համաձայնագիր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նպատակով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սահմանված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ժամկետում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միակողմանի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հաստատված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հայտարարության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այսուհետ</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նաև</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ձևով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ներկայացված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պայմանագրի</w:t>
      </w:r>
      <w:proofErr w:type="spellEnd"/>
      <w:r w:rsidRPr="00640568">
        <w:rPr>
          <w:rFonts w:ascii="GHEA Grapalat" w:hAnsi="GHEA Grapalat" w:cs="Sylfaen"/>
          <w:sz w:val="20"/>
          <w:lang w:val="af-ZA"/>
        </w:rPr>
        <w:t xml:space="preserve"> </w:t>
      </w:r>
      <w:r w:rsidRPr="00640568">
        <w:rPr>
          <w:rFonts w:ascii="GHEA Grapalat" w:hAnsi="GHEA Grapalat" w:cs="Sylfaen"/>
          <w:sz w:val="20"/>
        </w:rPr>
        <w:t>և</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որակավորման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ապահովումը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փոխարինում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բանկային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երաշխիք</w:t>
      </w:r>
      <w:proofErr w:type="spellEnd"/>
      <w:r w:rsidR="009C03F8">
        <w:rPr>
          <w:rFonts w:ascii="GHEA Grapalat" w:hAnsi="GHEA Grapalat" w:cs="Sylfaen"/>
          <w:sz w:val="20"/>
          <w:lang w:val="hy-AM"/>
        </w:rPr>
        <w:t>ո</w:t>
      </w:r>
      <w:r w:rsidRPr="00640568">
        <w:rPr>
          <w:rFonts w:ascii="GHEA Grapalat" w:hAnsi="GHEA Grapalat" w:cs="Sylfaen"/>
          <w:sz w:val="20"/>
        </w:rPr>
        <w:t>վ</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կանխիկ</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փողով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հանգամանքը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համարվում</w:t>
      </w:r>
      <w:proofErr w:type="spellEnd"/>
      <w:r w:rsidRPr="00640568">
        <w:rPr>
          <w:rFonts w:ascii="GHEA Grapalat" w:hAnsi="GHEA Grapalat" w:cs="Sylfaen"/>
          <w:sz w:val="20"/>
          <w:lang w:val="af-ZA"/>
        </w:rPr>
        <w:t xml:space="preserve"> </w:t>
      </w:r>
      <w:r w:rsidRPr="00640568">
        <w:rPr>
          <w:rFonts w:ascii="GHEA Grapalat" w:hAnsi="GHEA Grapalat" w:cs="Sylfaen"/>
          <w:sz w:val="20"/>
        </w:rPr>
        <w:t>է</w:t>
      </w:r>
      <w:r w:rsidRPr="00640568">
        <w:rPr>
          <w:rFonts w:ascii="GHEA Grapalat" w:hAnsi="GHEA Grapalat" w:cs="Sylfaen"/>
          <w:sz w:val="20"/>
          <w:lang w:val="af-ZA"/>
        </w:rPr>
        <w:t xml:space="preserve"> </w:t>
      </w:r>
      <w:proofErr w:type="spellStart"/>
      <w:r w:rsidRPr="00640568">
        <w:rPr>
          <w:rFonts w:ascii="GHEA Grapalat" w:hAnsi="GHEA Grapalat" w:cs="Sylfaen"/>
          <w:sz w:val="20"/>
        </w:rPr>
        <w:t>որպես</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գնման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գործընթացի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շրջանակում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մասնակցի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ստանձնված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պարտավորության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խախտում</w:t>
      </w:r>
      <w:proofErr w:type="spellEnd"/>
      <w:r w:rsidRPr="00640568">
        <w:rPr>
          <w:rFonts w:ascii="GHEA Grapalat" w:hAnsi="GHEA Grapalat" w:cs="Sylfaen"/>
          <w:sz w:val="20"/>
          <w:lang w:val="af-ZA"/>
        </w:rPr>
        <w:t>:</w:t>
      </w:r>
      <w:r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lastRenderedPageBreak/>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6CDB52E" w:rsidR="002B121D" w:rsidRPr="005E1F72" w:rsidRDefault="002B6EF0" w:rsidP="00EF3662">
      <w:pPr>
        <w:pStyle w:val="BodyTextIndent2"/>
        <w:spacing w:line="240" w:lineRule="auto"/>
        <w:ind w:firstLine="567"/>
        <w:rPr>
          <w:rFonts w:ascii="GHEA Grapalat" w:hAnsi="GHEA Grapalat" w:cs="Sylfaen"/>
          <w:szCs w:val="24"/>
        </w:rPr>
      </w:pPr>
      <w:r>
        <w:rPr>
          <w:rFonts w:ascii="GHEA Grapalat" w:hAnsi="GHEA Grapalat" w:cs="Sylfaen"/>
          <w:szCs w:val="24"/>
        </w:rPr>
        <w:t xml:space="preserve">  </w:t>
      </w:r>
      <w:r w:rsidR="00A150A9"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13385848" w:rsidR="009B0DA1" w:rsidRPr="005E1F72" w:rsidRDefault="002B6EF0" w:rsidP="00EF3662">
      <w:pPr>
        <w:ind w:firstLine="567"/>
        <w:jc w:val="both"/>
        <w:rPr>
          <w:rFonts w:ascii="GHEA Grapalat" w:hAnsi="GHEA Grapalat" w:cs="Sylfaen"/>
          <w:sz w:val="20"/>
          <w:lang w:val="af-ZA"/>
        </w:rPr>
      </w:pPr>
      <w:r>
        <w:rPr>
          <w:rFonts w:ascii="GHEA Grapalat" w:hAnsi="GHEA Grapalat" w:cs="Sylfaen"/>
          <w:sz w:val="20"/>
          <w:lang w:val="af-ZA"/>
        </w:rPr>
        <w:t xml:space="preserve">  </w:t>
      </w:r>
      <w:r w:rsidR="00A150A9"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056A59">
        <w:rPr>
          <w:rFonts w:ascii="GHEA Grapalat" w:hAnsi="GHEA Grapalat" w:cs="Sylfaen"/>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lastRenderedPageBreak/>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E64ADA">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E64ADA">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E64ADA">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E64ADA">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E64ADA">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E64ADA">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E64ADA">
        <w:rPr>
          <w:rFonts w:ascii="GHEA Grapalat" w:hAnsi="GHEA Grapalat" w:cs="Sylfaen"/>
          <w:sz w:val="20"/>
          <w:lang w:val="hy-AM"/>
        </w:rPr>
        <w:t>վրա</w:t>
      </w:r>
      <w:r w:rsidR="00096865" w:rsidRPr="005E1F72">
        <w:rPr>
          <w:rFonts w:ascii="GHEA Grapalat" w:hAnsi="GHEA Grapalat" w:cs="Sylfaen"/>
          <w:sz w:val="20"/>
          <w:lang w:val="af-ZA"/>
        </w:rPr>
        <w:t xml:space="preserve">` </w:t>
      </w:r>
      <w:r w:rsidRPr="00E64ADA">
        <w:rPr>
          <w:rFonts w:ascii="GHEA Grapalat" w:hAnsi="GHEA Grapalat" w:cs="Sylfaen"/>
          <w:sz w:val="20"/>
          <w:lang w:val="hy-AM"/>
        </w:rPr>
        <w:t>պ</w:t>
      </w:r>
      <w:r w:rsidR="00096865" w:rsidRPr="00E64ADA">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E64ADA">
        <w:rPr>
          <w:rFonts w:ascii="GHEA Grapalat" w:hAnsi="GHEA Grapalat" w:cs="Sylfaen"/>
          <w:sz w:val="20"/>
          <w:lang w:val="hy-AM"/>
        </w:rPr>
        <w:t>կողմից</w:t>
      </w:r>
      <w:r w:rsidR="004D5671" w:rsidRPr="00E64ADA">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0F850172"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գնի</w:t>
      </w:r>
      <w:r w:rsidR="0074145B" w:rsidRPr="005E79C4">
        <w:rPr>
          <w:rFonts w:ascii="GHEA Grapalat" w:hAnsi="GHEA Grapalat" w:cs="Sylfaen"/>
          <w:sz w:val="20"/>
          <w:lang w:val="af-ZA"/>
        </w:rPr>
        <w:t xml:space="preserve"> </w:t>
      </w:r>
      <w:r w:rsidR="00EC4497">
        <w:rPr>
          <w:rFonts w:ascii="GHEA Grapalat" w:hAnsi="GHEA Grapalat" w:cs="Sylfaen"/>
          <w:b/>
          <w:bCs/>
          <w:sz w:val="20"/>
          <w:lang w:val="hy-AM"/>
        </w:rPr>
        <w:t>15</w:t>
      </w:r>
      <w:r w:rsidR="00EC4497" w:rsidRPr="0069599B">
        <w:rPr>
          <w:rFonts w:ascii="GHEA Grapalat" w:hAnsi="GHEA Grapalat" w:cs="Sylfaen"/>
          <w:b/>
          <w:bCs/>
          <w:sz w:val="20"/>
          <w:lang w:val="hy-AM"/>
        </w:rPr>
        <w:t xml:space="preserve"> 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DF349A">
        <w:rPr>
          <w:rFonts w:ascii="GHEA Grapalat" w:hAnsi="GHEA Grapalat" w:cs="Sylfaen"/>
          <w:sz w:val="20"/>
        </w:rPr>
        <w:t>Որակավորման</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ապահովումը</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ներկայացվում</w:t>
      </w:r>
      <w:proofErr w:type="spellEnd"/>
      <w:r w:rsidR="00DF349A">
        <w:rPr>
          <w:rFonts w:ascii="GHEA Grapalat" w:hAnsi="GHEA Grapalat" w:cs="Sylfaen"/>
          <w:sz w:val="20"/>
          <w:lang w:val="af-ZA"/>
        </w:rPr>
        <w:t xml:space="preserve"> </w:t>
      </w:r>
      <w:r w:rsidR="00DF349A">
        <w:rPr>
          <w:rFonts w:ascii="GHEA Grapalat" w:hAnsi="GHEA Grapalat" w:cs="Sylfaen"/>
          <w:sz w:val="20"/>
        </w:rPr>
        <w:t>է</w:t>
      </w:r>
      <w:r w:rsidR="00DF349A">
        <w:rPr>
          <w:rFonts w:ascii="GHEA Grapalat" w:hAnsi="GHEA Grapalat" w:cs="Sylfaen"/>
          <w:sz w:val="20"/>
          <w:lang w:val="af-ZA"/>
        </w:rPr>
        <w:t xml:space="preserve"> </w:t>
      </w:r>
      <w:proofErr w:type="spellStart"/>
      <w:r w:rsidR="00DF349A">
        <w:rPr>
          <w:rFonts w:ascii="GHEA Grapalat" w:hAnsi="GHEA Grapalat" w:cs="Sylfaen"/>
          <w:sz w:val="20"/>
        </w:rPr>
        <w:t>տուժանքի</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հավելված</w:t>
      </w:r>
      <w:proofErr w:type="spellEnd"/>
      <w:r w:rsidR="00DF349A">
        <w:rPr>
          <w:rFonts w:ascii="GHEA Grapalat" w:hAnsi="GHEA Grapalat" w:cs="Sylfaen"/>
          <w:sz w:val="20"/>
          <w:lang w:val="af-ZA"/>
        </w:rPr>
        <w:t xml:space="preserve"> 4</w:t>
      </w:r>
      <w:r w:rsidR="00DF349A">
        <w:rPr>
          <w:rFonts w:ascii="Cambria Math" w:hAnsi="Cambria Math" w:cs="Cambria Math"/>
          <w:sz w:val="20"/>
          <w:lang w:val="af-ZA"/>
        </w:rPr>
        <w:t>․</w:t>
      </w:r>
      <w:r w:rsidR="00DF349A">
        <w:rPr>
          <w:rFonts w:ascii="GHEA Grapalat" w:hAnsi="GHEA Grapalat" w:cs="Sylfaen"/>
          <w:sz w:val="20"/>
          <w:lang w:val="af-ZA"/>
        </w:rPr>
        <w:t xml:space="preserve">2)  </w:t>
      </w:r>
      <w:proofErr w:type="spellStart"/>
      <w:r w:rsidR="00DF349A">
        <w:rPr>
          <w:rFonts w:ascii="GHEA Grapalat" w:hAnsi="GHEA Grapalat" w:cs="Sylfaen"/>
          <w:sz w:val="20"/>
        </w:rPr>
        <w:t>կամ</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կանխիկ</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փողի</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կամ</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բանկերի</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կողմից</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տրամադրված</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երաշխիքների</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ձևով</w:t>
      </w:r>
      <w:proofErr w:type="spellEnd"/>
      <w:r w:rsidR="00DF349A">
        <w:rPr>
          <w:rFonts w:ascii="GHEA Grapalat" w:hAnsi="GHEA Grapalat" w:cs="Sylfaen"/>
          <w:sz w:val="20"/>
        </w:rPr>
        <w:t>։</w:t>
      </w:r>
      <w:r w:rsidR="00DF349A">
        <w:rPr>
          <w:rFonts w:ascii="GHEA Grapalat" w:hAnsi="GHEA Grapalat" w:cs="Sylfaen"/>
          <w:sz w:val="20"/>
          <w:lang w:val="af-ZA"/>
        </w:rPr>
        <w:t xml:space="preserve"> </w:t>
      </w:r>
      <w:proofErr w:type="spellStart"/>
      <w:r w:rsidR="00DF349A">
        <w:rPr>
          <w:rFonts w:ascii="GHEA Grapalat" w:hAnsi="GHEA Grapalat" w:cs="Sylfaen"/>
          <w:sz w:val="20"/>
        </w:rPr>
        <w:t>Ընդ</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որում</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ապահովումը</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պետք</w:t>
      </w:r>
      <w:proofErr w:type="spellEnd"/>
      <w:r w:rsidR="00DF349A">
        <w:rPr>
          <w:rFonts w:ascii="GHEA Grapalat" w:hAnsi="GHEA Grapalat" w:cs="Sylfaen"/>
          <w:sz w:val="20"/>
          <w:lang w:val="af-ZA"/>
        </w:rPr>
        <w:t xml:space="preserve"> </w:t>
      </w:r>
      <w:r w:rsidR="00DF349A">
        <w:rPr>
          <w:rFonts w:ascii="GHEA Grapalat" w:hAnsi="GHEA Grapalat" w:cs="Sylfaen"/>
          <w:sz w:val="20"/>
        </w:rPr>
        <w:t>է</w:t>
      </w:r>
      <w:r w:rsidR="00DF349A">
        <w:rPr>
          <w:rFonts w:ascii="GHEA Grapalat" w:hAnsi="GHEA Grapalat" w:cs="Sylfaen"/>
          <w:sz w:val="20"/>
          <w:lang w:val="af-ZA"/>
        </w:rPr>
        <w:t xml:space="preserve"> </w:t>
      </w:r>
      <w:proofErr w:type="spellStart"/>
      <w:r w:rsidR="00DF349A">
        <w:rPr>
          <w:rFonts w:ascii="GHEA Grapalat" w:hAnsi="GHEA Grapalat" w:cs="Sylfaen"/>
          <w:sz w:val="20"/>
        </w:rPr>
        <w:t>վավեր</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լինի</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առնվազն</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մինչև</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պայմանագրի</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կատարման</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lastRenderedPageBreak/>
        <w:t>արդյունքը</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պատվիրատուից</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կողմից</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ամբողջական</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ընդունվելու</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օրվան</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հաջորդող</w:t>
      </w:r>
      <w:proofErr w:type="spellEnd"/>
      <w:r w:rsidR="00DF349A">
        <w:rPr>
          <w:rFonts w:ascii="GHEA Grapalat" w:hAnsi="GHEA Grapalat" w:cs="Sylfaen"/>
          <w:sz w:val="20"/>
          <w:lang w:val="af-ZA"/>
        </w:rPr>
        <w:t xml:space="preserve"> </w:t>
      </w:r>
      <w:r w:rsidR="00DF349A">
        <w:rPr>
          <w:rFonts w:ascii="GHEA Grapalat" w:hAnsi="GHEA Grapalat" w:cs="Sylfaen"/>
          <w:sz w:val="20"/>
          <w:lang w:val="hy-AM"/>
        </w:rPr>
        <w:t>9</w:t>
      </w:r>
      <w:r w:rsidR="00DF349A">
        <w:rPr>
          <w:rFonts w:ascii="GHEA Grapalat" w:hAnsi="GHEA Grapalat" w:cs="Sylfaen"/>
          <w:sz w:val="20"/>
          <w:lang w:val="af-ZA"/>
        </w:rPr>
        <w:t>0-</w:t>
      </w:r>
      <w:proofErr w:type="spellStart"/>
      <w:r w:rsidR="00DF349A">
        <w:rPr>
          <w:rFonts w:ascii="GHEA Grapalat" w:hAnsi="GHEA Grapalat" w:cs="Sylfaen"/>
          <w:sz w:val="20"/>
        </w:rPr>
        <w:t>րդ</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աշխատանքային</w:t>
      </w:r>
      <w:proofErr w:type="spellEnd"/>
      <w:r w:rsidR="00DF349A">
        <w:rPr>
          <w:rFonts w:ascii="GHEA Grapalat" w:hAnsi="GHEA Grapalat" w:cs="Sylfaen"/>
          <w:sz w:val="20"/>
          <w:lang w:val="af-ZA"/>
        </w:rPr>
        <w:t xml:space="preserve"> </w:t>
      </w:r>
      <w:proofErr w:type="spellStart"/>
      <w:r w:rsidR="00DF349A">
        <w:rPr>
          <w:rFonts w:ascii="GHEA Grapalat" w:hAnsi="GHEA Grapalat" w:cs="Sylfaen"/>
          <w:sz w:val="20"/>
        </w:rPr>
        <w:t>օրը</w:t>
      </w:r>
      <w:proofErr w:type="spellEnd"/>
      <w:r w:rsidR="00DF349A">
        <w:rPr>
          <w:rFonts w:ascii="GHEA Grapalat" w:hAnsi="GHEA Grapalat" w:cs="Sylfaen"/>
          <w:sz w:val="20"/>
          <w:lang w:val="af-ZA"/>
        </w:rPr>
        <w:t xml:space="preserve"> </w:t>
      </w:r>
      <w:proofErr w:type="spellStart"/>
      <w:r w:rsidR="00DF349A">
        <w:rPr>
          <w:rFonts w:ascii="GHEA Grapalat" w:hAnsi="GHEA Grapalat" w:cs="Arial"/>
          <w:sz w:val="20"/>
        </w:rPr>
        <w:t>ներառյալ</w:t>
      </w:r>
      <w:proofErr w:type="spellEnd"/>
      <w:r w:rsidR="00DF349A">
        <w:rPr>
          <w:rFonts w:ascii="GHEA Grapalat" w:hAnsi="GHEA Grapalat" w:cs="Arial"/>
          <w:sz w:val="20"/>
          <w:lang w:val="hy-AM"/>
        </w:rPr>
        <w:t>:</w:t>
      </w:r>
      <w:r w:rsidR="000212A8">
        <w:rPr>
          <w:rStyle w:val="FootnoteReference"/>
          <w:rFonts w:ascii="GHEA Grapalat" w:hAnsi="GHEA Grapalat" w:cs="Arial"/>
          <w:sz w:val="20"/>
        </w:rPr>
        <w:footnoteReference w:id="9"/>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68E7BFD1"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D4097A" w:rsidRPr="007E2C83">
        <w:rPr>
          <w:rFonts w:ascii="GHEA Grapalat" w:hAnsi="GHEA Grapalat" w:cs="Arial"/>
          <w:sz w:val="20"/>
          <w:lang w:val="hy-AM"/>
        </w:rPr>
        <w:t xml:space="preserve"> </w:t>
      </w:r>
      <w:r w:rsidR="00D4097A" w:rsidRPr="004A7484">
        <w:rPr>
          <w:rFonts w:ascii="GHEA Grapalat" w:hAnsi="GHEA Grapalat" w:cs="Sylfaen"/>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86FA2B"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10"/>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4B7C4699" w:rsidR="00281740" w:rsidRPr="00DF0D64"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w:t>
      </w:r>
      <w:r w:rsidR="00B038E9" w:rsidRPr="00B038E9">
        <w:rPr>
          <w:rFonts w:ascii="GHEA Grapalat" w:hAnsi="GHEA Grapalat" w:cs="Sylfaen"/>
          <w:i/>
          <w:sz w:val="16"/>
          <w:szCs w:val="16"/>
          <w:lang w:val="hy-AM"/>
        </w:rPr>
        <w:t xml:space="preserve"> </w:t>
      </w:r>
      <w:r w:rsidR="00E41674" w:rsidRPr="00DF0D64">
        <w:rPr>
          <w:rFonts w:ascii="GHEA Grapalat" w:hAnsi="GHEA Grapalat" w:cs="Sylfaen"/>
          <w:sz w:val="20"/>
          <w:lang w:val="hy-AM"/>
        </w:rPr>
        <w:t>բանկային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երաշխիքի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կամ</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կանխիկ</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փողի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ձևով</w:t>
      </w:r>
      <w:r w:rsidR="00501A05" w:rsidRPr="00DF0D64">
        <w:rPr>
          <w:rFonts w:ascii="GHEA Grapalat" w:hAnsi="GHEA Grapalat" w:cs="Sylfaen"/>
          <w:sz w:val="20"/>
          <w:lang w:val="hy-AM"/>
        </w:rPr>
        <w:t>:</w:t>
      </w:r>
      <w:r w:rsidR="001C336A" w:rsidRPr="00DF0D64">
        <w:rPr>
          <w:rFonts w:ascii="GHEA Grapalat" w:hAnsi="GHEA Grapalat" w:cs="Sylfaen"/>
          <w:sz w:val="20"/>
          <w:vertAlign w:val="superscript"/>
          <w:lang w:val="hy-AM"/>
        </w:rPr>
        <w:t>14</w:t>
      </w:r>
    </w:p>
    <w:p w14:paraId="0498C491" w14:textId="77777777" w:rsidR="00D4097A" w:rsidRPr="00DF0D64" w:rsidRDefault="00F562EA" w:rsidP="00D4097A">
      <w:pPr>
        <w:shd w:val="clear" w:color="auto" w:fill="FFFFFF"/>
        <w:spacing w:line="360" w:lineRule="auto"/>
        <w:ind w:firstLine="375"/>
        <w:jc w:val="both"/>
        <w:rPr>
          <w:rFonts w:ascii="GHEA Grapalat" w:hAnsi="GHEA Grapalat"/>
          <w:lang w:val="hy-AM"/>
        </w:rPr>
      </w:pPr>
      <w:r w:rsidRPr="00DF0D6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F0D64">
        <w:rPr>
          <w:rFonts w:ascii="GHEA Grapalat" w:hAnsi="GHEA Grapalat" w:cs="Sylfaen"/>
          <w:sz w:val="20"/>
          <w:lang w:val="hy-AM"/>
        </w:rPr>
        <w:t xml:space="preserve">ապա կարող է ներկայացնել՝ ինչպես յուրաքանչյուր չափաբաժնի </w:t>
      </w:r>
      <w:r w:rsidR="0033399B" w:rsidRPr="00DF0D64">
        <w:rPr>
          <w:rFonts w:ascii="GHEA Grapalat" w:hAnsi="GHEA Grapalat" w:cs="Sylfaen"/>
          <w:sz w:val="20"/>
          <w:lang w:val="hy-AM"/>
        </w:rPr>
        <w:lastRenderedPageBreak/>
        <w:t xml:space="preserve">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DF0D6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DF0D64">
        <w:rPr>
          <w:rFonts w:ascii="GHEA Grapalat" w:hAnsi="GHEA Grapalat"/>
          <w:lang w:val="hy-AM"/>
        </w:rPr>
        <w:t xml:space="preserve"> </w:t>
      </w:r>
    </w:p>
    <w:p w14:paraId="04A24BC8" w14:textId="1979D7E5" w:rsidR="00F562EA" w:rsidRPr="00DF0D64" w:rsidRDefault="00F562EA" w:rsidP="00F562EA">
      <w:pPr>
        <w:ind w:firstLine="567"/>
        <w:jc w:val="both"/>
        <w:rPr>
          <w:rFonts w:ascii="GHEA Grapalat" w:hAnsi="GHEA Grapalat" w:cs="Arial"/>
          <w:sz w:val="20"/>
          <w:lang w:val="hy-AM"/>
        </w:rPr>
      </w:pPr>
    </w:p>
    <w:p w14:paraId="6141ED27" w14:textId="192D3950" w:rsidR="00281740" w:rsidRDefault="00281740" w:rsidP="00281740">
      <w:pPr>
        <w:ind w:firstLine="567"/>
        <w:jc w:val="both"/>
        <w:rPr>
          <w:rFonts w:ascii="GHEA Grapalat" w:hAnsi="GHEA Grapalat"/>
          <w:sz w:val="20"/>
          <w:szCs w:val="20"/>
          <w:lang w:val="hy-AM"/>
        </w:rPr>
      </w:pPr>
      <w:r w:rsidRPr="00DF0D6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F0D64">
        <w:rPr>
          <w:rFonts w:ascii="GHEA Grapalat" w:hAnsi="GHEA Grapalat" w:cs="Sylfaen"/>
          <w:sz w:val="20"/>
          <w:lang w:val="hy-AM"/>
        </w:rPr>
        <w:t xml:space="preserve">ամբողջական կատարման վերջին օրվան հաջորդող </w:t>
      </w:r>
      <w:r w:rsidR="00E41674" w:rsidRPr="00DF0D64">
        <w:rPr>
          <w:rFonts w:ascii="GHEA Grapalat" w:hAnsi="GHEA Grapalat" w:cs="Sylfaen"/>
          <w:b/>
          <w:bCs/>
          <w:lang w:val="hy-AM"/>
        </w:rPr>
        <w:t xml:space="preserve"> </w:t>
      </w:r>
      <w:r w:rsidR="00E41674" w:rsidRPr="00DF0D64">
        <w:rPr>
          <w:rFonts w:ascii="GHEA Grapalat" w:hAnsi="GHEA Grapalat" w:cs="Sylfaen"/>
          <w:sz w:val="20"/>
          <w:lang w:val="hy-AM"/>
        </w:rPr>
        <w:t>9</w:t>
      </w:r>
      <w:r w:rsidR="00E41674" w:rsidRPr="00DF0D64">
        <w:rPr>
          <w:rFonts w:ascii="GHEA Grapalat" w:hAnsi="GHEA Grapalat" w:cs="Sylfaen"/>
          <w:sz w:val="20"/>
          <w:lang w:val="af-ZA"/>
        </w:rPr>
        <w:t>0-</w:t>
      </w:r>
      <w:r w:rsidR="00E41674" w:rsidRPr="00DF0D64">
        <w:rPr>
          <w:rFonts w:ascii="GHEA Grapalat" w:hAnsi="GHEA Grapalat" w:cs="Sylfaen"/>
          <w:sz w:val="20"/>
          <w:lang w:val="hy-AM"/>
        </w:rPr>
        <w:t>րդ</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աշխատանքային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օրը</w:t>
      </w:r>
      <w:r w:rsidR="00E41674" w:rsidRPr="00DF0D64">
        <w:rPr>
          <w:rFonts w:ascii="GHEA Grapalat" w:hAnsi="GHEA Grapalat" w:cs="Sylfaen"/>
          <w:sz w:val="20"/>
          <w:lang w:val="af-ZA"/>
        </w:rPr>
        <w:t xml:space="preserve"> </w:t>
      </w:r>
      <w:r w:rsidR="00E41674" w:rsidRPr="00DF0D6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051C4A" w:rsidRDefault="00281740" w:rsidP="00F96621">
      <w:pPr>
        <w:ind w:firstLine="567"/>
        <w:jc w:val="both"/>
        <w:rPr>
          <w:rFonts w:ascii="GHEA Grapalat" w:hAnsi="GHEA Grapalat" w:cs="Arial"/>
          <w:b/>
          <w:bCs/>
          <w:sz w:val="20"/>
          <w:lang w:val="hy-AM"/>
        </w:rPr>
      </w:pPr>
      <w:r w:rsidRPr="00051C4A">
        <w:rPr>
          <w:rFonts w:ascii="GHEA Grapalat" w:hAnsi="GHEA Grapalat" w:cs="Sylfaen"/>
          <w:b/>
          <w:bCs/>
          <w:sz w:val="20"/>
          <w:lang w:val="hy-AM"/>
        </w:rPr>
        <w:t xml:space="preserve">10.4 </w:t>
      </w:r>
      <w:r w:rsidR="00441C20" w:rsidRPr="00051C4A">
        <w:rPr>
          <w:rFonts w:ascii="GHEA Grapalat" w:hAnsi="GHEA Grapalat" w:cs="Arial"/>
          <w:b/>
          <w:bCs/>
          <w:sz w:val="20"/>
          <w:lang w:val="hy-AM"/>
        </w:rPr>
        <w:t>Ե</w:t>
      </w:r>
      <w:r w:rsidR="00F96621" w:rsidRPr="00051C4A">
        <w:rPr>
          <w:rFonts w:ascii="GHEA Grapalat" w:hAnsi="GHEA Grapalat" w:cs="Arial"/>
          <w:b/>
          <w:bCs/>
          <w:sz w:val="20"/>
          <w:lang w:val="hy-AM"/>
        </w:rPr>
        <w:t>թե</w:t>
      </w:r>
      <w:r w:rsidRPr="00051C4A">
        <w:rPr>
          <w:rFonts w:ascii="GHEA Grapalat" w:hAnsi="GHEA Grapalat" w:cs="Arial"/>
          <w:b/>
          <w:bCs/>
          <w:sz w:val="20"/>
          <w:lang w:val="hy-AM"/>
        </w:rPr>
        <w:t xml:space="preserve"> </w:t>
      </w:r>
      <w:r w:rsidR="00F96621" w:rsidRPr="00051C4A">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51C4A">
        <w:rPr>
          <w:rFonts w:ascii="GHEA Grapalat" w:hAnsi="GHEA Grapalat" w:cs="Arial"/>
          <w:b/>
          <w:bCs/>
          <w:sz w:val="20"/>
          <w:lang w:val="hy-AM"/>
        </w:rPr>
        <w:t xml:space="preserve">որակավորման և պայմանագրի ապահովումները ներկայացվում են </w:t>
      </w:r>
      <w:r w:rsidR="00F96621" w:rsidRPr="00051C4A">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051C4A">
        <w:rPr>
          <w:rFonts w:ascii="GHEA Grapalat" w:hAnsi="GHEA Grapalat" w:cs="Arial"/>
          <w:b/>
          <w:bCs/>
          <w:sz w:val="20"/>
          <w:lang w:val="hy-AM"/>
        </w:rPr>
        <w:t>՝</w:t>
      </w:r>
    </w:p>
    <w:p w14:paraId="7A3BD8BC" w14:textId="73B9A67F" w:rsidR="001C336A" w:rsidRPr="00051C4A" w:rsidRDefault="00F96621" w:rsidP="00EF3662">
      <w:pPr>
        <w:ind w:firstLine="567"/>
        <w:jc w:val="both"/>
        <w:rPr>
          <w:rFonts w:ascii="GHEA Grapalat" w:hAnsi="GHEA Grapalat" w:cs="Arial"/>
          <w:b/>
          <w:bCs/>
          <w:sz w:val="20"/>
          <w:lang w:val="hy-AM"/>
        </w:rPr>
      </w:pPr>
      <w:r w:rsidRPr="00051C4A">
        <w:rPr>
          <w:rFonts w:ascii="GHEA Grapalat" w:hAnsi="GHEA Grapalat" w:cs="Arial"/>
          <w:b/>
          <w:bCs/>
          <w:sz w:val="20"/>
          <w:lang w:val="hy-AM"/>
        </w:rPr>
        <w:t xml:space="preserve">- </w:t>
      </w:r>
      <w:r w:rsidR="00543250" w:rsidRPr="00051C4A">
        <w:rPr>
          <w:rFonts w:ascii="GHEA Grapalat" w:hAnsi="GHEA Grapalat" w:cs="Arial"/>
          <w:b/>
          <w:bCs/>
          <w:sz w:val="20"/>
          <w:lang w:val="hy-AM"/>
        </w:rPr>
        <w:t xml:space="preserve">նախատեսված ֆինանսական միջոցները գերազանցում են </w:t>
      </w:r>
      <w:r w:rsidR="0033399B" w:rsidRPr="00051C4A">
        <w:rPr>
          <w:rFonts w:ascii="GHEA Grapalat" w:hAnsi="GHEA Grapalat" w:cs="Arial"/>
          <w:b/>
          <w:bCs/>
          <w:sz w:val="20"/>
          <w:lang w:val="hy-AM"/>
        </w:rPr>
        <w:t>25</w:t>
      </w:r>
      <w:r w:rsidR="00543250" w:rsidRPr="00051C4A">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051C4A">
        <w:rPr>
          <w:rFonts w:ascii="GHEA Grapalat" w:hAnsi="GHEA Grapalat" w:cs="Arial"/>
          <w:b/>
          <w:bCs/>
          <w:sz w:val="20"/>
          <w:lang w:val="hy-AM"/>
        </w:rPr>
        <w:t xml:space="preserve"> և որակավորման</w:t>
      </w:r>
      <w:r w:rsidR="00543250" w:rsidRPr="00051C4A">
        <w:rPr>
          <w:rFonts w:ascii="GHEA Grapalat" w:hAnsi="GHEA Grapalat" w:cs="Arial"/>
          <w:b/>
          <w:bCs/>
          <w:sz w:val="20"/>
          <w:lang w:val="hy-AM"/>
        </w:rPr>
        <w:t xml:space="preserve"> ապահովում</w:t>
      </w:r>
      <w:r w:rsidR="0033399B" w:rsidRPr="00051C4A">
        <w:rPr>
          <w:rFonts w:ascii="GHEA Grapalat" w:hAnsi="GHEA Grapalat" w:cs="Arial"/>
          <w:b/>
          <w:bCs/>
          <w:sz w:val="20"/>
          <w:lang w:val="hy-AM"/>
        </w:rPr>
        <w:t>ներ</w:t>
      </w:r>
      <w:r w:rsidR="00543250" w:rsidRPr="00051C4A">
        <w:rPr>
          <w:rFonts w:ascii="GHEA Grapalat" w:hAnsi="GHEA Grapalat" w:cs="Arial"/>
          <w:b/>
          <w:bCs/>
          <w:sz w:val="20"/>
          <w:lang w:val="hy-AM"/>
        </w:rPr>
        <w:t xml:space="preserve">ը, հատկացված ֆինանսական միջոցների մասով, ներկայացվում </w:t>
      </w:r>
      <w:r w:rsidR="0033399B" w:rsidRPr="00051C4A">
        <w:rPr>
          <w:rFonts w:ascii="GHEA Grapalat" w:hAnsi="GHEA Grapalat" w:cs="Arial"/>
          <w:b/>
          <w:bCs/>
          <w:sz w:val="20"/>
          <w:lang w:val="hy-AM"/>
        </w:rPr>
        <w:t xml:space="preserve">են </w:t>
      </w:r>
      <w:r w:rsidR="00543250" w:rsidRPr="00051C4A">
        <w:rPr>
          <w:rFonts w:ascii="GHEA Grapalat" w:hAnsi="GHEA Grapalat" w:cs="Arial"/>
          <w:b/>
          <w:bCs/>
          <w:sz w:val="20"/>
          <w:lang w:val="hy-AM"/>
        </w:rPr>
        <w:t xml:space="preserve"> </w:t>
      </w:r>
      <w:r w:rsidR="00D4097A" w:rsidRPr="00051C4A">
        <w:rPr>
          <w:rFonts w:ascii="GHEA Grapalat" w:hAnsi="GHEA Grapalat" w:cs="Arial"/>
          <w:b/>
          <w:bCs/>
          <w:sz w:val="20"/>
          <w:lang w:val="hy-AM"/>
        </w:rPr>
        <w:t xml:space="preserve">բանկային </w:t>
      </w:r>
      <w:r w:rsidR="00543250" w:rsidRPr="00051C4A">
        <w:rPr>
          <w:rFonts w:ascii="GHEA Grapalat" w:hAnsi="GHEA Grapalat" w:cs="Arial"/>
          <w:b/>
          <w:b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0A455ED" w14:textId="77777777" w:rsidR="005E1CC2" w:rsidRPr="004E3618" w:rsidRDefault="005E1CC2" w:rsidP="005E1CC2">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Pr="004E3618">
        <w:rPr>
          <w:rFonts w:ascii="GHEA Grapalat" w:hAnsi="GHEA Grapalat" w:cs="Sylfaen"/>
          <w:sz w:val="20"/>
          <w:lang w:val="hy-AM"/>
        </w:rPr>
        <w:t>հինգ</w:t>
      </w:r>
      <w:r w:rsidRPr="004E3618">
        <w:rPr>
          <w:rFonts w:ascii="GHEA Grapalat" w:hAnsi="GHEA Grapalat" w:cs="Sylfaen"/>
          <w:sz w:val="20"/>
          <w:lang w:val="af-ZA"/>
        </w:rPr>
        <w:t xml:space="preserve"> աշխատանքային օրվա ընթացքում: Եթե ապահովման վճարման պահանջը բանկի </w:t>
      </w:r>
      <w:r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0B811B80"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308C308"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կանխիկ փողի ձևով ներկայացված ապահովման դեպքում ՀՀ ֆինանսների նախարարությանը՝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 կցելով վճարումը հիմնավորող փաստաթղթի պատճենը.</w:t>
      </w:r>
    </w:p>
    <w:p w14:paraId="322EF953"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F1FC2E3" w14:textId="77777777" w:rsidR="005E1CC2" w:rsidRPr="007C7FCA" w:rsidRDefault="005E1CC2" w:rsidP="005E1CC2">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0A1C87BA" w14:textId="77777777" w:rsidR="00096865" w:rsidRPr="005E1F72" w:rsidRDefault="00096865" w:rsidP="00EF3662">
      <w:pPr>
        <w:jc w:val="center"/>
        <w:rPr>
          <w:rFonts w:ascii="GHEA Grapalat" w:hAnsi="GHEA Grapalat"/>
          <w:b/>
          <w:szCs w:val="22"/>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11"/>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lastRenderedPageBreak/>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lastRenderedPageBreak/>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proofErr w:type="gramStart"/>
      <w:r w:rsidRPr="005E1F72">
        <w:rPr>
          <w:rFonts w:ascii="GHEA Grapalat" w:hAnsi="GHEA Grapalat" w:cs="Sylfaen"/>
          <w:b/>
          <w:szCs w:val="22"/>
          <w:lang w:val="es-ES"/>
        </w:rPr>
        <w:t>ՄԱՍ</w:t>
      </w:r>
      <w:r w:rsidRPr="005E1F72">
        <w:rPr>
          <w:rFonts w:ascii="GHEA Grapalat" w:hAnsi="GHEA Grapalat"/>
          <w:b/>
          <w:szCs w:val="22"/>
          <w:lang w:val="af-ZA"/>
        </w:rPr>
        <w:t xml:space="preserve">  II</w:t>
      </w:r>
      <w:proofErr w:type="gramEnd"/>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06DAA67A"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proofErr w:type="gramStart"/>
      <w:r w:rsidR="00FC3704">
        <w:rPr>
          <w:rFonts w:ascii="GHEA Grapalat" w:hAnsi="GHEA Grapalat"/>
          <w:b/>
          <w:sz w:val="20"/>
          <w:szCs w:val="20"/>
          <w:lang w:val="es-ES"/>
        </w:rPr>
        <w:t xml:space="preserve">   </w:t>
      </w:r>
      <w:r w:rsidR="00A76C15" w:rsidRPr="005E1F72">
        <w:rPr>
          <w:rFonts w:ascii="GHEA Grapalat" w:hAnsi="GHEA Grapalat"/>
          <w:b/>
          <w:sz w:val="20"/>
          <w:szCs w:val="20"/>
          <w:lang w:val="es-ES"/>
        </w:rPr>
        <w:t>«</w:t>
      </w:r>
      <w:proofErr w:type="spellStart"/>
      <w:proofErr w:type="gramEnd"/>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lastRenderedPageBreak/>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12"/>
      </w:r>
    </w:p>
    <w:p w14:paraId="5C674C2D" w14:textId="6F70C525" w:rsidR="006505D2" w:rsidRPr="004B2068" w:rsidRDefault="002C4DBF" w:rsidP="006A26BE">
      <w:pPr>
        <w:ind w:firstLine="567"/>
        <w:jc w:val="both"/>
        <w:rPr>
          <w:rFonts w:ascii="GHEA Grapalat" w:hAnsi="GHEA Grapalat"/>
          <w:sz w:val="20"/>
          <w:vertAlign w:val="superscript"/>
          <w:lang w:val="af-ZA"/>
        </w:rPr>
      </w:pPr>
      <w:r w:rsidRPr="001C336A">
        <w:rPr>
          <w:rFonts w:ascii="GHEA Grapalat" w:hAnsi="GHEA Grapalat" w:cs="Sylfaen"/>
          <w:sz w:val="20"/>
          <w:lang w:val="af-ZA"/>
        </w:rPr>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E16D54">
        <w:rPr>
          <w:rFonts w:ascii="GHEA Grapalat" w:hAnsi="GHEA Grapalat" w:cs="Sylfaen"/>
          <w:lang w:val="hy-AM"/>
        </w:rPr>
        <w:t xml:space="preserve"> </w:t>
      </w:r>
      <w:r w:rsidR="007805C3" w:rsidRPr="004E5C58">
        <w:rPr>
          <w:rFonts w:ascii="GHEA Grapalat" w:hAnsi="GHEA Grapalat" w:cs="Sylfaen"/>
          <w:sz w:val="20"/>
          <w:lang w:val="hy-AM"/>
        </w:rPr>
        <w:t>հայտի</w:t>
      </w:r>
      <w:r w:rsidR="007805C3" w:rsidRPr="004E5C58">
        <w:rPr>
          <w:rFonts w:ascii="GHEA Grapalat" w:hAnsi="GHEA Grapalat" w:cs="Sylfaen"/>
          <w:sz w:val="20"/>
          <w:lang w:val="af-ZA"/>
        </w:rPr>
        <w:t xml:space="preserve"> </w:t>
      </w:r>
      <w:r w:rsidR="007805C3" w:rsidRPr="004E5C58">
        <w:rPr>
          <w:rFonts w:ascii="GHEA Grapalat" w:hAnsi="GHEA Grapalat" w:cs="Sylfaen"/>
          <w:sz w:val="20"/>
          <w:lang w:val="hy-AM"/>
        </w:rPr>
        <w:t>ապահովում, որը ներկայացվում է կանխիկ փողի կամ բանկային երաշխիքի ձևով</w:t>
      </w:r>
      <w:r w:rsidR="007805C3" w:rsidRPr="004E5C58">
        <w:rPr>
          <w:rFonts w:ascii="GHEA Grapalat" w:hAnsi="GHEA Grapalat" w:cs="Sylfaen"/>
          <w:sz w:val="20"/>
          <w:lang w:val="af-ZA"/>
        </w:rPr>
        <w:t xml:space="preserve"> (</w:t>
      </w:r>
      <w:proofErr w:type="spellStart"/>
      <w:r w:rsidR="007805C3" w:rsidRPr="004E5C58">
        <w:rPr>
          <w:rFonts w:ascii="GHEA Grapalat" w:hAnsi="GHEA Grapalat" w:cs="Sylfaen"/>
          <w:sz w:val="20"/>
        </w:rPr>
        <w:t>հավելված</w:t>
      </w:r>
      <w:proofErr w:type="spellEnd"/>
      <w:r w:rsidR="007805C3" w:rsidRPr="004E5C58">
        <w:rPr>
          <w:rFonts w:ascii="GHEA Grapalat" w:hAnsi="GHEA Grapalat" w:cs="Sylfaen"/>
          <w:sz w:val="20"/>
          <w:lang w:val="af-ZA"/>
        </w:rPr>
        <w:t xml:space="preserve"> N 3)</w:t>
      </w:r>
      <w:r w:rsidR="007805C3" w:rsidRPr="004E5C58">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7805C3" w:rsidRPr="004E5C58">
        <w:rPr>
          <w:rFonts w:ascii="GHEA Grapalat" w:hAnsi="GHEA Grapalat" w:cs="Sylfaen"/>
          <w:sz w:val="20"/>
          <w:lang w:val="af-ZA"/>
        </w:rPr>
        <w:t>:</w:t>
      </w:r>
      <w:r w:rsidR="007805C3" w:rsidRPr="004E5C58">
        <w:rPr>
          <w:rStyle w:val="FootnoteReference"/>
          <w:rFonts w:ascii="GHEA Grapalat" w:hAnsi="GHEA Grapalat" w:cs="Sylfaen"/>
          <w:sz w:val="20"/>
          <w:lang w:val="af-ZA"/>
        </w:rPr>
        <w:footnoteReference w:id="13"/>
      </w:r>
      <w:r w:rsidR="00AE3B58" w:rsidRPr="001C336A">
        <w:rPr>
          <w:rStyle w:val="FootnoteReference"/>
          <w:rFonts w:ascii="GHEA Grapalat" w:hAnsi="GHEA Grapalat"/>
          <w:color w:val="FFFFFF"/>
          <w:sz w:val="20"/>
          <w:lang w:val="hy-AM"/>
        </w:rPr>
        <w:footnoteReference w:id="14"/>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1DD7A2B3" w14:textId="76AB624C" w:rsidR="009E402F" w:rsidRDefault="009E402F" w:rsidP="00EF3662">
      <w:pPr>
        <w:pStyle w:val="norm"/>
        <w:spacing w:line="240" w:lineRule="auto"/>
        <w:ind w:firstLine="284"/>
        <w:jc w:val="right"/>
        <w:rPr>
          <w:rFonts w:ascii="GHEA Grapalat" w:hAnsi="GHEA Grapalat" w:cs="Sylfaen"/>
          <w:b/>
          <w:sz w:val="20"/>
          <w:lang w:val="es-ES"/>
        </w:rPr>
      </w:pPr>
    </w:p>
    <w:p w14:paraId="27E70395" w14:textId="64813C46" w:rsidR="001644A3" w:rsidRDefault="001644A3" w:rsidP="00EF3662">
      <w:pPr>
        <w:pStyle w:val="norm"/>
        <w:spacing w:line="240" w:lineRule="auto"/>
        <w:ind w:firstLine="284"/>
        <w:jc w:val="right"/>
        <w:rPr>
          <w:rFonts w:ascii="GHEA Grapalat" w:hAnsi="GHEA Grapalat" w:cs="Sylfaen"/>
          <w:b/>
          <w:sz w:val="20"/>
          <w:lang w:val="es-ES"/>
        </w:rPr>
      </w:pPr>
    </w:p>
    <w:p w14:paraId="4CF23EC4" w14:textId="045ED048" w:rsidR="001644A3" w:rsidRDefault="001644A3" w:rsidP="00EF3662">
      <w:pPr>
        <w:pStyle w:val="norm"/>
        <w:spacing w:line="240" w:lineRule="auto"/>
        <w:ind w:firstLine="284"/>
        <w:jc w:val="right"/>
        <w:rPr>
          <w:rFonts w:ascii="GHEA Grapalat" w:hAnsi="GHEA Grapalat" w:cs="Sylfaen"/>
          <w:b/>
          <w:sz w:val="20"/>
          <w:lang w:val="es-ES"/>
        </w:rPr>
      </w:pPr>
    </w:p>
    <w:p w14:paraId="4468FCEC" w14:textId="0ABBCE5E" w:rsidR="001644A3" w:rsidRDefault="001644A3" w:rsidP="00EF3662">
      <w:pPr>
        <w:pStyle w:val="norm"/>
        <w:spacing w:line="240" w:lineRule="auto"/>
        <w:ind w:firstLine="284"/>
        <w:jc w:val="right"/>
        <w:rPr>
          <w:rFonts w:ascii="GHEA Grapalat" w:hAnsi="GHEA Grapalat" w:cs="Sylfaen"/>
          <w:b/>
          <w:sz w:val="20"/>
          <w:lang w:val="es-ES"/>
        </w:rPr>
      </w:pPr>
    </w:p>
    <w:p w14:paraId="61E89D73" w14:textId="33ED328C" w:rsidR="001644A3" w:rsidRDefault="001644A3" w:rsidP="00EF3662">
      <w:pPr>
        <w:pStyle w:val="norm"/>
        <w:spacing w:line="240" w:lineRule="auto"/>
        <w:ind w:firstLine="284"/>
        <w:jc w:val="right"/>
        <w:rPr>
          <w:rFonts w:ascii="GHEA Grapalat" w:hAnsi="GHEA Grapalat" w:cs="Sylfaen"/>
          <w:b/>
          <w:sz w:val="20"/>
          <w:lang w:val="es-ES"/>
        </w:rPr>
      </w:pPr>
    </w:p>
    <w:p w14:paraId="2DB902AC" w14:textId="2DA843D9" w:rsidR="001644A3" w:rsidRDefault="001644A3" w:rsidP="00EF3662">
      <w:pPr>
        <w:pStyle w:val="norm"/>
        <w:spacing w:line="240" w:lineRule="auto"/>
        <w:ind w:firstLine="284"/>
        <w:jc w:val="right"/>
        <w:rPr>
          <w:rFonts w:ascii="GHEA Grapalat" w:hAnsi="GHEA Grapalat" w:cs="Sylfaen"/>
          <w:b/>
          <w:sz w:val="20"/>
          <w:lang w:val="es-ES"/>
        </w:rPr>
      </w:pPr>
    </w:p>
    <w:p w14:paraId="2B3F9AA0" w14:textId="421BA7D8" w:rsidR="001644A3" w:rsidRDefault="001644A3" w:rsidP="00EF3662">
      <w:pPr>
        <w:pStyle w:val="norm"/>
        <w:spacing w:line="240" w:lineRule="auto"/>
        <w:ind w:firstLine="284"/>
        <w:jc w:val="right"/>
        <w:rPr>
          <w:rFonts w:ascii="GHEA Grapalat" w:hAnsi="GHEA Grapalat" w:cs="Sylfaen"/>
          <w:b/>
          <w:sz w:val="20"/>
          <w:lang w:val="es-ES"/>
        </w:rPr>
      </w:pPr>
    </w:p>
    <w:p w14:paraId="3A02DA64" w14:textId="1A810EC3" w:rsidR="001644A3" w:rsidRDefault="001644A3" w:rsidP="00EF3662">
      <w:pPr>
        <w:pStyle w:val="norm"/>
        <w:spacing w:line="240" w:lineRule="auto"/>
        <w:ind w:firstLine="284"/>
        <w:jc w:val="right"/>
        <w:rPr>
          <w:rFonts w:ascii="GHEA Grapalat" w:hAnsi="GHEA Grapalat" w:cs="Sylfaen"/>
          <w:b/>
          <w:sz w:val="20"/>
          <w:lang w:val="es-ES"/>
        </w:rPr>
      </w:pPr>
    </w:p>
    <w:p w14:paraId="64201FE9" w14:textId="3F751C04" w:rsidR="001644A3" w:rsidRDefault="001644A3" w:rsidP="00EF3662">
      <w:pPr>
        <w:pStyle w:val="norm"/>
        <w:spacing w:line="240" w:lineRule="auto"/>
        <w:ind w:firstLine="284"/>
        <w:jc w:val="right"/>
        <w:rPr>
          <w:rFonts w:ascii="GHEA Grapalat" w:hAnsi="GHEA Grapalat" w:cs="Sylfaen"/>
          <w:b/>
          <w:sz w:val="20"/>
          <w:lang w:val="es-ES"/>
        </w:rPr>
      </w:pPr>
    </w:p>
    <w:p w14:paraId="0AC08E49" w14:textId="181F4F47" w:rsidR="001644A3" w:rsidRDefault="001644A3" w:rsidP="00EF3662">
      <w:pPr>
        <w:pStyle w:val="norm"/>
        <w:spacing w:line="240" w:lineRule="auto"/>
        <w:ind w:firstLine="284"/>
        <w:jc w:val="right"/>
        <w:rPr>
          <w:rFonts w:ascii="GHEA Grapalat" w:hAnsi="GHEA Grapalat" w:cs="Sylfaen"/>
          <w:b/>
          <w:sz w:val="20"/>
          <w:lang w:val="es-ES"/>
        </w:rPr>
      </w:pPr>
    </w:p>
    <w:p w14:paraId="04311896" w14:textId="6A88D209" w:rsidR="001644A3" w:rsidRDefault="001644A3" w:rsidP="00EF3662">
      <w:pPr>
        <w:pStyle w:val="norm"/>
        <w:spacing w:line="240" w:lineRule="auto"/>
        <w:ind w:firstLine="284"/>
        <w:jc w:val="right"/>
        <w:rPr>
          <w:rFonts w:ascii="GHEA Grapalat" w:hAnsi="GHEA Grapalat" w:cs="Sylfaen"/>
          <w:b/>
          <w:sz w:val="20"/>
          <w:lang w:val="es-ES"/>
        </w:rPr>
      </w:pPr>
    </w:p>
    <w:p w14:paraId="1DEE8F2B" w14:textId="63F72DAD" w:rsidR="001644A3" w:rsidRDefault="001644A3" w:rsidP="00EF3662">
      <w:pPr>
        <w:pStyle w:val="norm"/>
        <w:spacing w:line="240" w:lineRule="auto"/>
        <w:ind w:firstLine="284"/>
        <w:jc w:val="right"/>
        <w:rPr>
          <w:rFonts w:ascii="GHEA Grapalat" w:hAnsi="GHEA Grapalat" w:cs="Sylfaen"/>
          <w:b/>
          <w:sz w:val="20"/>
          <w:lang w:val="es-ES"/>
        </w:rPr>
      </w:pPr>
    </w:p>
    <w:p w14:paraId="1CA02383" w14:textId="467F0E03" w:rsidR="001644A3" w:rsidRDefault="001644A3" w:rsidP="00EF3662">
      <w:pPr>
        <w:pStyle w:val="norm"/>
        <w:spacing w:line="240" w:lineRule="auto"/>
        <w:ind w:firstLine="284"/>
        <w:jc w:val="right"/>
        <w:rPr>
          <w:rFonts w:ascii="GHEA Grapalat" w:hAnsi="GHEA Grapalat" w:cs="Sylfaen"/>
          <w:b/>
          <w:sz w:val="20"/>
          <w:lang w:val="es-ES"/>
        </w:rPr>
      </w:pPr>
    </w:p>
    <w:p w14:paraId="1349767D" w14:textId="04535462" w:rsidR="001644A3" w:rsidRDefault="001644A3" w:rsidP="00EF3662">
      <w:pPr>
        <w:pStyle w:val="norm"/>
        <w:spacing w:line="240" w:lineRule="auto"/>
        <w:ind w:firstLine="284"/>
        <w:jc w:val="right"/>
        <w:rPr>
          <w:rFonts w:ascii="GHEA Grapalat" w:hAnsi="GHEA Grapalat" w:cs="Sylfaen"/>
          <w:b/>
          <w:sz w:val="20"/>
          <w:lang w:val="es-ES"/>
        </w:rPr>
      </w:pPr>
    </w:p>
    <w:p w14:paraId="0BD8E535" w14:textId="1ADDDF2C" w:rsidR="001644A3" w:rsidRDefault="001644A3" w:rsidP="00EF3662">
      <w:pPr>
        <w:pStyle w:val="norm"/>
        <w:spacing w:line="240" w:lineRule="auto"/>
        <w:ind w:firstLine="284"/>
        <w:jc w:val="right"/>
        <w:rPr>
          <w:rFonts w:ascii="GHEA Grapalat" w:hAnsi="GHEA Grapalat" w:cs="Sylfaen"/>
          <w:b/>
          <w:sz w:val="20"/>
          <w:lang w:val="es-ES"/>
        </w:rPr>
      </w:pPr>
    </w:p>
    <w:p w14:paraId="4CC7684F" w14:textId="18F989ED" w:rsidR="001644A3" w:rsidRDefault="001644A3" w:rsidP="00EF3662">
      <w:pPr>
        <w:pStyle w:val="norm"/>
        <w:spacing w:line="240" w:lineRule="auto"/>
        <w:ind w:firstLine="284"/>
        <w:jc w:val="right"/>
        <w:rPr>
          <w:rFonts w:ascii="GHEA Grapalat" w:hAnsi="GHEA Grapalat" w:cs="Sylfaen"/>
          <w:b/>
          <w:sz w:val="20"/>
          <w:lang w:val="es-ES"/>
        </w:rPr>
      </w:pPr>
    </w:p>
    <w:p w14:paraId="382CF9CD" w14:textId="307809DC" w:rsidR="001644A3" w:rsidRDefault="001644A3" w:rsidP="00EF3662">
      <w:pPr>
        <w:pStyle w:val="norm"/>
        <w:spacing w:line="240" w:lineRule="auto"/>
        <w:ind w:firstLine="284"/>
        <w:jc w:val="right"/>
        <w:rPr>
          <w:rFonts w:ascii="GHEA Grapalat" w:hAnsi="GHEA Grapalat" w:cs="Sylfaen"/>
          <w:b/>
          <w:sz w:val="20"/>
          <w:lang w:val="es-ES"/>
        </w:rPr>
      </w:pPr>
    </w:p>
    <w:p w14:paraId="081F1557" w14:textId="2B826AF8" w:rsidR="001644A3" w:rsidRDefault="001644A3" w:rsidP="00EF3662">
      <w:pPr>
        <w:pStyle w:val="norm"/>
        <w:spacing w:line="240" w:lineRule="auto"/>
        <w:ind w:firstLine="284"/>
        <w:jc w:val="right"/>
        <w:rPr>
          <w:rFonts w:ascii="GHEA Grapalat" w:hAnsi="GHEA Grapalat" w:cs="Sylfaen"/>
          <w:b/>
          <w:sz w:val="20"/>
          <w:lang w:val="es-ES"/>
        </w:rPr>
      </w:pPr>
    </w:p>
    <w:p w14:paraId="454E870F" w14:textId="70A0118E" w:rsidR="001644A3" w:rsidRDefault="001644A3" w:rsidP="00EF3662">
      <w:pPr>
        <w:pStyle w:val="norm"/>
        <w:spacing w:line="240" w:lineRule="auto"/>
        <w:ind w:firstLine="284"/>
        <w:jc w:val="right"/>
        <w:rPr>
          <w:rFonts w:ascii="GHEA Grapalat" w:hAnsi="GHEA Grapalat" w:cs="Sylfaen"/>
          <w:b/>
          <w:sz w:val="20"/>
          <w:lang w:val="es-ES"/>
        </w:rPr>
      </w:pPr>
    </w:p>
    <w:p w14:paraId="0FD54587" w14:textId="77777777" w:rsidR="00CE23D8" w:rsidRDefault="00CE23D8" w:rsidP="0081201B">
      <w:pPr>
        <w:pStyle w:val="norm"/>
        <w:spacing w:line="240" w:lineRule="auto"/>
        <w:ind w:firstLine="284"/>
        <w:jc w:val="right"/>
        <w:rPr>
          <w:rFonts w:ascii="GHEA Grapalat" w:hAnsi="GHEA Grapalat" w:cs="Sylfaen"/>
          <w:b/>
          <w:sz w:val="20"/>
          <w:lang w:val="es-ES"/>
        </w:rPr>
      </w:pPr>
    </w:p>
    <w:p w14:paraId="38C0AC9E" w14:textId="77777777" w:rsidR="00CE23D8" w:rsidRDefault="00CE23D8" w:rsidP="0081201B">
      <w:pPr>
        <w:pStyle w:val="norm"/>
        <w:spacing w:line="240" w:lineRule="auto"/>
        <w:ind w:firstLine="284"/>
        <w:jc w:val="right"/>
        <w:rPr>
          <w:rFonts w:ascii="GHEA Grapalat" w:hAnsi="GHEA Grapalat" w:cs="Sylfaen"/>
          <w:b/>
          <w:sz w:val="20"/>
          <w:lang w:val="es-ES"/>
        </w:rPr>
      </w:pPr>
    </w:p>
    <w:p w14:paraId="0B29F73A" w14:textId="77777777" w:rsidR="007A454E" w:rsidRDefault="007A454E" w:rsidP="0081201B">
      <w:pPr>
        <w:pStyle w:val="norm"/>
        <w:spacing w:line="240" w:lineRule="auto"/>
        <w:ind w:firstLine="284"/>
        <w:jc w:val="right"/>
        <w:rPr>
          <w:rFonts w:ascii="GHEA Grapalat" w:hAnsi="GHEA Grapalat" w:cs="Sylfaen"/>
          <w:b/>
          <w:sz w:val="20"/>
          <w:lang w:val="es-ES"/>
        </w:rPr>
      </w:pPr>
    </w:p>
    <w:p w14:paraId="2999922D" w14:textId="77777777" w:rsidR="007A454E" w:rsidRDefault="007A454E" w:rsidP="0081201B">
      <w:pPr>
        <w:pStyle w:val="norm"/>
        <w:spacing w:line="240" w:lineRule="auto"/>
        <w:ind w:firstLine="284"/>
        <w:jc w:val="right"/>
        <w:rPr>
          <w:rFonts w:ascii="GHEA Grapalat" w:hAnsi="GHEA Grapalat" w:cs="Sylfaen"/>
          <w:b/>
          <w:sz w:val="20"/>
          <w:lang w:val="es-ES"/>
        </w:rPr>
      </w:pPr>
    </w:p>
    <w:p w14:paraId="4FD8575D" w14:textId="77777777" w:rsidR="007A454E" w:rsidRDefault="007A454E" w:rsidP="0081201B">
      <w:pPr>
        <w:pStyle w:val="norm"/>
        <w:spacing w:line="240" w:lineRule="auto"/>
        <w:ind w:firstLine="284"/>
        <w:jc w:val="right"/>
        <w:rPr>
          <w:rFonts w:ascii="GHEA Grapalat" w:hAnsi="GHEA Grapalat" w:cs="Sylfaen"/>
          <w:b/>
          <w:sz w:val="20"/>
          <w:lang w:val="es-ES"/>
        </w:rPr>
      </w:pPr>
    </w:p>
    <w:p w14:paraId="3E9F4D60" w14:textId="77777777" w:rsidR="007A454E" w:rsidRDefault="007A454E" w:rsidP="0081201B">
      <w:pPr>
        <w:pStyle w:val="norm"/>
        <w:spacing w:line="240" w:lineRule="auto"/>
        <w:ind w:firstLine="284"/>
        <w:jc w:val="right"/>
        <w:rPr>
          <w:rFonts w:ascii="GHEA Grapalat" w:hAnsi="GHEA Grapalat" w:cs="Sylfaen"/>
          <w:b/>
          <w:sz w:val="20"/>
          <w:lang w:val="es-ES"/>
        </w:rPr>
      </w:pPr>
    </w:p>
    <w:p w14:paraId="3A6B4D6F" w14:textId="77777777" w:rsidR="007A454E" w:rsidRDefault="007A454E" w:rsidP="0081201B">
      <w:pPr>
        <w:pStyle w:val="norm"/>
        <w:spacing w:line="240" w:lineRule="auto"/>
        <w:ind w:firstLine="284"/>
        <w:jc w:val="right"/>
        <w:rPr>
          <w:rFonts w:ascii="GHEA Grapalat" w:hAnsi="GHEA Grapalat" w:cs="Sylfaen"/>
          <w:b/>
          <w:sz w:val="20"/>
          <w:lang w:val="es-ES"/>
        </w:rPr>
      </w:pPr>
    </w:p>
    <w:p w14:paraId="5FD93A57" w14:textId="77777777" w:rsidR="007A454E" w:rsidRDefault="007A454E" w:rsidP="0081201B">
      <w:pPr>
        <w:pStyle w:val="norm"/>
        <w:spacing w:line="240" w:lineRule="auto"/>
        <w:ind w:firstLine="284"/>
        <w:jc w:val="right"/>
        <w:rPr>
          <w:rFonts w:ascii="GHEA Grapalat" w:hAnsi="GHEA Grapalat" w:cs="Sylfaen"/>
          <w:b/>
          <w:sz w:val="20"/>
          <w:lang w:val="es-ES"/>
        </w:rPr>
      </w:pPr>
    </w:p>
    <w:p w14:paraId="32334C9D" w14:textId="77777777" w:rsidR="007A454E" w:rsidRDefault="007A454E" w:rsidP="0081201B">
      <w:pPr>
        <w:pStyle w:val="norm"/>
        <w:spacing w:line="240" w:lineRule="auto"/>
        <w:ind w:firstLine="284"/>
        <w:jc w:val="right"/>
        <w:rPr>
          <w:rFonts w:ascii="GHEA Grapalat" w:hAnsi="GHEA Grapalat" w:cs="Sylfaen"/>
          <w:b/>
          <w:sz w:val="20"/>
          <w:lang w:val="es-ES"/>
        </w:rPr>
      </w:pPr>
    </w:p>
    <w:p w14:paraId="59951FBB" w14:textId="77777777" w:rsidR="007A454E" w:rsidRDefault="007A454E" w:rsidP="0081201B">
      <w:pPr>
        <w:pStyle w:val="norm"/>
        <w:spacing w:line="240" w:lineRule="auto"/>
        <w:ind w:firstLine="284"/>
        <w:jc w:val="right"/>
        <w:rPr>
          <w:rFonts w:ascii="GHEA Grapalat" w:hAnsi="GHEA Grapalat" w:cs="Sylfaen"/>
          <w:b/>
          <w:sz w:val="20"/>
          <w:lang w:val="es-ES"/>
        </w:rPr>
      </w:pPr>
    </w:p>
    <w:p w14:paraId="1835A1B1" w14:textId="77777777" w:rsidR="007A454E" w:rsidRDefault="007A454E" w:rsidP="0081201B">
      <w:pPr>
        <w:pStyle w:val="norm"/>
        <w:spacing w:line="240" w:lineRule="auto"/>
        <w:ind w:firstLine="284"/>
        <w:jc w:val="right"/>
        <w:rPr>
          <w:rFonts w:ascii="GHEA Grapalat" w:hAnsi="GHEA Grapalat" w:cs="Sylfaen"/>
          <w:b/>
          <w:sz w:val="20"/>
          <w:lang w:val="es-ES"/>
        </w:rPr>
      </w:pPr>
    </w:p>
    <w:p w14:paraId="777EFE83" w14:textId="48EF1CEE"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5DF6D941" w14:textId="1B1ABF29"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ԵՔ-ԳՀԱՇՁԲ-</w:t>
      </w:r>
      <w:r w:rsidR="00F06D7B">
        <w:rPr>
          <w:rFonts w:ascii="GHEA Grapalat" w:hAnsi="GHEA Grapalat"/>
          <w:b/>
          <w:lang w:val="es-ES"/>
        </w:rPr>
        <w:t>25/10</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2660347B" w:rsidR="0081201B" w:rsidRPr="005E1F72" w:rsidRDefault="0081201B"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w:t>
      </w:r>
      <w:proofErr w:type="spellEnd"/>
      <w:r w:rsidR="00230975">
        <w:rPr>
          <w:rFonts w:ascii="GHEA Grapalat" w:hAnsi="GHEA Grapalat" w:cs="Sylfaen"/>
          <w:b/>
          <w:lang w:val="hy-AM"/>
        </w:rPr>
        <w:t>ան</w:t>
      </w:r>
      <w:r w:rsidRPr="005E1F72">
        <w:rPr>
          <w:rFonts w:ascii="GHEA Grapalat" w:hAnsi="GHEA Grapalat" w:cs="Arial"/>
          <w:b/>
          <w:lang w:val="es-ES"/>
        </w:rPr>
        <w:t xml:space="preserve"> </w:t>
      </w:r>
      <w:proofErr w:type="spellStart"/>
      <w:r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77777777" w:rsidR="0081201B" w:rsidRPr="0093002B" w:rsidRDefault="0081201B"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Pr="0093002B">
        <w:rPr>
          <w:rFonts w:ascii="GHEA Grapalat" w:hAnsi="GHEA Grapalat" w:cs="Sylfaen"/>
          <w:color w:val="auto"/>
          <w:sz w:val="24"/>
          <w:szCs w:val="24"/>
          <w:lang w:val="es-ES"/>
        </w:rPr>
        <w:t>ին</w:t>
      </w:r>
      <w:proofErr w:type="spellEnd"/>
      <w:r w:rsidRPr="0093002B">
        <w:rPr>
          <w:rFonts w:ascii="GHEA Grapalat" w:hAnsi="GHEA Grapalat" w:cs="Sylfaen"/>
          <w:color w:val="auto"/>
          <w:sz w:val="24"/>
          <w:szCs w:val="24"/>
          <w:lang w:val="es-ES"/>
        </w:rPr>
        <w:t xml:space="preserve"> </w:t>
      </w:r>
      <w:proofErr w:type="spellStart"/>
      <w:r w:rsidRPr="0093002B">
        <w:rPr>
          <w:rFonts w:ascii="GHEA Grapalat" w:hAnsi="GHEA Grapalat" w:cs="Sylfaen"/>
          <w:color w:val="auto"/>
          <w:sz w:val="24"/>
          <w:szCs w:val="24"/>
          <w:lang w:val="es-ES"/>
        </w:rPr>
        <w:t>մասնակցելու</w:t>
      </w:r>
      <w:proofErr w:type="spellEnd"/>
      <w:r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46372F7A"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ԵՔ-ԳՀԱՇՁԲ-</w:t>
      </w:r>
      <w:r w:rsidR="00F06D7B">
        <w:rPr>
          <w:rFonts w:ascii="GHEA Grapalat" w:hAnsi="GHEA Grapalat"/>
          <w:b/>
          <w:lang w:val="es-ES"/>
        </w:rPr>
        <w:t>25/10</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77777777" w:rsidR="0081201B" w:rsidRPr="0093002B" w:rsidRDefault="0081201B"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Pr="0093002B">
        <w:rPr>
          <w:rFonts w:ascii="GHEA Grapalat" w:hAnsi="GHEA Grapalat" w:cs="Sylfaen"/>
          <w:sz w:val="20"/>
          <w:szCs w:val="20"/>
          <w:lang w:val="es-ES"/>
        </w:rPr>
        <w:t>ի</w:t>
      </w:r>
      <w:proofErr w:type="spellEnd"/>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չափաբաժնին</w:t>
      </w:r>
      <w:proofErr w:type="spellEnd"/>
      <w:r w:rsidRPr="0093002B">
        <w:rPr>
          <w:rFonts w:ascii="GHEA Grapalat" w:hAnsi="GHEA Grapalat" w:cs="Arial"/>
          <w:sz w:val="20"/>
          <w:szCs w:val="20"/>
          <w:lang w:val="es-ES"/>
        </w:rPr>
        <w:t xml:space="preserve">  (</w:t>
      </w:r>
      <w:proofErr w:type="spellStart"/>
      <w:proofErr w:type="gramEnd"/>
      <w:r w:rsidRPr="0093002B">
        <w:rPr>
          <w:rFonts w:ascii="GHEA Grapalat" w:hAnsi="GHEA Grapalat" w:cs="Sylfaen"/>
          <w:sz w:val="20"/>
          <w:szCs w:val="20"/>
          <w:lang w:val="es-ES"/>
        </w:rPr>
        <w:t>չափաբաժիններին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հրավերի</w:t>
      </w:r>
      <w:proofErr w:type="spellEnd"/>
      <w:r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pPr>
        <w:numPr>
          <w:ilvl w:val="0"/>
          <w:numId w:val="5"/>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pPr>
        <w:numPr>
          <w:ilvl w:val="0"/>
          <w:numId w:val="5"/>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022AD1F4"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ԵՔ-ԳՀԱՇՁԲ-</w:t>
      </w:r>
      <w:r w:rsidR="00F06D7B">
        <w:rPr>
          <w:rFonts w:ascii="GHEA Grapalat" w:hAnsi="GHEA Grapalat"/>
          <w:b/>
          <w:lang w:val="es-ES"/>
        </w:rPr>
        <w:t>25/10</w:t>
      </w:r>
      <w:proofErr w:type="gramStart"/>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proofErr w:type="gram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0A6A640B"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ԵՔ-ԳՀԱՇՁԲ-</w:t>
      </w:r>
      <w:r w:rsidR="00F06D7B">
        <w:rPr>
          <w:rFonts w:ascii="GHEA Grapalat" w:hAnsi="GHEA Grapalat"/>
          <w:b/>
          <w:lang w:val="es-ES"/>
        </w:rPr>
        <w:t>25/10</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pPr>
        <w:numPr>
          <w:ilvl w:val="0"/>
          <w:numId w:val="5"/>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pPr>
        <w:numPr>
          <w:ilvl w:val="0"/>
          <w:numId w:val="5"/>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lastRenderedPageBreak/>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Pr="0093002B" w:rsidRDefault="0081201B" w:rsidP="0081201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41FAE51" w14:textId="77777777" w:rsidR="0081201B" w:rsidRPr="0093002B" w:rsidRDefault="0081201B" w:rsidP="0081201B">
      <w:pPr>
        <w:jc w:val="right"/>
        <w:rPr>
          <w:rFonts w:ascii="GHEA Grapalat" w:hAnsi="GHEA Grapalat"/>
          <w:sz w:val="10"/>
          <w:szCs w:val="10"/>
          <w:lang w:val="es-ES"/>
        </w:rPr>
      </w:pPr>
    </w:p>
    <w:p w14:paraId="4A90C07B" w14:textId="77777777" w:rsidR="0081201B" w:rsidRPr="0093002B" w:rsidRDefault="0081201B" w:rsidP="0081201B">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0B48DD">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0B48DD">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65AB6F58"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F06D7B">
        <w:rPr>
          <w:rFonts w:ascii="GHEA Grapalat" w:hAnsi="GHEA Grapalat"/>
          <w:b/>
          <w:lang w:val="hy-AM"/>
        </w:rPr>
        <w:t>25/10</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45ABCAAF"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BB0E2D">
        <w:rPr>
          <w:rFonts w:ascii="GHEA Grapalat" w:hAnsi="GHEA Grapalat" w:cs="Sylfaen"/>
          <w:b/>
          <w:lang w:val="hy-AM"/>
        </w:rPr>
        <w:t>գնանշման հարցմ</w:t>
      </w:r>
      <w:r w:rsidR="00230975">
        <w:rPr>
          <w:rFonts w:ascii="GHEA Grapalat" w:hAnsi="GHEA Grapalat" w:cs="Sylfaen"/>
          <w:b/>
          <w:lang w:val="hy-AM"/>
        </w:rPr>
        <w:t>ան</w:t>
      </w:r>
      <w:r w:rsidRPr="003D1A3B">
        <w:rPr>
          <w:rFonts w:ascii="GHEA Grapalat" w:hAnsi="GHEA Grapalat" w:cs="Arial"/>
          <w:b/>
          <w:lang w:val="hy-AM"/>
        </w:rPr>
        <w:t xml:space="preserve">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Համայնքի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pPr>
        <w:numPr>
          <w:ilvl w:val="1"/>
          <w:numId w:val="9"/>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pPr>
        <w:numPr>
          <w:ilvl w:val="1"/>
          <w:numId w:val="9"/>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60BCC608" w14:textId="77777777" w:rsidR="00187A69" w:rsidRDefault="00187A69" w:rsidP="000B1088">
      <w:pPr>
        <w:pStyle w:val="BodyTextIndent3"/>
        <w:spacing w:line="240" w:lineRule="auto"/>
        <w:ind w:firstLine="0"/>
        <w:jc w:val="right"/>
        <w:rPr>
          <w:rFonts w:ascii="GHEA Grapalat" w:hAnsi="GHEA Grapalat" w:cs="Sylfaen"/>
          <w:b/>
          <w:lang w:val="hy-AM"/>
        </w:rPr>
      </w:pPr>
    </w:p>
    <w:p w14:paraId="145CA170" w14:textId="77777777" w:rsidR="00187A69" w:rsidRDefault="00187A69" w:rsidP="000B1088">
      <w:pPr>
        <w:pStyle w:val="BodyTextIndent3"/>
        <w:spacing w:line="240" w:lineRule="auto"/>
        <w:ind w:firstLine="0"/>
        <w:jc w:val="righ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07EB92B6"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F06D7B">
        <w:rPr>
          <w:rFonts w:ascii="GHEA Grapalat" w:hAnsi="GHEA Grapalat"/>
          <w:b/>
          <w:lang w:val="hy-AM"/>
        </w:rPr>
        <w:t>25/10</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7D6B3880" w:rsidR="00B2572B" w:rsidRPr="007320DA" w:rsidRDefault="00BB0E2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230975">
        <w:rPr>
          <w:rFonts w:ascii="GHEA Grapalat" w:hAnsi="GHEA Grapalat" w:cs="Sylfaen"/>
          <w:b/>
          <w:lang w:val="hy-AM"/>
        </w:rPr>
        <w:t>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45328CF6"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B25F5">
        <w:rPr>
          <w:rFonts w:ascii="GHEA Grapalat" w:hAnsi="GHEA Grapalat" w:cs="Arial"/>
          <w:sz w:val="20"/>
          <w:szCs w:val="20"/>
          <w:lang w:val="es-ES"/>
        </w:rPr>
        <w:t>ԳՀԱՇՁԲ-</w:t>
      </w:r>
      <w:r w:rsidR="00F06D7B">
        <w:rPr>
          <w:rFonts w:ascii="GHEA Grapalat" w:hAnsi="GHEA Grapalat" w:cs="Arial"/>
          <w:sz w:val="20"/>
          <w:szCs w:val="20"/>
          <w:lang w:val="es-ES"/>
        </w:rPr>
        <w:t>25/</w:t>
      </w:r>
      <w:proofErr w:type="gramStart"/>
      <w:r w:rsidR="00F06D7B">
        <w:rPr>
          <w:rFonts w:ascii="GHEA Grapalat" w:hAnsi="GHEA Grapalat" w:cs="Arial"/>
          <w:sz w:val="20"/>
          <w:szCs w:val="20"/>
          <w:lang w:val="es-ES"/>
        </w:rPr>
        <w:t>10</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գնանշման</w:t>
      </w:r>
      <w:proofErr w:type="spellEnd"/>
      <w:r w:rsidR="00BB0E2D">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հարցմ</w:t>
      </w:r>
      <w:r w:rsidR="00230975">
        <w:rPr>
          <w:rFonts w:ascii="GHEA Grapalat" w:hAnsi="GHEA Grapalat" w:cs="Arial"/>
          <w:sz w:val="20"/>
          <w:szCs w:val="20"/>
          <w:lang w:val="es-ES"/>
        </w:rPr>
        <w:t>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1" w:name="_Hlk23147299"/>
      <w:r w:rsidRPr="007320DA">
        <w:rPr>
          <w:rFonts w:ascii="GHEA Grapalat" w:hAnsi="GHEA Grapalat" w:cs="Sylfaen"/>
          <w:vertAlign w:val="superscript"/>
          <w:lang w:val="hy-AM"/>
        </w:rPr>
        <w:t xml:space="preserve">                                                                                     մասնակցի անվանումը</w:t>
      </w:r>
    </w:p>
    <w:bookmarkEnd w:id="11"/>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1062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444"/>
        <w:gridCol w:w="2210"/>
        <w:gridCol w:w="1418"/>
        <w:gridCol w:w="1417"/>
      </w:tblGrid>
      <w:tr w:rsidR="003343B0" w:rsidRPr="00665D0C" w14:paraId="2EAB4A92" w14:textId="77777777" w:rsidTr="00BF3272">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4444"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F327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4444"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EB55A9" w:rsidRPr="00665D0C" w14:paraId="5E2D7255" w14:textId="77777777" w:rsidTr="00BF327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EB55A9" w:rsidRPr="007320DA" w:rsidRDefault="00EB55A9" w:rsidP="00EB55A9">
            <w:pPr>
              <w:jc w:val="center"/>
              <w:rPr>
                <w:rFonts w:ascii="GHEA Grapalat" w:hAnsi="GHEA Grapalat"/>
                <w:b/>
                <w:bCs/>
                <w:sz w:val="18"/>
                <w:lang w:val="es-ES"/>
              </w:rPr>
            </w:pPr>
            <w:r w:rsidRPr="007320DA">
              <w:rPr>
                <w:rFonts w:ascii="GHEA Grapalat" w:hAnsi="GHEA Grapalat"/>
                <w:b/>
                <w:bCs/>
                <w:sz w:val="18"/>
                <w:lang w:val="es-ES"/>
              </w:rPr>
              <w:t>1</w:t>
            </w:r>
          </w:p>
        </w:tc>
        <w:tc>
          <w:tcPr>
            <w:tcW w:w="4444" w:type="dxa"/>
            <w:tcBorders>
              <w:top w:val="single" w:sz="4" w:space="0" w:color="auto"/>
              <w:left w:val="single" w:sz="4" w:space="0" w:color="auto"/>
              <w:bottom w:val="single" w:sz="4" w:space="0" w:color="auto"/>
              <w:right w:val="single" w:sz="4" w:space="0" w:color="auto"/>
            </w:tcBorders>
            <w:vAlign w:val="center"/>
          </w:tcPr>
          <w:p w14:paraId="6FEF011A" w14:textId="0CF20496" w:rsidR="00EB55A9" w:rsidRPr="008A7DC8" w:rsidRDefault="008A7DC8" w:rsidP="00EB55A9">
            <w:pPr>
              <w:rPr>
                <w:rFonts w:ascii="GHEA Grapalat" w:hAnsi="GHEA Grapalat" w:cs="Arial"/>
                <w:bCs/>
                <w:sz w:val="20"/>
                <w:szCs w:val="20"/>
                <w:lang w:val="es-ES"/>
              </w:rPr>
            </w:pPr>
            <w:r w:rsidRPr="008A7DC8">
              <w:rPr>
                <w:rFonts w:ascii="GHEA Grapalat" w:eastAsia="MS Mincho" w:hAnsi="GHEA Grapalat" w:cs="Sylfaen"/>
                <w:bCs/>
                <w:sz w:val="20"/>
                <w:szCs w:val="20"/>
                <w:lang w:val="hy-AM" w:eastAsia="ja-JP"/>
              </w:rPr>
              <w:t>Երևան քաղաքի Մալաթիա-Սեբաստիա վարչական շրջանի տարածքում եզրաքարերի վերանորոգման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EB55A9" w:rsidRPr="007320DA" w:rsidRDefault="00EB55A9" w:rsidP="00EB55A9">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EB55A9" w:rsidRPr="007320DA" w:rsidRDefault="00EB55A9" w:rsidP="00EB55A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EB55A9" w:rsidRPr="007320DA" w:rsidRDefault="00EB55A9" w:rsidP="00EB55A9">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5"/>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3069B91B" w14:textId="4A61FC6C" w:rsidR="001128DB" w:rsidRDefault="001128DB" w:rsidP="001128DB">
      <w:pPr>
        <w:pStyle w:val="BodyTextIndent3"/>
        <w:spacing w:line="240" w:lineRule="auto"/>
        <w:jc w:val="center"/>
        <w:rPr>
          <w:rFonts w:ascii="GHEA Grapalat" w:hAnsi="GHEA Grapalat" w:cs="Sylfaen"/>
          <w:lang w:val="hy-AM"/>
        </w:rPr>
      </w:pPr>
    </w:p>
    <w:p w14:paraId="0D8EB990" w14:textId="77777777" w:rsidR="00055C83" w:rsidRDefault="00055C83" w:rsidP="001557AE">
      <w:pPr>
        <w:pStyle w:val="BodyTextIndent3"/>
        <w:spacing w:line="240" w:lineRule="auto"/>
        <w:jc w:val="right"/>
        <w:rPr>
          <w:rFonts w:ascii="GHEA Grapalat" w:hAnsi="GHEA Grapalat" w:cs="Sylfaen"/>
          <w:b/>
          <w:lang w:val="hy-AM"/>
        </w:rPr>
      </w:pPr>
    </w:p>
    <w:p w14:paraId="1956F157" w14:textId="77777777" w:rsidR="00055C83" w:rsidRDefault="00055C83" w:rsidP="001557AE">
      <w:pPr>
        <w:pStyle w:val="BodyTextIndent3"/>
        <w:spacing w:line="240" w:lineRule="auto"/>
        <w:jc w:val="right"/>
        <w:rPr>
          <w:rFonts w:ascii="GHEA Grapalat" w:hAnsi="GHEA Grapalat" w:cs="Sylfaen"/>
          <w:b/>
          <w:lang w:val="hy-AM"/>
        </w:rPr>
      </w:pPr>
    </w:p>
    <w:p w14:paraId="2B376753" w14:textId="77777777" w:rsidR="00055C83" w:rsidRDefault="00055C83" w:rsidP="001557AE">
      <w:pPr>
        <w:pStyle w:val="BodyTextIndent3"/>
        <w:spacing w:line="240" w:lineRule="auto"/>
        <w:jc w:val="right"/>
        <w:rPr>
          <w:rFonts w:ascii="GHEA Grapalat" w:hAnsi="GHEA Grapalat" w:cs="Sylfaen"/>
          <w:b/>
          <w:lang w:val="hy-AM"/>
        </w:rPr>
      </w:pPr>
    </w:p>
    <w:p w14:paraId="6316A231" w14:textId="77777777" w:rsidR="00055C83" w:rsidRDefault="00055C83" w:rsidP="001557AE">
      <w:pPr>
        <w:pStyle w:val="BodyTextIndent3"/>
        <w:spacing w:line="240" w:lineRule="auto"/>
        <w:jc w:val="right"/>
        <w:rPr>
          <w:rFonts w:ascii="GHEA Grapalat" w:hAnsi="GHEA Grapalat" w:cs="Sylfaen"/>
          <w:b/>
          <w:lang w:val="hy-AM"/>
        </w:rPr>
      </w:pPr>
    </w:p>
    <w:p w14:paraId="56254A71" w14:textId="77777777" w:rsidR="00055C83" w:rsidRDefault="00055C83" w:rsidP="001557AE">
      <w:pPr>
        <w:pStyle w:val="BodyTextIndent3"/>
        <w:spacing w:line="240" w:lineRule="auto"/>
        <w:jc w:val="right"/>
        <w:rPr>
          <w:rFonts w:ascii="GHEA Grapalat" w:hAnsi="GHEA Grapalat" w:cs="Sylfaen"/>
          <w:b/>
          <w:lang w:val="hy-AM"/>
        </w:rPr>
      </w:pPr>
    </w:p>
    <w:p w14:paraId="41718050" w14:textId="77777777" w:rsidR="00055C83" w:rsidRDefault="00055C83" w:rsidP="001557AE">
      <w:pPr>
        <w:pStyle w:val="BodyTextIndent3"/>
        <w:spacing w:line="240" w:lineRule="auto"/>
        <w:jc w:val="right"/>
        <w:rPr>
          <w:rFonts w:ascii="GHEA Grapalat" w:hAnsi="GHEA Grapalat" w:cs="Sylfaen"/>
          <w:b/>
          <w:lang w:val="hy-AM"/>
        </w:rPr>
      </w:pPr>
    </w:p>
    <w:p w14:paraId="4DAB4F37" w14:textId="77777777" w:rsidR="00055C83" w:rsidRDefault="00055C83" w:rsidP="001557AE">
      <w:pPr>
        <w:pStyle w:val="BodyTextIndent3"/>
        <w:spacing w:line="240" w:lineRule="auto"/>
        <w:jc w:val="right"/>
        <w:rPr>
          <w:rFonts w:ascii="GHEA Grapalat" w:hAnsi="GHEA Grapalat" w:cs="Sylfaen"/>
          <w:b/>
          <w:lang w:val="hy-AM"/>
        </w:rPr>
      </w:pPr>
    </w:p>
    <w:p w14:paraId="789AF164" w14:textId="77777777" w:rsidR="00055C83" w:rsidRDefault="00055C83" w:rsidP="001557AE">
      <w:pPr>
        <w:pStyle w:val="BodyTextIndent3"/>
        <w:spacing w:line="240" w:lineRule="auto"/>
        <w:jc w:val="right"/>
        <w:rPr>
          <w:rFonts w:ascii="GHEA Grapalat" w:hAnsi="GHEA Grapalat" w:cs="Sylfaen"/>
          <w:b/>
          <w:lang w:val="hy-AM"/>
        </w:rPr>
      </w:pPr>
    </w:p>
    <w:p w14:paraId="7D681942" w14:textId="77777777" w:rsidR="00055C83" w:rsidRDefault="00055C83" w:rsidP="001557AE">
      <w:pPr>
        <w:pStyle w:val="BodyTextIndent3"/>
        <w:spacing w:line="240" w:lineRule="auto"/>
        <w:jc w:val="right"/>
        <w:rPr>
          <w:rFonts w:ascii="GHEA Grapalat" w:hAnsi="GHEA Grapalat" w:cs="Sylfaen"/>
          <w:b/>
          <w:lang w:val="hy-AM"/>
        </w:rPr>
      </w:pPr>
    </w:p>
    <w:p w14:paraId="4E8A412F" w14:textId="77777777" w:rsidR="00055C83" w:rsidRDefault="00055C83" w:rsidP="001557AE">
      <w:pPr>
        <w:pStyle w:val="BodyTextIndent3"/>
        <w:spacing w:line="240" w:lineRule="auto"/>
        <w:jc w:val="right"/>
        <w:rPr>
          <w:rFonts w:ascii="GHEA Grapalat" w:hAnsi="GHEA Grapalat" w:cs="Sylfaen"/>
          <w:b/>
          <w:lang w:val="hy-AM"/>
        </w:rPr>
      </w:pPr>
    </w:p>
    <w:p w14:paraId="220AD154" w14:textId="77777777" w:rsidR="00055C83" w:rsidRDefault="00055C83" w:rsidP="001557AE">
      <w:pPr>
        <w:pStyle w:val="BodyTextIndent3"/>
        <w:spacing w:line="240" w:lineRule="auto"/>
        <w:jc w:val="right"/>
        <w:rPr>
          <w:rFonts w:ascii="GHEA Grapalat" w:hAnsi="GHEA Grapalat" w:cs="Sylfaen"/>
          <w:b/>
          <w:lang w:val="hy-AM"/>
        </w:rPr>
      </w:pPr>
    </w:p>
    <w:p w14:paraId="5A625BAD" w14:textId="77777777" w:rsidR="00055C83" w:rsidRDefault="00055C83" w:rsidP="001557AE">
      <w:pPr>
        <w:pStyle w:val="BodyTextIndent3"/>
        <w:spacing w:line="240" w:lineRule="auto"/>
        <w:jc w:val="right"/>
        <w:rPr>
          <w:rFonts w:ascii="GHEA Grapalat" w:hAnsi="GHEA Grapalat" w:cs="Sylfaen"/>
          <w:b/>
          <w:lang w:val="hy-AM"/>
        </w:rPr>
      </w:pPr>
    </w:p>
    <w:p w14:paraId="35961541" w14:textId="77777777" w:rsidR="00055C83" w:rsidRDefault="00055C83" w:rsidP="001557AE">
      <w:pPr>
        <w:pStyle w:val="BodyTextIndent3"/>
        <w:spacing w:line="240" w:lineRule="auto"/>
        <w:jc w:val="right"/>
        <w:rPr>
          <w:rFonts w:ascii="GHEA Grapalat" w:hAnsi="GHEA Grapalat" w:cs="Sylfaen"/>
          <w:b/>
          <w:lang w:val="hy-AM"/>
        </w:rPr>
      </w:pPr>
    </w:p>
    <w:p w14:paraId="55CD0611" w14:textId="77777777" w:rsidR="00055C83" w:rsidRDefault="00055C83" w:rsidP="001557AE">
      <w:pPr>
        <w:pStyle w:val="BodyTextIndent3"/>
        <w:spacing w:line="240" w:lineRule="auto"/>
        <w:jc w:val="right"/>
        <w:rPr>
          <w:rFonts w:ascii="GHEA Grapalat" w:hAnsi="GHEA Grapalat" w:cs="Sylfaen"/>
          <w:b/>
          <w:lang w:val="hy-AM"/>
        </w:rPr>
      </w:pPr>
    </w:p>
    <w:p w14:paraId="6D035CB4" w14:textId="77777777" w:rsidR="00055C83" w:rsidRDefault="00055C83" w:rsidP="001557AE">
      <w:pPr>
        <w:pStyle w:val="BodyTextIndent3"/>
        <w:spacing w:line="240" w:lineRule="auto"/>
        <w:jc w:val="right"/>
        <w:rPr>
          <w:rFonts w:ascii="GHEA Grapalat" w:hAnsi="GHEA Grapalat" w:cs="Sylfaen"/>
          <w:b/>
          <w:lang w:val="hy-AM"/>
        </w:rPr>
      </w:pPr>
    </w:p>
    <w:p w14:paraId="19F85A64" w14:textId="77777777" w:rsidR="00055C83" w:rsidRDefault="00055C83" w:rsidP="001557AE">
      <w:pPr>
        <w:pStyle w:val="BodyTextIndent3"/>
        <w:spacing w:line="240" w:lineRule="auto"/>
        <w:jc w:val="right"/>
        <w:rPr>
          <w:rFonts w:ascii="GHEA Grapalat" w:hAnsi="GHEA Grapalat" w:cs="Sylfaen"/>
          <w:b/>
          <w:lang w:val="hy-AM"/>
        </w:rPr>
      </w:pPr>
    </w:p>
    <w:p w14:paraId="76347B87" w14:textId="77777777" w:rsidR="00055C83" w:rsidRDefault="00055C83" w:rsidP="001557AE">
      <w:pPr>
        <w:pStyle w:val="BodyTextIndent3"/>
        <w:spacing w:line="240" w:lineRule="auto"/>
        <w:jc w:val="right"/>
        <w:rPr>
          <w:rFonts w:ascii="GHEA Grapalat" w:hAnsi="GHEA Grapalat" w:cs="Sylfaen"/>
          <w:b/>
          <w:lang w:val="hy-AM"/>
        </w:rPr>
      </w:pPr>
    </w:p>
    <w:p w14:paraId="3841A0CF" w14:textId="77777777" w:rsidR="00055C83" w:rsidRDefault="00055C83" w:rsidP="001557AE">
      <w:pPr>
        <w:pStyle w:val="BodyTextIndent3"/>
        <w:spacing w:line="240" w:lineRule="auto"/>
        <w:jc w:val="right"/>
        <w:rPr>
          <w:rFonts w:ascii="GHEA Grapalat" w:hAnsi="GHEA Grapalat" w:cs="Sylfaen"/>
          <w:b/>
          <w:lang w:val="hy-AM"/>
        </w:rPr>
      </w:pPr>
    </w:p>
    <w:p w14:paraId="7B041CB5" w14:textId="77777777" w:rsidR="00055C83" w:rsidRDefault="00055C83" w:rsidP="001557AE">
      <w:pPr>
        <w:pStyle w:val="BodyTextIndent3"/>
        <w:spacing w:line="240" w:lineRule="auto"/>
        <w:jc w:val="right"/>
        <w:rPr>
          <w:rFonts w:ascii="GHEA Grapalat" w:hAnsi="GHEA Grapalat" w:cs="Sylfaen"/>
          <w:b/>
          <w:lang w:val="hy-AM"/>
        </w:rPr>
      </w:pPr>
    </w:p>
    <w:p w14:paraId="7019A99D" w14:textId="77777777" w:rsidR="00055C83" w:rsidRDefault="00055C83" w:rsidP="001557AE">
      <w:pPr>
        <w:pStyle w:val="BodyTextIndent3"/>
        <w:spacing w:line="240" w:lineRule="auto"/>
        <w:jc w:val="right"/>
        <w:rPr>
          <w:rFonts w:ascii="GHEA Grapalat" w:hAnsi="GHEA Grapalat" w:cs="Sylfaen"/>
          <w:b/>
          <w:lang w:val="hy-AM"/>
        </w:rPr>
      </w:pPr>
    </w:p>
    <w:p w14:paraId="6E026C7E" w14:textId="77777777" w:rsidR="00055C83" w:rsidRDefault="00055C83" w:rsidP="001557AE">
      <w:pPr>
        <w:pStyle w:val="BodyTextIndent3"/>
        <w:spacing w:line="240" w:lineRule="auto"/>
        <w:jc w:val="right"/>
        <w:rPr>
          <w:rFonts w:ascii="GHEA Grapalat" w:hAnsi="GHEA Grapalat" w:cs="Sylfaen"/>
          <w:b/>
          <w:lang w:val="hy-AM"/>
        </w:rPr>
      </w:pPr>
    </w:p>
    <w:p w14:paraId="6B351B27" w14:textId="77777777" w:rsidR="00055C83" w:rsidRDefault="00055C83" w:rsidP="001557AE">
      <w:pPr>
        <w:pStyle w:val="BodyTextIndent3"/>
        <w:spacing w:line="240" w:lineRule="auto"/>
        <w:jc w:val="right"/>
        <w:rPr>
          <w:rFonts w:ascii="GHEA Grapalat" w:hAnsi="GHEA Grapalat" w:cs="Sylfaen"/>
          <w:b/>
          <w:lang w:val="hy-AM"/>
        </w:rPr>
      </w:pPr>
    </w:p>
    <w:p w14:paraId="42B3441F" w14:textId="77777777" w:rsidR="00055C83" w:rsidRDefault="00055C83" w:rsidP="001557AE">
      <w:pPr>
        <w:pStyle w:val="BodyTextIndent3"/>
        <w:spacing w:line="240" w:lineRule="auto"/>
        <w:jc w:val="right"/>
        <w:rPr>
          <w:rFonts w:ascii="GHEA Grapalat" w:hAnsi="GHEA Grapalat" w:cs="Sylfaen"/>
          <w:b/>
          <w:lang w:val="hy-AM"/>
        </w:rPr>
      </w:pPr>
    </w:p>
    <w:p w14:paraId="61CA9F33" w14:textId="77777777" w:rsidR="00055C83" w:rsidRDefault="00055C83" w:rsidP="001557AE">
      <w:pPr>
        <w:pStyle w:val="BodyTextIndent3"/>
        <w:spacing w:line="240" w:lineRule="auto"/>
        <w:jc w:val="right"/>
        <w:rPr>
          <w:rFonts w:ascii="GHEA Grapalat" w:hAnsi="GHEA Grapalat" w:cs="Sylfaen"/>
          <w:b/>
          <w:lang w:val="hy-AM"/>
        </w:rPr>
      </w:pPr>
    </w:p>
    <w:p w14:paraId="3622D8E5" w14:textId="354A517A"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0D8B9FF8"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F06D7B">
        <w:rPr>
          <w:rFonts w:ascii="GHEA Grapalat" w:hAnsi="GHEA Grapalat"/>
          <w:b/>
          <w:lang w:val="hy-AM"/>
        </w:rPr>
        <w:t>25/10</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1507F165" w:rsidR="00B2572B" w:rsidRDefault="00BB0E2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5E1F72">
        <w:rPr>
          <w:rFonts w:ascii="GHEA Grapalat" w:hAnsi="GHEA Grapalat" w:cs="Arial"/>
          <w:b/>
          <w:lang w:val="hy-AM"/>
        </w:rPr>
        <w:t xml:space="preserve">ի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77100683" w14:textId="77777777" w:rsidR="001557AE" w:rsidRPr="004B2068"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B2068">
        <w:rPr>
          <w:rStyle w:val="Strong"/>
          <w:rFonts w:ascii="GHEA Grapalat" w:hAnsi="GHEA Grapalat"/>
          <w:color w:val="000000"/>
          <w:sz w:val="20"/>
          <w:szCs w:val="20"/>
          <w:lang w:val="hy-AM"/>
        </w:rPr>
        <w:t>ԵՐԱՇԽԻՔ N __________</w:t>
      </w:r>
    </w:p>
    <w:p w14:paraId="3CD6D44A" w14:textId="77777777" w:rsidR="007154FC" w:rsidRPr="004B2068" w:rsidRDefault="007154FC" w:rsidP="007154FC">
      <w:pPr>
        <w:pStyle w:val="NormalWeb"/>
        <w:shd w:val="clear" w:color="auto" w:fill="FFFFFF"/>
        <w:spacing w:before="0" w:beforeAutospacing="0" w:after="0" w:afterAutospacing="0"/>
        <w:ind w:firstLine="375"/>
        <w:rPr>
          <w:rStyle w:val="Strong"/>
          <w:lang w:val="hy-AM"/>
        </w:rPr>
      </w:pPr>
    </w:p>
    <w:p w14:paraId="5E12F03A" w14:textId="77777777" w:rsidR="005E6032" w:rsidRPr="0093002B" w:rsidRDefault="007154FC"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B2068">
        <w:rPr>
          <w:rStyle w:val="Strong"/>
          <w:rFonts w:ascii="GHEA Grapalat" w:hAnsi="GHEA Grapalat"/>
          <w:b w:val="0"/>
          <w:bCs w:val="0"/>
          <w:sz w:val="20"/>
          <w:szCs w:val="20"/>
          <w:lang w:val="hy-AM"/>
        </w:rPr>
        <w:tab/>
      </w:r>
      <w:r w:rsidR="005E6032" w:rsidRPr="0093002B">
        <w:rPr>
          <w:rStyle w:val="Strong"/>
          <w:rFonts w:ascii="GHEA Grapalat" w:hAnsi="GHEA Grapalat"/>
          <w:b w:val="0"/>
          <w:bCs w:val="0"/>
          <w:sz w:val="20"/>
          <w:szCs w:val="20"/>
          <w:lang w:val="hy-AM"/>
        </w:rPr>
        <w:t xml:space="preserve">1.Սույն երաշխիքը </w:t>
      </w:r>
      <w:r w:rsidR="005E6032">
        <w:rPr>
          <w:rStyle w:val="Strong"/>
          <w:rFonts w:ascii="GHEA Grapalat" w:hAnsi="GHEA Grapalat"/>
          <w:b w:val="0"/>
          <w:bCs w:val="0"/>
          <w:sz w:val="20"/>
          <w:szCs w:val="20"/>
          <w:lang w:val="hy-AM"/>
        </w:rPr>
        <w:t xml:space="preserve">, ինչպես նաև սույն երաշխիքի բնօրինակից արտատպված </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սկանավորված</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 xml:space="preserve"> տարբերակը</w:t>
      </w:r>
      <w:r w:rsidR="005E6032" w:rsidRPr="000B4CF4">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lang w:val="hy-AM"/>
        </w:rPr>
        <w:t xml:space="preserve">(այսուհետ՝ երաշխիք) հանդիսանում </w:t>
      </w:r>
      <w:r w:rsidR="005E6032">
        <w:rPr>
          <w:rStyle w:val="Strong"/>
          <w:rFonts w:ascii="GHEA Grapalat" w:hAnsi="GHEA Grapalat"/>
          <w:b w:val="0"/>
          <w:bCs w:val="0"/>
          <w:sz w:val="20"/>
          <w:szCs w:val="20"/>
          <w:lang w:val="hy-AM"/>
        </w:rPr>
        <w:t>են</w:t>
      </w:r>
      <w:r w:rsidR="005E6032" w:rsidRPr="0093002B">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p>
    <w:p w14:paraId="1796C9F9" w14:textId="77777777" w:rsidR="005E6032" w:rsidRPr="0093002B" w:rsidRDefault="005E6032" w:rsidP="005E6032">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ECF1453" w14:textId="3BFF67FA" w:rsidR="005E6032" w:rsidRPr="00755612" w:rsidRDefault="005E6032" w:rsidP="005E6032">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ԵՔ-ԳՀԱՇՁԲ-</w:t>
      </w:r>
      <w:r w:rsidR="00F06D7B">
        <w:rPr>
          <w:rFonts w:ascii="GHEA Grapalat" w:hAnsi="GHEA Grapalat" w:cs="Arial"/>
          <w:b/>
          <w:sz w:val="20"/>
          <w:szCs w:val="20"/>
          <w:lang w:val="hy-AM"/>
        </w:rPr>
        <w:t>25/10</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394B76D7" w14:textId="77777777" w:rsidR="005E6032" w:rsidRPr="0093002B" w:rsidRDefault="005E6032" w:rsidP="005E6032">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F1AE2E9"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657FBF16" w14:textId="77777777" w:rsidR="005E6032" w:rsidRPr="0093002B" w:rsidRDefault="005E6032" w:rsidP="005E6032">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0D2A2E7" w14:textId="77777777" w:rsidR="005E6032" w:rsidRPr="0093002B" w:rsidRDefault="005E6032"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5BC0780B"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1CA2F38" w14:textId="77777777" w:rsidR="005E6032" w:rsidRPr="0093002B" w:rsidRDefault="005E6032" w:rsidP="005E6032">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4821610"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4D954FC9"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422B90B" w14:textId="77777777" w:rsidR="005E6032" w:rsidRPr="00965EF3"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321D1D4" w14:textId="784A6F47" w:rsidR="005E6032" w:rsidRPr="00965EF3"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ԵՔ-ԳՀԱՇՁԲ-</w:t>
      </w:r>
      <w:r w:rsidR="00F06D7B">
        <w:rPr>
          <w:rFonts w:ascii="GHEA Grapalat" w:hAnsi="GHEA Grapalat" w:cs="Arial"/>
          <w:b/>
          <w:sz w:val="20"/>
          <w:szCs w:val="20"/>
          <w:lang w:val="hy-AM"/>
        </w:rPr>
        <w:t>25/10</w:t>
      </w:r>
      <w:r w:rsidRPr="00965EF3">
        <w:rPr>
          <w:rFonts w:ascii="GHEA Grapalat" w:hAnsi="GHEA Grapalat"/>
          <w:sz w:val="20"/>
          <w:szCs w:val="20"/>
          <w:lang w:val="hy-AM"/>
        </w:rPr>
        <w:t xml:space="preserve"> ծածկագրով </w:t>
      </w:r>
    </w:p>
    <w:p w14:paraId="737BB583" w14:textId="06EC796E" w:rsidR="005E6032" w:rsidRPr="0093002B" w:rsidRDefault="005E6032" w:rsidP="005E6032">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473231" w:rsidRPr="00473231">
        <w:rPr>
          <w:rFonts w:ascii="GHEA Grapalat" w:hAnsi="GHEA Grapalat" w:cs="Sylfaen"/>
          <w:b/>
          <w:bCs/>
          <w:sz w:val="20"/>
          <w:lang w:val="hy-AM"/>
        </w:rPr>
        <w:t>120</w:t>
      </w:r>
      <w:r w:rsidRPr="00056A59">
        <w:rPr>
          <w:rFonts w:ascii="GHEA Grapalat" w:hAnsi="GHEA Grapalat" w:cs="Sylfaen"/>
          <w:b/>
          <w:bCs/>
          <w:sz w:val="20"/>
          <w:lang w:val="hy-AM"/>
        </w:rPr>
        <w:t xml:space="preserve"> </w:t>
      </w:r>
      <w:r w:rsidRPr="0018472B">
        <w:rPr>
          <w:rFonts w:ascii="GHEA Grapalat" w:hAnsi="GHEA Grapalat" w:cs="Sylfaen"/>
          <w:b/>
          <w:bCs/>
          <w:sz w:val="20"/>
          <w:lang w:val="hy-AM"/>
        </w:rPr>
        <w:t>(</w:t>
      </w:r>
      <w:r w:rsidR="00473231">
        <w:rPr>
          <w:rFonts w:ascii="GHEA Grapalat" w:hAnsi="GHEA Grapalat" w:cs="Sylfaen"/>
          <w:b/>
          <w:bCs/>
          <w:sz w:val="20"/>
          <w:lang w:val="hy-AM"/>
        </w:rPr>
        <w:t>մեկ հարյուր քսան</w:t>
      </w:r>
      <w:r w:rsidRPr="005E6032">
        <w:rPr>
          <w:rFonts w:ascii="GHEA Grapalat" w:hAnsi="GHEA Grapalat" w:cs="Sylfaen"/>
          <w:b/>
          <w:bCs/>
          <w:sz w:val="20"/>
          <w:lang w:val="hy-AM"/>
        </w:rPr>
        <w:t xml:space="preserve"> աշխատանքային օր</w:t>
      </w:r>
      <w:r w:rsidRPr="0018472B">
        <w:rPr>
          <w:rFonts w:ascii="GHEA Grapalat" w:hAnsi="GHEA Grapalat" w:cs="Sylfaen"/>
          <w:b/>
          <w:bCs/>
          <w:sz w:val="20"/>
          <w:lang w:val="hy-AM"/>
        </w:rPr>
        <w:t>)</w:t>
      </w:r>
      <w:r w:rsidRPr="00AB37ED">
        <w:rPr>
          <w:rFonts w:ascii="GHEA Grapalat" w:hAnsi="GHEA Grapalat"/>
          <w:sz w:val="20"/>
          <w:szCs w:val="20"/>
          <w:lang w:val="hy-AM"/>
        </w:rPr>
        <w:t>:</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 xml:space="preserve">՝ </w:t>
      </w:r>
      <w:hyperlink r:id="rId14" w:history="1">
        <w:r w:rsidR="0067448B">
          <w:rPr>
            <w:rStyle w:val="Hyperlink"/>
            <w:rFonts w:ascii="GHEA Grapalat" w:hAnsi="GHEA Grapalat"/>
            <w:sz w:val="20"/>
            <w:szCs w:val="20"/>
            <w:lang w:val="hy-AM"/>
          </w:rPr>
          <w:t>gor.muradyan@yerevan.am</w:t>
        </w:r>
      </w:hyperlink>
      <w:r>
        <w:rPr>
          <w:rFonts w:ascii="GHEA Grapalat" w:hAnsi="GHEA Grapalat"/>
          <w:sz w:val="20"/>
          <w:szCs w:val="20"/>
          <w:lang w:val="hy-AM"/>
        </w:rPr>
        <w:t xml:space="preserve">  </w:t>
      </w:r>
      <w:r w:rsidRPr="0093002B">
        <w:rPr>
          <w:rFonts w:ascii="GHEA Grapalat" w:hAnsi="GHEA Grapalat"/>
          <w:sz w:val="20"/>
          <w:szCs w:val="20"/>
          <w:lang w:val="hy-AM"/>
        </w:rPr>
        <w:t xml:space="preserve">էլեկտրոնային փոստի հասցեին։     </w:t>
      </w:r>
    </w:p>
    <w:p w14:paraId="6BEF5A66"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586BE5FA"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628974"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53FF49D"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1982431"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4B160FE"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E2A70C"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92F48B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0611D0"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1E63746"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7E342AF"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820DA4"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520CC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2C194C5" w14:textId="77777777" w:rsidR="005E6032" w:rsidRPr="0093002B" w:rsidRDefault="005E6032" w:rsidP="005E6032">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37753F48" w14:textId="77777777" w:rsidR="005E6032" w:rsidRDefault="005E6032" w:rsidP="005E6032">
      <w:pPr>
        <w:pStyle w:val="BodyTextIndent3"/>
        <w:spacing w:line="240" w:lineRule="auto"/>
        <w:jc w:val="left"/>
        <w:rPr>
          <w:rFonts w:ascii="GHEA Grapalat" w:hAnsi="GHEA Grapalat" w:cs="Sylfaen"/>
          <w:vertAlign w:val="superscript"/>
          <w:lang w:val="hy-AM"/>
        </w:rPr>
      </w:pPr>
    </w:p>
    <w:p w14:paraId="28096E58" w14:textId="77777777" w:rsidR="005E6032" w:rsidRPr="0093002B" w:rsidRDefault="005E6032" w:rsidP="005E6032">
      <w:pPr>
        <w:pStyle w:val="FootnoteText"/>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0CDB00DC" w:rsidR="00460310" w:rsidRPr="001557AE" w:rsidRDefault="00460310" w:rsidP="005E6032">
      <w:pPr>
        <w:pStyle w:val="NormalWeb"/>
        <w:shd w:val="clear" w:color="auto" w:fill="FFFFFF"/>
        <w:spacing w:before="0" w:beforeAutospacing="0" w:after="0" w:afterAutospacing="0"/>
        <w:ind w:firstLine="375"/>
        <w:rPr>
          <w:rFonts w:ascii="GHEA Grapalat" w:hAnsi="GHEA Grapalat" w:cs="Arial"/>
          <w:b/>
          <w:lang w:val="hy-AM"/>
        </w:rPr>
      </w:pPr>
      <w:r>
        <w:rPr>
          <w:rFonts w:ascii="GHEA Grapalat" w:hAnsi="GHEA Grapalat" w:cs="Sylfaen"/>
          <w:vertAlign w:val="superscript"/>
          <w:lang w:val="hy-AM"/>
        </w:rPr>
        <w:lastRenderedPageBreak/>
        <w:t>**</w:t>
      </w:r>
      <w:r w:rsidRPr="00460310">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0402F36F" w14:textId="77777777" w:rsidR="00987A57" w:rsidRDefault="00987A57" w:rsidP="009C370D">
      <w:pPr>
        <w:pStyle w:val="BodyTextIndent3"/>
        <w:spacing w:line="240" w:lineRule="auto"/>
        <w:jc w:val="center"/>
        <w:rPr>
          <w:rFonts w:ascii="GHEA Grapalat" w:hAnsi="GHEA Grapalat" w:cs="Sylfaen"/>
          <w:b/>
          <w:bCs/>
          <w:lang w:val="hy-AM"/>
        </w:rPr>
      </w:pPr>
    </w:p>
    <w:p w14:paraId="72470DC4" w14:textId="77777777" w:rsidR="00987A57" w:rsidRDefault="00987A57" w:rsidP="009C370D">
      <w:pPr>
        <w:pStyle w:val="BodyTextIndent3"/>
        <w:spacing w:line="240" w:lineRule="auto"/>
        <w:jc w:val="center"/>
        <w:rPr>
          <w:rFonts w:ascii="GHEA Grapalat" w:hAnsi="GHEA Grapalat" w:cs="Sylfaen"/>
          <w:b/>
          <w:bCs/>
          <w:lang w:val="hy-AM"/>
        </w:rPr>
      </w:pPr>
    </w:p>
    <w:p w14:paraId="488F4BA5" w14:textId="2C1D86B0" w:rsidR="001557AE" w:rsidRPr="001557AE" w:rsidRDefault="001557AE" w:rsidP="009C370D">
      <w:pPr>
        <w:pStyle w:val="BodyTextIndent3"/>
        <w:spacing w:line="240" w:lineRule="auto"/>
        <w:jc w:val="center"/>
        <w:rPr>
          <w:rFonts w:ascii="GHEA Grapalat" w:hAnsi="GHEA Grapalat" w:cs="Arial"/>
          <w:b/>
          <w:lang w:val="hy-AM"/>
        </w:rPr>
      </w:pPr>
    </w:p>
    <w:p w14:paraId="45B77AFB" w14:textId="24A2DC1C"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2C73858E"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F06D7B">
        <w:rPr>
          <w:rFonts w:ascii="GHEA Grapalat" w:hAnsi="GHEA Grapalat"/>
          <w:b/>
          <w:lang w:val="hy-AM"/>
        </w:rPr>
        <w:t>25/10</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479E3D74" w:rsidR="009C370D" w:rsidRPr="00734A5D" w:rsidRDefault="00BB0E2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9C370D" w:rsidRPr="00734A5D">
        <w:rPr>
          <w:rFonts w:ascii="GHEA Grapalat" w:hAnsi="GHEA Grapalat" w:cs="Arial"/>
          <w:b/>
          <w:lang w:val="hy-AM"/>
        </w:rPr>
        <w:t xml:space="preserve">ի </w:t>
      </w:r>
      <w:r w:rsidR="009C370D" w:rsidRPr="00734A5D">
        <w:rPr>
          <w:rFonts w:ascii="GHEA Grapalat" w:hAnsi="GHEA Grapalat" w:cs="Sylfaen"/>
          <w:b/>
          <w:lang w:val="hy-AM"/>
        </w:rPr>
        <w:t>հրավերի</w:t>
      </w:r>
    </w:p>
    <w:p w14:paraId="165126C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2494D66"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112B293C" w14:textId="77777777" w:rsidR="00987A57" w:rsidRPr="0093002B" w:rsidRDefault="00987A57" w:rsidP="00987A57">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FD99AD8"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1A16253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5E9E732A" w14:textId="77777777" w:rsidR="00987A57" w:rsidRPr="0093002B" w:rsidRDefault="00987A57" w:rsidP="00987A57">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7FB4F755" w14:textId="77777777" w:rsidR="00987A57" w:rsidRPr="0093002B" w:rsidRDefault="00987A57" w:rsidP="00987A57">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5C81795B"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պրինցիպալ)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6E196D1A" w14:textId="77777777" w:rsidR="00987A57" w:rsidRPr="0093002B" w:rsidRDefault="00987A57" w:rsidP="00987A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07B5E80"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7E54F9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332BD7D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3404D1CA"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37F0F512" w14:textId="77777777" w:rsidR="00987A57" w:rsidRPr="0093002B" w:rsidRDefault="00987A57" w:rsidP="00987A57">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31F68057" w14:textId="77777777" w:rsidR="00987A57" w:rsidRPr="0093002B" w:rsidRDefault="00987A57" w:rsidP="00987A57">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8A66A69" w14:textId="77777777" w:rsidR="00987A57" w:rsidRPr="0093002B" w:rsidRDefault="00987A57" w:rsidP="00987A57">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034D3210" w14:textId="77777777" w:rsidR="00987A57" w:rsidRPr="0093002B" w:rsidRDefault="00987A57" w:rsidP="00987A57">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3864337"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 </w:t>
      </w:r>
      <w:r w:rsidRPr="0093002B">
        <w:rPr>
          <w:rFonts w:ascii="GHEA Grapalat" w:hAnsi="GHEA Grapalat"/>
          <w:sz w:val="20"/>
          <w:szCs w:val="20"/>
          <w:lang w:val="hy-AM"/>
        </w:rPr>
        <w:t xml:space="preserve"> բենեֆիցիարի և պրինցիպալի միջև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 xml:space="preserve">                               </w:t>
      </w:r>
    </w:p>
    <w:p w14:paraId="10CD5FB1"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31DCB117"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w:t>
      </w:r>
    </w:p>
    <w:p w14:paraId="7A828423" w14:textId="17B43736"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 xml:space="preserve">՝ </w:t>
      </w:r>
      <w:hyperlink r:id="rId15" w:history="1">
        <w:r w:rsidR="0067448B">
          <w:rPr>
            <w:rStyle w:val="Hyperlink"/>
            <w:rFonts w:ascii="GHEA Grapalat" w:hAnsi="GHEA Grapalat"/>
            <w:sz w:val="20"/>
            <w:szCs w:val="20"/>
            <w:lang w:val="hy-AM"/>
          </w:rPr>
          <w:t>gor.muradyan@yerevan.am</w:t>
        </w:r>
      </w:hyperlink>
      <w:r w:rsidRPr="008242F8">
        <w:rPr>
          <w:rFonts w:ascii="GHEA Grapalat" w:hAnsi="GHEA Grapalat"/>
          <w:color w:val="000000"/>
          <w:sz w:val="20"/>
          <w:szCs w:val="20"/>
          <w:lang w:val="hy-AM"/>
        </w:rPr>
        <w:t xml:space="preserve"> էլեկտրոնային փոստի </w:t>
      </w:r>
    </w:p>
    <w:p w14:paraId="7C14292C"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2C7C83EF"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DE208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4793619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7C13C9AD"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E2CDA4D"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F06D7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39BF778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159D27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DECA15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29F716BF"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73077F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69777C7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EE1E5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50E01C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56664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338AD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22E5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980649"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41777E49" w14:textId="03C4E469" w:rsidR="00987A57" w:rsidRPr="001557AE" w:rsidRDefault="009C370D" w:rsidP="00987A57">
      <w:pPr>
        <w:pStyle w:val="BodyTextIndent3"/>
        <w:spacing w:line="240" w:lineRule="auto"/>
        <w:jc w:val="center"/>
        <w:rPr>
          <w:rFonts w:ascii="GHEA Grapalat" w:hAnsi="GHEA Grapalat" w:cs="Arial"/>
          <w:b/>
          <w:lang w:val="hy-AM"/>
        </w:rPr>
      </w:pPr>
      <w:r w:rsidRPr="00734A5D">
        <w:rPr>
          <w:rFonts w:ascii="GHEA Grapalat" w:hAnsi="GHEA Grapalat"/>
          <w:b/>
          <w:lang w:val="hy-AM"/>
        </w:rPr>
        <w:br w:type="page"/>
      </w:r>
    </w:p>
    <w:p w14:paraId="0FE5DEFD" w14:textId="4B6D2B23" w:rsidR="007862B1" w:rsidRPr="002D0EA5" w:rsidRDefault="007862B1" w:rsidP="0030675A">
      <w:pPr>
        <w:pStyle w:val="BodyTextIndent3"/>
        <w:spacing w:line="240" w:lineRule="auto"/>
        <w:jc w:val="right"/>
        <w:rPr>
          <w:rFonts w:ascii="GHEA Grapalat" w:hAnsi="GHEA Grapalat" w:cs="Arial"/>
          <w:b/>
          <w:lang w:val="hy-AM"/>
        </w:rPr>
      </w:pPr>
      <w:r w:rsidRPr="002D0EA5">
        <w:rPr>
          <w:rFonts w:ascii="GHEA Grapalat" w:hAnsi="GHEA Grapalat" w:cs="Sylfaen"/>
          <w:b/>
          <w:lang w:val="hy-AM"/>
        </w:rPr>
        <w:lastRenderedPageBreak/>
        <w:t>Հավելված</w:t>
      </w:r>
      <w:r w:rsidRPr="002D0EA5">
        <w:rPr>
          <w:rFonts w:ascii="GHEA Grapalat" w:hAnsi="GHEA Grapalat" w:cs="Arial"/>
          <w:b/>
          <w:lang w:val="hy-AM"/>
        </w:rPr>
        <w:t xml:space="preserve"> 4.</w:t>
      </w:r>
      <w:r w:rsidR="001C1CEB" w:rsidRPr="002D0EA5">
        <w:rPr>
          <w:rFonts w:ascii="GHEA Grapalat" w:hAnsi="GHEA Grapalat" w:cs="Arial"/>
          <w:b/>
          <w:lang w:val="hy-AM"/>
        </w:rPr>
        <w:t>2</w:t>
      </w:r>
    </w:p>
    <w:p w14:paraId="00A8597E" w14:textId="71826629" w:rsidR="007862B1" w:rsidRPr="002D0EA5" w:rsidRDefault="007862B1" w:rsidP="007862B1">
      <w:pPr>
        <w:pStyle w:val="BodyTextIndent3"/>
        <w:spacing w:line="240" w:lineRule="auto"/>
        <w:jc w:val="right"/>
        <w:rPr>
          <w:rFonts w:ascii="GHEA Grapalat" w:hAnsi="GHEA Grapalat" w:cs="Arial"/>
          <w:b/>
          <w:lang w:val="hy-AM"/>
        </w:rPr>
      </w:pPr>
      <w:r w:rsidRPr="002D0EA5">
        <w:rPr>
          <w:rFonts w:ascii="GHEA Grapalat" w:hAnsi="GHEA Grapalat"/>
          <w:sz w:val="24"/>
          <w:szCs w:val="24"/>
          <w:lang w:val="hy-AM"/>
        </w:rPr>
        <w:t>«</w:t>
      </w:r>
      <w:r w:rsidR="00F7776B" w:rsidRPr="002D0EA5">
        <w:rPr>
          <w:rFonts w:ascii="GHEA Grapalat" w:hAnsi="GHEA Grapalat"/>
          <w:b/>
          <w:lang w:val="hy-AM"/>
        </w:rPr>
        <w:t>ԵՔ-</w:t>
      </w:r>
      <w:r w:rsidR="000B25F5" w:rsidRPr="002D0EA5">
        <w:rPr>
          <w:rFonts w:ascii="GHEA Grapalat" w:hAnsi="GHEA Grapalat"/>
          <w:b/>
          <w:lang w:val="hy-AM"/>
        </w:rPr>
        <w:t>ԳՀԱՇՁԲ-</w:t>
      </w:r>
      <w:r w:rsidR="00F06D7B">
        <w:rPr>
          <w:rFonts w:ascii="GHEA Grapalat" w:hAnsi="GHEA Grapalat"/>
          <w:b/>
          <w:lang w:val="hy-AM"/>
        </w:rPr>
        <w:t>25/10</w:t>
      </w:r>
      <w:r w:rsidRPr="002D0EA5">
        <w:rPr>
          <w:rFonts w:ascii="GHEA Grapalat" w:hAnsi="GHEA Grapalat"/>
          <w:sz w:val="24"/>
          <w:szCs w:val="24"/>
          <w:lang w:val="hy-AM"/>
        </w:rPr>
        <w:t>»</w:t>
      </w:r>
      <w:r w:rsidRPr="002D0EA5">
        <w:rPr>
          <w:rFonts w:ascii="GHEA Grapalat" w:hAnsi="GHEA Grapalat" w:cs="Sylfaen"/>
          <w:b/>
          <w:lang w:val="es-ES"/>
        </w:rPr>
        <w:t>*</w:t>
      </w:r>
      <w:r w:rsidRPr="002D0EA5">
        <w:rPr>
          <w:rFonts w:ascii="GHEA Grapalat" w:hAnsi="GHEA Grapalat"/>
          <w:b/>
          <w:lang w:val="hy-AM"/>
        </w:rPr>
        <w:t xml:space="preserve">  </w:t>
      </w:r>
      <w:r w:rsidRPr="002D0EA5">
        <w:rPr>
          <w:rFonts w:ascii="GHEA Grapalat" w:hAnsi="GHEA Grapalat" w:cs="Sylfaen"/>
          <w:b/>
          <w:lang w:val="hy-AM"/>
        </w:rPr>
        <w:t>ծածկագրով</w:t>
      </w:r>
    </w:p>
    <w:p w14:paraId="557DF87C" w14:textId="2E99F027" w:rsidR="007862B1" w:rsidRPr="002D0EA5" w:rsidRDefault="00BB0E2D" w:rsidP="007862B1">
      <w:pPr>
        <w:pStyle w:val="BodyTextIndent3"/>
        <w:spacing w:line="240" w:lineRule="auto"/>
        <w:jc w:val="right"/>
        <w:rPr>
          <w:rFonts w:ascii="GHEA Grapalat" w:hAnsi="GHEA Grapalat" w:cs="Sylfaen"/>
          <w:b/>
          <w:lang w:val="hy-AM"/>
        </w:rPr>
      </w:pPr>
      <w:r w:rsidRPr="002D0EA5">
        <w:rPr>
          <w:rFonts w:ascii="GHEA Grapalat" w:hAnsi="GHEA Grapalat" w:cs="Sylfaen"/>
          <w:b/>
          <w:lang w:val="hy-AM"/>
        </w:rPr>
        <w:t>գնանշման հարցում</w:t>
      </w:r>
      <w:r w:rsidR="007862B1" w:rsidRPr="002D0EA5">
        <w:rPr>
          <w:rFonts w:ascii="GHEA Grapalat" w:hAnsi="GHEA Grapalat" w:cs="Arial"/>
          <w:b/>
          <w:lang w:val="hy-AM"/>
        </w:rPr>
        <w:t xml:space="preserve">ի </w:t>
      </w:r>
      <w:r w:rsidR="007862B1" w:rsidRPr="002D0EA5">
        <w:rPr>
          <w:rFonts w:ascii="GHEA Grapalat" w:hAnsi="GHEA Grapalat" w:cs="Sylfaen"/>
          <w:b/>
          <w:lang w:val="hy-AM"/>
        </w:rPr>
        <w:t>հրավերի</w:t>
      </w:r>
    </w:p>
    <w:p w14:paraId="5CB2925A" w14:textId="77777777" w:rsidR="007862B1" w:rsidRPr="002D0EA5" w:rsidRDefault="007862B1" w:rsidP="007862B1">
      <w:pPr>
        <w:pStyle w:val="BodyTextIndent3"/>
        <w:spacing w:line="240" w:lineRule="auto"/>
        <w:jc w:val="right"/>
        <w:rPr>
          <w:rFonts w:ascii="GHEA Grapalat" w:hAnsi="GHEA Grapalat" w:cs="Sylfaen"/>
          <w:b/>
          <w:lang w:val="hy-AM"/>
        </w:rPr>
      </w:pPr>
    </w:p>
    <w:p w14:paraId="49A55BD0" w14:textId="77777777" w:rsidR="007862B1" w:rsidRPr="002D0EA5" w:rsidRDefault="007862B1" w:rsidP="007862B1">
      <w:pPr>
        <w:jc w:val="center"/>
        <w:rPr>
          <w:rFonts w:ascii="GHEA Grapalat" w:hAnsi="GHEA Grapalat" w:cs="GHEA Grapalat"/>
          <w:b/>
          <w:sz w:val="20"/>
          <w:szCs w:val="20"/>
          <w:lang w:val="hy-AM"/>
        </w:rPr>
      </w:pPr>
      <w:r w:rsidRPr="002D0EA5">
        <w:rPr>
          <w:rFonts w:ascii="GHEA Grapalat" w:hAnsi="GHEA Grapalat" w:cs="GHEA Grapalat"/>
          <w:b/>
          <w:sz w:val="18"/>
          <w:szCs w:val="18"/>
          <w:lang w:val="hy-AM"/>
        </w:rPr>
        <w:t xml:space="preserve">       </w:t>
      </w:r>
      <w:r w:rsidRPr="002D0EA5">
        <w:rPr>
          <w:rFonts w:ascii="GHEA Grapalat" w:hAnsi="GHEA Grapalat" w:cs="GHEA Grapalat"/>
          <w:b/>
          <w:sz w:val="20"/>
          <w:szCs w:val="20"/>
          <w:lang w:val="hy-AM"/>
        </w:rPr>
        <w:t xml:space="preserve">ՏՈւԺԱՆՔԻ ՄԱՍԻՆ ՀԱՄԱՁԱՅՆԱԳԻՐ </w:t>
      </w:r>
    </w:p>
    <w:p w14:paraId="67C02196" w14:textId="77777777" w:rsidR="00631658" w:rsidRPr="002D0EA5" w:rsidRDefault="00631658" w:rsidP="007862B1">
      <w:pPr>
        <w:jc w:val="center"/>
        <w:rPr>
          <w:rFonts w:ascii="GHEA Grapalat" w:hAnsi="GHEA Grapalat" w:cs="GHEA Grapalat"/>
          <w:b/>
          <w:sz w:val="20"/>
          <w:szCs w:val="20"/>
          <w:lang w:val="hy-AM"/>
        </w:rPr>
      </w:pPr>
      <w:r w:rsidRPr="002D0EA5">
        <w:rPr>
          <w:rFonts w:ascii="GHEA Grapalat" w:hAnsi="GHEA Grapalat" w:cs="GHEA Grapalat"/>
          <w:b/>
          <w:sz w:val="18"/>
          <w:szCs w:val="18"/>
          <w:lang w:val="hy-AM"/>
        </w:rPr>
        <w:t xml:space="preserve">         (</w:t>
      </w:r>
      <w:r w:rsidR="001C7C1A" w:rsidRPr="002D0EA5">
        <w:rPr>
          <w:rFonts w:ascii="GHEA Grapalat" w:hAnsi="GHEA Grapalat" w:cs="GHEA Grapalat"/>
          <w:b/>
          <w:sz w:val="18"/>
          <w:szCs w:val="18"/>
          <w:lang w:val="hy-AM"/>
        </w:rPr>
        <w:t xml:space="preserve">որակավորման </w:t>
      </w:r>
      <w:r w:rsidRPr="002D0EA5">
        <w:rPr>
          <w:rFonts w:ascii="GHEA Grapalat" w:hAnsi="GHEA Grapalat" w:cs="GHEA Grapalat"/>
          <w:b/>
          <w:sz w:val="18"/>
          <w:szCs w:val="18"/>
          <w:lang w:val="hy-AM"/>
        </w:rPr>
        <w:t>ապահովում)</w:t>
      </w:r>
    </w:p>
    <w:p w14:paraId="50D56E54" w14:textId="77777777" w:rsidR="007862B1" w:rsidRPr="002D0EA5" w:rsidRDefault="007862B1" w:rsidP="007862B1">
      <w:pPr>
        <w:rPr>
          <w:rFonts w:ascii="GHEA Grapalat" w:hAnsi="GHEA Grapalat" w:cs="GHEA Grapalat"/>
          <w:b/>
          <w:sz w:val="20"/>
          <w:szCs w:val="20"/>
          <w:lang w:val="hy-AM"/>
        </w:rPr>
      </w:pPr>
      <w:r w:rsidRPr="002D0EA5">
        <w:rPr>
          <w:rFonts w:ascii="GHEA Grapalat" w:hAnsi="GHEA Grapalat" w:cs="GHEA Grapalat"/>
          <w:sz w:val="20"/>
          <w:szCs w:val="20"/>
          <w:shd w:val="clear" w:color="auto" w:fill="92CDDC"/>
          <w:lang w:val="hy-AM"/>
        </w:rPr>
        <w:t xml:space="preserve">                                                              </w:t>
      </w:r>
    </w:p>
    <w:p w14:paraId="26F66981" w14:textId="77777777" w:rsidR="007862B1" w:rsidRPr="002D0EA5" w:rsidRDefault="007862B1" w:rsidP="007862B1">
      <w:pPr>
        <w:rPr>
          <w:rFonts w:ascii="GHEA Grapalat" w:hAnsi="GHEA Grapalat" w:cs="GHEA Grapalat"/>
          <w:sz w:val="20"/>
          <w:szCs w:val="20"/>
          <w:lang w:val="hy-AM"/>
        </w:rPr>
      </w:pPr>
      <w:r w:rsidRPr="002D0EA5">
        <w:rPr>
          <w:rFonts w:ascii="GHEA Grapalat" w:hAnsi="GHEA Grapalat" w:cs="GHEA Grapalat"/>
          <w:sz w:val="20"/>
          <w:szCs w:val="20"/>
          <w:lang w:val="hy-AM"/>
        </w:rPr>
        <w:t xml:space="preserve">     ք. Երևան</w:t>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t xml:space="preserve">            </w:t>
      </w:r>
      <w:r w:rsidRPr="002D0EA5">
        <w:rPr>
          <w:rFonts w:ascii="GHEA Grapalat" w:hAnsi="GHEA Grapalat"/>
          <w:sz w:val="20"/>
          <w:szCs w:val="20"/>
          <w:lang w:val="hy-AM"/>
        </w:rPr>
        <w:t>«</w:t>
      </w:r>
      <w:r w:rsidRPr="002D0EA5">
        <w:rPr>
          <w:rFonts w:ascii="GHEA Grapalat" w:hAnsi="GHEA Grapalat" w:cs="GHEA Grapalat"/>
          <w:sz w:val="20"/>
          <w:szCs w:val="20"/>
          <w:u w:val="single"/>
          <w:lang w:val="hy-AM"/>
        </w:rPr>
        <w:t xml:space="preserve">         </w:t>
      </w:r>
      <w:r w:rsidRPr="002D0EA5">
        <w:rPr>
          <w:rFonts w:ascii="GHEA Grapalat" w:hAnsi="GHEA Grapalat"/>
          <w:sz w:val="20"/>
          <w:szCs w:val="20"/>
          <w:lang w:val="hy-AM"/>
        </w:rPr>
        <w:t>»</w:t>
      </w:r>
      <w:r w:rsidRPr="002D0EA5">
        <w:rPr>
          <w:rFonts w:ascii="GHEA Grapalat" w:hAnsi="GHEA Grapalat" w:cs="GHEA Grapalat"/>
          <w:sz w:val="20"/>
          <w:szCs w:val="20"/>
          <w:u w:val="single"/>
          <w:lang w:val="hy-AM"/>
        </w:rPr>
        <w:t xml:space="preserve"> </w:t>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lang w:val="hy-AM"/>
        </w:rPr>
        <w:t xml:space="preserve"> 20   թ.**</w:t>
      </w:r>
    </w:p>
    <w:p w14:paraId="563A3D4C" w14:textId="77777777" w:rsidR="007862B1" w:rsidRPr="002D0EA5" w:rsidRDefault="007862B1" w:rsidP="007862B1">
      <w:pPr>
        <w:rPr>
          <w:rFonts w:ascii="GHEA Grapalat" w:hAnsi="GHEA Grapalat" w:cs="GHEA Grapalat"/>
          <w:sz w:val="20"/>
          <w:szCs w:val="20"/>
          <w:lang w:val="hy-AM"/>
        </w:rPr>
      </w:pPr>
    </w:p>
    <w:p w14:paraId="134E78BC" w14:textId="77777777" w:rsidR="007862B1" w:rsidRPr="002D0EA5" w:rsidRDefault="007862B1" w:rsidP="007862B1">
      <w:pPr>
        <w:jc w:val="both"/>
        <w:rPr>
          <w:rFonts w:ascii="GHEA Grapalat" w:hAnsi="GHEA Grapalat" w:cs="GHEA Grapalat"/>
          <w:sz w:val="20"/>
          <w:szCs w:val="20"/>
          <w:u w:val="single"/>
          <w:vertAlign w:val="subscript"/>
          <w:lang w:val="hy-AM"/>
        </w:rPr>
      </w:pPr>
      <w:r w:rsidRPr="002D0EA5">
        <w:rPr>
          <w:rFonts w:ascii="GHEA Grapalat" w:hAnsi="GHEA Grapalat" w:cs="GHEA Grapalat"/>
          <w:sz w:val="20"/>
          <w:szCs w:val="20"/>
          <w:u w:val="single"/>
          <w:vertAlign w:val="subscript"/>
          <w:lang w:val="hy-AM"/>
        </w:rPr>
        <w:tab/>
      </w:r>
      <w:r w:rsidRPr="002D0EA5">
        <w:rPr>
          <w:rFonts w:ascii="GHEA Grapalat" w:hAnsi="GHEA Grapalat" w:cs="GHEA Grapalat"/>
          <w:sz w:val="20"/>
          <w:szCs w:val="20"/>
          <w:u w:val="single"/>
          <w:vertAlign w:val="subscript"/>
          <w:lang w:val="hy-AM"/>
        </w:rPr>
        <w:tab/>
      </w:r>
      <w:r w:rsidRPr="002D0EA5">
        <w:rPr>
          <w:rFonts w:ascii="GHEA Grapalat" w:hAnsi="GHEA Grapalat" w:cs="GHEA Grapalat"/>
          <w:sz w:val="20"/>
          <w:szCs w:val="20"/>
          <w:u w:val="single"/>
          <w:vertAlign w:val="subscript"/>
          <w:lang w:val="hy-AM"/>
        </w:rPr>
        <w:tab/>
      </w:r>
      <w:r w:rsidRPr="002D0EA5">
        <w:rPr>
          <w:rFonts w:ascii="GHEA Grapalat" w:hAnsi="GHEA Grapalat" w:cs="GHEA Grapalat"/>
          <w:sz w:val="20"/>
          <w:szCs w:val="20"/>
          <w:vertAlign w:val="subscript"/>
          <w:lang w:val="hy-AM"/>
        </w:rPr>
        <w:t xml:space="preserve">, </w:t>
      </w:r>
      <w:r w:rsidRPr="002D0EA5">
        <w:rPr>
          <w:rFonts w:ascii="GHEA Grapalat" w:hAnsi="GHEA Grapalat" w:cs="GHEA Grapalat"/>
          <w:sz w:val="20"/>
          <w:szCs w:val="20"/>
          <w:lang w:val="hy-AM"/>
        </w:rPr>
        <w:t xml:space="preserve">ի դեմս Ընկերության տնօրեն </w:t>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p>
    <w:p w14:paraId="447A7BE5" w14:textId="77777777" w:rsidR="007862B1" w:rsidRPr="002D0EA5" w:rsidRDefault="007862B1" w:rsidP="007862B1">
      <w:pPr>
        <w:jc w:val="both"/>
        <w:rPr>
          <w:rFonts w:ascii="GHEA Grapalat" w:hAnsi="GHEA Grapalat" w:cs="GHEA Grapalat"/>
          <w:sz w:val="20"/>
          <w:szCs w:val="20"/>
          <w:lang w:val="hy-AM"/>
        </w:rPr>
      </w:pPr>
      <w:r w:rsidRPr="002D0EA5">
        <w:rPr>
          <w:rFonts w:ascii="GHEA Grapalat" w:hAnsi="GHEA Grapalat"/>
          <w:sz w:val="20"/>
          <w:szCs w:val="20"/>
          <w:vertAlign w:val="superscript"/>
          <w:lang w:val="hy-AM"/>
        </w:rPr>
        <w:t xml:space="preserve">       Ընկերության անվանումը</w:t>
      </w:r>
      <w:r w:rsidRPr="002D0EA5">
        <w:rPr>
          <w:rFonts w:ascii="GHEA Grapalat" w:hAnsi="GHEA Grapalat" w:cs="GHEA Grapalat"/>
          <w:sz w:val="20"/>
          <w:szCs w:val="20"/>
          <w:vertAlign w:val="subscript"/>
          <w:lang w:val="hy-AM"/>
        </w:rPr>
        <w:tab/>
      </w:r>
      <w:r w:rsidRPr="002D0EA5">
        <w:rPr>
          <w:rFonts w:ascii="GHEA Grapalat" w:hAnsi="GHEA Grapalat" w:cs="GHEA Grapalat"/>
          <w:sz w:val="20"/>
          <w:szCs w:val="20"/>
          <w:vertAlign w:val="subscript"/>
          <w:lang w:val="hy-AM"/>
        </w:rPr>
        <w:tab/>
      </w:r>
      <w:r w:rsidRPr="002D0EA5">
        <w:rPr>
          <w:rFonts w:ascii="GHEA Grapalat" w:hAnsi="GHEA Grapalat" w:cs="GHEA Grapalat"/>
          <w:sz w:val="20"/>
          <w:szCs w:val="20"/>
          <w:vertAlign w:val="subscript"/>
          <w:lang w:val="hy-AM"/>
        </w:rPr>
        <w:tab/>
      </w:r>
      <w:r w:rsidRPr="002D0EA5">
        <w:rPr>
          <w:rFonts w:ascii="GHEA Grapalat" w:hAnsi="GHEA Grapalat" w:cs="GHEA Grapalat"/>
          <w:sz w:val="20"/>
          <w:szCs w:val="20"/>
          <w:vertAlign w:val="subscript"/>
          <w:lang w:val="hy-AM"/>
        </w:rPr>
        <w:tab/>
      </w:r>
      <w:r w:rsidRPr="002D0EA5">
        <w:rPr>
          <w:rFonts w:ascii="GHEA Grapalat" w:hAnsi="GHEA Grapalat" w:cs="GHEA Grapalat"/>
          <w:sz w:val="20"/>
          <w:szCs w:val="20"/>
          <w:vertAlign w:val="subscript"/>
          <w:lang w:val="hy-AM"/>
        </w:rPr>
        <w:tab/>
        <w:t xml:space="preserve">    </w:t>
      </w:r>
      <w:r w:rsidRPr="002D0EA5">
        <w:rPr>
          <w:rFonts w:ascii="GHEA Grapalat" w:hAnsi="GHEA Grapalat"/>
          <w:sz w:val="20"/>
          <w:szCs w:val="20"/>
          <w:vertAlign w:val="superscript"/>
          <w:lang w:val="hy-AM"/>
        </w:rPr>
        <w:t>Ընկերության տնօրենի անուն ազգանունը, անձնագրային տվյալները</w:t>
      </w:r>
      <w:r w:rsidRPr="002D0EA5">
        <w:rPr>
          <w:rFonts w:ascii="GHEA Grapalat" w:hAnsi="GHEA Grapalat" w:cs="GHEA Grapalat"/>
          <w:sz w:val="20"/>
          <w:szCs w:val="20"/>
          <w:vertAlign w:val="subscript"/>
          <w:lang w:val="hy-AM"/>
        </w:rPr>
        <w:t xml:space="preserve">, </w:t>
      </w:r>
      <w:r w:rsidRPr="002D0EA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2D0EA5" w:rsidRDefault="007862B1" w:rsidP="007862B1">
      <w:pPr>
        <w:ind w:firstLine="708"/>
        <w:jc w:val="both"/>
        <w:rPr>
          <w:rFonts w:ascii="GHEA Grapalat" w:hAnsi="GHEA Grapalat" w:cs="GHEA Grapalat"/>
          <w:sz w:val="20"/>
          <w:szCs w:val="20"/>
          <w:lang w:val="hy-AM"/>
        </w:rPr>
      </w:pPr>
    </w:p>
    <w:p w14:paraId="70448552" w14:textId="77777777" w:rsidR="007862B1" w:rsidRPr="002D0EA5" w:rsidRDefault="007862B1">
      <w:pPr>
        <w:numPr>
          <w:ilvl w:val="0"/>
          <w:numId w:val="2"/>
        </w:numPr>
        <w:jc w:val="center"/>
        <w:rPr>
          <w:rFonts w:ascii="GHEA Grapalat" w:hAnsi="GHEA Grapalat" w:cs="GHEA Grapalat"/>
          <w:b/>
          <w:bCs/>
          <w:sz w:val="20"/>
          <w:szCs w:val="20"/>
          <w:lang w:val="pt-BR"/>
        </w:rPr>
      </w:pPr>
      <w:r w:rsidRPr="002D0EA5">
        <w:rPr>
          <w:rFonts w:ascii="GHEA Grapalat" w:hAnsi="GHEA Grapalat" w:cs="GHEA Grapalat"/>
          <w:b/>
          <w:sz w:val="20"/>
          <w:szCs w:val="20"/>
          <w:lang w:val="hy-AM"/>
        </w:rPr>
        <w:t xml:space="preserve"> Հ</w:t>
      </w:r>
      <w:proofErr w:type="spellStart"/>
      <w:r w:rsidRPr="002D0EA5">
        <w:rPr>
          <w:rFonts w:ascii="GHEA Grapalat" w:hAnsi="GHEA Grapalat" w:cs="GHEA Grapalat"/>
          <w:b/>
          <w:sz w:val="20"/>
          <w:szCs w:val="20"/>
        </w:rPr>
        <w:t>ամաձայնության</w:t>
      </w:r>
      <w:proofErr w:type="spellEnd"/>
      <w:r w:rsidRPr="002D0EA5">
        <w:rPr>
          <w:rFonts w:ascii="GHEA Grapalat" w:hAnsi="GHEA Grapalat" w:cs="GHEA Grapalat"/>
          <w:b/>
          <w:sz w:val="20"/>
          <w:szCs w:val="20"/>
        </w:rPr>
        <w:t xml:space="preserve"> առարկան</w:t>
      </w:r>
    </w:p>
    <w:p w14:paraId="0FBB7D9F" w14:textId="77777777" w:rsidR="007862B1" w:rsidRPr="002D0EA5" w:rsidRDefault="007862B1" w:rsidP="007862B1">
      <w:pPr>
        <w:jc w:val="both"/>
        <w:rPr>
          <w:rFonts w:ascii="GHEA Grapalat" w:hAnsi="GHEA Grapalat" w:cs="GHEA Grapalat"/>
          <w:b/>
          <w:bCs/>
          <w:sz w:val="20"/>
          <w:szCs w:val="20"/>
          <w:lang w:val="pt-BR"/>
        </w:rPr>
      </w:pPr>
      <w:r w:rsidRPr="002D0EA5">
        <w:rPr>
          <w:rFonts w:ascii="GHEA Grapalat" w:hAnsi="GHEA Grapalat" w:cs="GHEA Grapalat"/>
          <w:sz w:val="20"/>
          <w:szCs w:val="20"/>
          <w:lang w:val="pt-BR"/>
        </w:rPr>
        <w:tab/>
      </w:r>
      <w:r w:rsidRPr="002D0EA5">
        <w:rPr>
          <w:rFonts w:ascii="GHEA Grapalat" w:hAnsi="GHEA Grapalat" w:cs="GHEA Grapalat"/>
          <w:sz w:val="20"/>
          <w:szCs w:val="20"/>
          <w:lang w:val="pt-BR"/>
        </w:rPr>
        <w:tab/>
        <w:t xml:space="preserve">                               </w:t>
      </w:r>
    </w:p>
    <w:p w14:paraId="3EB34CF8" w14:textId="31500B3F" w:rsidR="007862B1" w:rsidRPr="002A2952" w:rsidRDefault="007862B1" w:rsidP="001C6CCB">
      <w:pPr>
        <w:numPr>
          <w:ilvl w:val="1"/>
          <w:numId w:val="3"/>
        </w:numPr>
        <w:ind w:left="0" w:firstLine="426"/>
        <w:jc w:val="both"/>
        <w:rPr>
          <w:rFonts w:ascii="GHEA Grapalat" w:hAnsi="GHEA Grapalat" w:cs="GHEA Grapalat"/>
          <w:sz w:val="20"/>
          <w:szCs w:val="20"/>
          <w:lang w:val="pt-BR"/>
        </w:rPr>
      </w:pPr>
      <w:r w:rsidRPr="002A2952">
        <w:rPr>
          <w:rFonts w:ascii="GHEA Grapalat" w:hAnsi="GHEA Grapalat" w:cs="GHEA Grapalat"/>
          <w:sz w:val="20"/>
          <w:szCs w:val="20"/>
          <w:lang w:val="pt-BR"/>
        </w:rPr>
        <w:t xml:space="preserve">Ընկերությունը մասնակցում է </w:t>
      </w:r>
      <w:r w:rsidR="002A2952" w:rsidRPr="002A2952">
        <w:rPr>
          <w:rFonts w:ascii="GHEA Grapalat" w:hAnsi="GHEA Grapalat" w:cs="GHEA Grapalat"/>
          <w:sz w:val="20"/>
          <w:szCs w:val="20"/>
          <w:lang w:val="pt-BR"/>
        </w:rPr>
        <w:t>Երևանի քաղաքապետարան</w:t>
      </w:r>
      <w:r w:rsidRPr="002A2952">
        <w:rPr>
          <w:rFonts w:ascii="GHEA Grapalat" w:hAnsi="GHEA Grapalat" w:cs="GHEA Grapalat"/>
          <w:sz w:val="20"/>
          <w:szCs w:val="20"/>
          <w:lang w:val="pt-BR"/>
        </w:rPr>
        <w:t xml:space="preserve">* (այսուհետ` Պատվիրատու) կողմից կազմակերպված` </w:t>
      </w:r>
      <w:r w:rsidR="002A2952" w:rsidRPr="002A2952">
        <w:rPr>
          <w:rFonts w:ascii="GHEA Grapalat" w:hAnsi="GHEA Grapalat" w:cs="GHEA Grapalat"/>
          <w:sz w:val="20"/>
          <w:szCs w:val="20"/>
          <w:lang w:val="pt-BR"/>
        </w:rPr>
        <w:t>«ԵՔ-ԳՀԱՇՁԲ-25/10</w:t>
      </w:r>
      <w:r w:rsidRPr="002A2952">
        <w:rPr>
          <w:rFonts w:ascii="GHEA Grapalat" w:hAnsi="GHEA Grapalat" w:cs="GHEA Grapalat"/>
          <w:sz w:val="20"/>
          <w:szCs w:val="20"/>
          <w:lang w:val="pt-BR"/>
        </w:rPr>
        <w:t>* ծածկագրով գնման ընթացակարգին:</w:t>
      </w:r>
    </w:p>
    <w:p w14:paraId="348E3E12" w14:textId="77777777" w:rsidR="007862B1" w:rsidRPr="002D0EA5" w:rsidRDefault="006E35C3" w:rsidP="006E35C3">
      <w:pPr>
        <w:ind w:firstLine="360"/>
        <w:jc w:val="both"/>
        <w:rPr>
          <w:rFonts w:ascii="GHEA Grapalat" w:hAnsi="GHEA Grapalat" w:cs="GHEA Grapalat"/>
          <w:sz w:val="20"/>
          <w:szCs w:val="20"/>
          <w:lang w:val="hy-AM"/>
        </w:rPr>
      </w:pPr>
      <w:r w:rsidRPr="002D0EA5">
        <w:rPr>
          <w:rFonts w:ascii="GHEA Grapalat" w:hAnsi="GHEA Grapalat" w:cs="GHEA Grapalat"/>
          <w:sz w:val="20"/>
          <w:szCs w:val="20"/>
          <w:lang w:val="pt-BR"/>
        </w:rPr>
        <w:t>1.</w:t>
      </w:r>
      <w:r w:rsidR="000149F3" w:rsidRPr="002D0EA5">
        <w:rPr>
          <w:rFonts w:ascii="GHEA Grapalat" w:hAnsi="GHEA Grapalat" w:cs="GHEA Grapalat"/>
          <w:sz w:val="20"/>
          <w:szCs w:val="20"/>
          <w:lang w:val="pt-BR"/>
        </w:rPr>
        <w:t>2</w:t>
      </w:r>
      <w:r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pt-BR"/>
        </w:rPr>
        <w:t xml:space="preserve">Որպես գնման ընթացակարգի արդյունքում </w:t>
      </w:r>
      <w:r w:rsidRPr="002D0EA5">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D0EA5">
        <w:rPr>
          <w:rFonts w:ascii="GHEA Grapalat" w:hAnsi="GHEA Grapalat" w:cs="GHEA Grapalat"/>
          <w:sz w:val="20"/>
          <w:szCs w:val="20"/>
          <w:lang w:val="pt-BR"/>
        </w:rPr>
        <w:t xml:space="preserve">կատարման </w:t>
      </w:r>
      <w:r w:rsidRPr="002D0EA5">
        <w:rPr>
          <w:rFonts w:ascii="GHEA Grapalat" w:hAnsi="GHEA Grapalat" w:cs="GHEA Grapalat"/>
          <w:sz w:val="20"/>
          <w:szCs w:val="20"/>
          <w:lang w:val="pt-BR"/>
        </w:rPr>
        <w:t xml:space="preserve">համար անհրաժեշտ որակավորման </w:t>
      </w:r>
      <w:r w:rsidR="007862B1" w:rsidRPr="002D0EA5">
        <w:rPr>
          <w:rFonts w:ascii="GHEA Grapalat" w:hAnsi="GHEA Grapalat" w:cs="GHEA Grapalat"/>
          <w:sz w:val="20"/>
          <w:szCs w:val="20"/>
          <w:lang w:val="pt-BR"/>
        </w:rPr>
        <w:t>ապահովում, Ընկերությունը</w:t>
      </w:r>
      <w:r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2D0EA5" w:rsidRDefault="000149F3" w:rsidP="000149F3">
      <w:pPr>
        <w:ind w:firstLine="360"/>
        <w:jc w:val="both"/>
        <w:rPr>
          <w:rFonts w:ascii="GHEA Grapalat" w:hAnsi="GHEA Grapalat" w:cs="GHEA Grapalat"/>
          <w:sz w:val="20"/>
          <w:szCs w:val="20"/>
          <w:lang w:val="pt-BR"/>
        </w:rPr>
      </w:pPr>
      <w:r w:rsidRPr="002D0EA5">
        <w:rPr>
          <w:rFonts w:ascii="GHEA Grapalat" w:hAnsi="GHEA Grapalat" w:cs="GHEA Grapalat"/>
          <w:sz w:val="20"/>
          <w:szCs w:val="20"/>
          <w:lang w:val="pt-BR"/>
        </w:rPr>
        <w:t xml:space="preserve">1.3 </w:t>
      </w:r>
      <w:r w:rsidR="007862B1" w:rsidRPr="002D0EA5">
        <w:rPr>
          <w:rFonts w:ascii="GHEA Grapalat" w:hAnsi="GHEA Grapalat" w:cs="GHEA Grapalat"/>
          <w:sz w:val="20"/>
          <w:szCs w:val="20"/>
          <w:lang w:val="pt-BR"/>
        </w:rPr>
        <w:t>Ընկերությունը</w:t>
      </w:r>
      <w:r w:rsidR="007862B1" w:rsidRPr="002D0EA5">
        <w:rPr>
          <w:rFonts w:ascii="GHEA Grapalat" w:hAnsi="GHEA Grapalat" w:cs="GHEA Grapalat"/>
          <w:sz w:val="20"/>
          <w:szCs w:val="20"/>
          <w:lang w:val="hy-AM"/>
        </w:rPr>
        <w:t xml:space="preserve"> սույն </w:t>
      </w:r>
      <w:r w:rsidR="007862B1" w:rsidRPr="002D0EA5">
        <w:rPr>
          <w:rFonts w:ascii="GHEA Grapalat" w:hAnsi="GHEA Grapalat" w:cs="GHEA Grapalat"/>
          <w:sz w:val="20"/>
          <w:szCs w:val="20"/>
          <w:lang w:val="pt-BR"/>
        </w:rPr>
        <w:t>տուժանքի համաձայնագ</w:t>
      </w:r>
      <w:r w:rsidR="007862B1" w:rsidRPr="002D0EA5">
        <w:rPr>
          <w:rFonts w:ascii="GHEA Grapalat" w:hAnsi="GHEA Grapalat" w:cs="GHEA Grapalat"/>
          <w:sz w:val="20"/>
          <w:szCs w:val="20"/>
          <w:lang w:val="hy-AM"/>
        </w:rPr>
        <w:t>ր</w:t>
      </w:r>
      <w:r w:rsidR="007862B1" w:rsidRPr="002D0EA5">
        <w:rPr>
          <w:rFonts w:ascii="GHEA Grapalat" w:hAnsi="GHEA Grapalat" w:cs="GHEA Grapalat"/>
          <w:sz w:val="20"/>
          <w:szCs w:val="20"/>
          <w:lang w:val="pt-BR"/>
        </w:rPr>
        <w:t>ի</w:t>
      </w:r>
      <w:r w:rsidR="007862B1" w:rsidRPr="002D0EA5">
        <w:rPr>
          <w:rFonts w:ascii="GHEA Grapalat" w:hAnsi="GHEA Grapalat" w:cs="GHEA Grapalat"/>
          <w:sz w:val="20"/>
          <w:szCs w:val="20"/>
          <w:lang w:val="hy-AM"/>
        </w:rPr>
        <w:t xml:space="preserve">ն կից ներկայացվող վճարման պահանջագրի </w:t>
      </w:r>
      <w:r w:rsidR="006E35C3" w:rsidRPr="002D0EA5">
        <w:rPr>
          <w:rFonts w:ascii="GHEA Grapalat" w:hAnsi="GHEA Grapalat" w:cs="GHEA Grapalat"/>
          <w:sz w:val="20"/>
          <w:szCs w:val="20"/>
          <w:lang w:val="hy-AM"/>
        </w:rPr>
        <w:t>(</w:t>
      </w:r>
      <w:r w:rsidR="007862B1" w:rsidRPr="002D0EA5">
        <w:rPr>
          <w:rFonts w:ascii="GHEA Grapalat" w:hAnsi="GHEA Grapalat" w:cs="GHEA Grapalat"/>
          <w:sz w:val="20"/>
          <w:szCs w:val="20"/>
          <w:lang w:val="hy-AM"/>
        </w:rPr>
        <w:t>այսուհետ` Պահանջագիր</w:t>
      </w:r>
      <w:r w:rsidR="006E35C3" w:rsidRPr="002D0EA5">
        <w:rPr>
          <w:rFonts w:ascii="GHEA Grapalat" w:hAnsi="GHEA Grapalat" w:cs="GHEA Grapalat"/>
          <w:sz w:val="20"/>
          <w:szCs w:val="20"/>
          <w:lang w:val="hy-AM"/>
        </w:rPr>
        <w:t>)</w:t>
      </w:r>
      <w:r w:rsidR="007862B1" w:rsidRPr="002D0EA5">
        <w:rPr>
          <w:rFonts w:ascii="GHEA Grapalat" w:hAnsi="GHEA Grapalat" w:cs="GHEA Grapalat"/>
          <w:sz w:val="20"/>
          <w:szCs w:val="20"/>
          <w:lang w:val="hy-AM"/>
        </w:rPr>
        <w:t xml:space="preserve"> ստորագրմամբ անհետկանչելիորեն  համաձայնվում է, որ</w:t>
      </w:r>
      <w:r w:rsidR="006E35C3" w:rsidRPr="002D0EA5">
        <w:rPr>
          <w:rFonts w:ascii="GHEA Grapalat" w:hAnsi="GHEA Grapalat" w:cs="GHEA Grapalat"/>
          <w:sz w:val="20"/>
          <w:szCs w:val="20"/>
          <w:lang w:val="hy-AM"/>
        </w:rPr>
        <w:t>՝</w:t>
      </w:r>
      <w:r w:rsidR="007862B1" w:rsidRPr="002D0EA5">
        <w:rPr>
          <w:rFonts w:ascii="GHEA Grapalat" w:hAnsi="GHEA Grapalat" w:cs="GHEA Grapalat"/>
          <w:sz w:val="20"/>
          <w:szCs w:val="20"/>
          <w:lang w:val="hy-AM"/>
        </w:rPr>
        <w:t xml:space="preserve"> </w:t>
      </w:r>
    </w:p>
    <w:p w14:paraId="44888CBE" w14:textId="77777777" w:rsidR="007862B1" w:rsidRPr="002D0EA5" w:rsidRDefault="007862B1" w:rsidP="007862B1">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2D0EA5" w:rsidRDefault="007862B1" w:rsidP="007862B1">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2D0EA5">
        <w:rPr>
          <w:rFonts w:ascii="GHEA Grapalat" w:hAnsi="GHEA Grapalat" w:cs="GHEA Grapalat"/>
          <w:sz w:val="20"/>
          <w:szCs w:val="20"/>
          <w:lang w:val="pt-BR"/>
        </w:rPr>
        <w:t>Ընկերության</w:t>
      </w:r>
      <w:r w:rsidRPr="002D0EA5">
        <w:rPr>
          <w:rFonts w:ascii="GHEA Grapalat" w:hAnsi="GHEA Grapalat" w:cs="GHEA Grapalat"/>
          <w:sz w:val="20"/>
          <w:szCs w:val="20"/>
          <w:lang w:val="hy-AM"/>
        </w:rPr>
        <w:t xml:space="preserve"> հաշվից  գանձելու համար՝ առանց լրացուցիչ ակցեպտավորման: </w:t>
      </w:r>
    </w:p>
    <w:p w14:paraId="2E5BE10B" w14:textId="77777777" w:rsidR="007862B1" w:rsidRPr="002D0EA5" w:rsidRDefault="007862B1" w:rsidP="007862B1">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գ)  </w:t>
      </w:r>
      <w:r w:rsidRPr="002D0EA5">
        <w:rPr>
          <w:rFonts w:ascii="GHEA Grapalat" w:hAnsi="GHEA Grapalat" w:cs="GHEA Grapalat"/>
          <w:sz w:val="20"/>
          <w:szCs w:val="20"/>
          <w:lang w:val="pt-BR"/>
        </w:rPr>
        <w:t>Ընկերությունը</w:t>
      </w:r>
      <w:r w:rsidRPr="002D0EA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2D0EA5" w:rsidRDefault="007862B1" w:rsidP="007862B1">
      <w:pPr>
        <w:ind w:left="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դ) </w:t>
      </w:r>
      <w:r w:rsidRPr="002D0EA5">
        <w:rPr>
          <w:rFonts w:ascii="GHEA Grapalat" w:hAnsi="GHEA Grapalat" w:cs="GHEA Grapalat"/>
          <w:sz w:val="20"/>
          <w:szCs w:val="20"/>
          <w:lang w:val="pt-BR"/>
        </w:rPr>
        <w:t>Ընկերությունը</w:t>
      </w:r>
      <w:r w:rsidRPr="002D0EA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001B59F" w14:textId="77777777" w:rsidR="007862B1" w:rsidRPr="002D0EA5" w:rsidRDefault="007862B1" w:rsidP="007862B1">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2D0EA5" w:rsidRDefault="000149F3" w:rsidP="000149F3">
      <w:pPr>
        <w:ind w:firstLine="426"/>
        <w:jc w:val="both"/>
        <w:rPr>
          <w:rFonts w:ascii="GHEA Grapalat" w:hAnsi="GHEA Grapalat" w:cs="GHEA Grapalat"/>
          <w:sz w:val="20"/>
          <w:szCs w:val="20"/>
          <w:lang w:val="pt-BR"/>
        </w:rPr>
      </w:pPr>
      <w:r w:rsidRPr="002D0EA5">
        <w:rPr>
          <w:rFonts w:ascii="GHEA Grapalat" w:hAnsi="GHEA Grapalat" w:cs="GHEA Grapalat"/>
          <w:sz w:val="20"/>
          <w:szCs w:val="20"/>
          <w:lang w:val="pt-BR"/>
        </w:rPr>
        <w:t>1.4</w:t>
      </w:r>
      <w:r w:rsidR="007862B1" w:rsidRPr="002D0EA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D0EA5">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D0EA5">
        <w:rPr>
          <w:rFonts w:ascii="GHEA Grapalat" w:hAnsi="GHEA Grapalat" w:cs="GHEA Grapalat"/>
          <w:sz w:val="20"/>
          <w:szCs w:val="20"/>
          <w:lang w:val="pt-BR"/>
        </w:rPr>
        <w:t xml:space="preserve"> Պատվիրատուն սույն տուժանքի համաձայնագիրը և կից </w:t>
      </w:r>
      <w:r w:rsidR="007862B1" w:rsidRPr="002D0EA5">
        <w:rPr>
          <w:rFonts w:ascii="GHEA Grapalat" w:hAnsi="GHEA Grapalat" w:cs="GHEA Grapalat"/>
          <w:sz w:val="20"/>
          <w:szCs w:val="20"/>
          <w:lang w:val="hy-AM"/>
        </w:rPr>
        <w:t xml:space="preserve">Պահանջագիրը բնօրինակներով </w:t>
      </w:r>
      <w:r w:rsidR="007862B1" w:rsidRPr="002D0EA5">
        <w:rPr>
          <w:rFonts w:ascii="GHEA Grapalat" w:hAnsi="GHEA Grapalat" w:cs="GHEA Grapalat"/>
          <w:sz w:val="20"/>
          <w:szCs w:val="20"/>
          <w:lang w:val="pt-BR"/>
        </w:rPr>
        <w:t xml:space="preserve">ներկայացնում է </w:t>
      </w:r>
      <w:r w:rsidR="007862B1" w:rsidRPr="002D0EA5">
        <w:rPr>
          <w:rFonts w:ascii="GHEA Grapalat" w:hAnsi="GHEA Grapalat" w:cs="GHEA Grapalat"/>
          <w:sz w:val="20"/>
          <w:szCs w:val="20"/>
          <w:lang w:val="hy-AM"/>
        </w:rPr>
        <w:t>Վճարող Բանկին</w:t>
      </w:r>
      <w:r w:rsidR="007862B1" w:rsidRPr="002D0EA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D0EA5">
        <w:rPr>
          <w:rFonts w:ascii="GHEA Grapalat" w:hAnsi="GHEA Grapalat" w:cs="GHEA Grapalat"/>
          <w:sz w:val="20"/>
          <w:szCs w:val="20"/>
          <w:lang w:val="hy-AM"/>
        </w:rPr>
        <w:t>Պահանջագիրը</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էլեկտրոնային</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թվային</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ստորագրությամբ</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հաստատված</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լինելու</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դեպքում</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դրանք</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Վճարող</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Բանկին</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են</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ներկայացվում</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էլեկտրոնային</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կրիչներով</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ինչպես</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նաև</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դրանցից</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արտատպված</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թղթային</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տարբերակներով</w:t>
      </w:r>
      <w:r w:rsidR="007862B1" w:rsidRPr="002D0EA5">
        <w:rPr>
          <w:rFonts w:ascii="GHEA Grapalat" w:hAnsi="GHEA Grapalat" w:cs="GHEA Grapalat"/>
          <w:sz w:val="20"/>
          <w:szCs w:val="20"/>
          <w:lang w:val="pt-BR"/>
        </w:rPr>
        <w:t>:</w:t>
      </w:r>
    </w:p>
    <w:p w14:paraId="68F1920B" w14:textId="77777777" w:rsidR="007862B1" w:rsidRPr="002D0EA5" w:rsidRDefault="007862B1">
      <w:pPr>
        <w:numPr>
          <w:ilvl w:val="1"/>
          <w:numId w:val="6"/>
        </w:numPr>
        <w:jc w:val="both"/>
        <w:rPr>
          <w:rFonts w:ascii="GHEA Grapalat" w:hAnsi="GHEA Grapalat" w:cs="GHEA Grapalat"/>
          <w:sz w:val="20"/>
          <w:szCs w:val="20"/>
          <w:lang w:val="hy-AM"/>
        </w:rPr>
      </w:pPr>
      <w:r w:rsidRPr="002D0EA5">
        <w:rPr>
          <w:rFonts w:ascii="GHEA Grapalat" w:hAnsi="GHEA Grapalat" w:cs="GHEA Grapalat"/>
          <w:sz w:val="20"/>
          <w:szCs w:val="20"/>
          <w:lang w:val="hy-AM"/>
        </w:rPr>
        <w:t>Պատվիրատուն Վճարող բանկին կարող է ներկայացնել այլ լրացուցիչ փաստաթղթեր:</w:t>
      </w:r>
    </w:p>
    <w:p w14:paraId="167CB1B3" w14:textId="77777777" w:rsidR="007862B1" w:rsidRPr="002D0EA5" w:rsidRDefault="000149F3" w:rsidP="000149F3">
      <w:pPr>
        <w:ind w:firstLine="426"/>
        <w:jc w:val="both"/>
        <w:rPr>
          <w:rFonts w:ascii="GHEA Grapalat" w:hAnsi="GHEA Grapalat" w:cs="GHEA Grapalat"/>
          <w:sz w:val="20"/>
          <w:szCs w:val="20"/>
          <w:lang w:val="pt-BR"/>
        </w:rPr>
      </w:pPr>
      <w:r w:rsidRPr="002D0EA5">
        <w:rPr>
          <w:rFonts w:ascii="GHEA Grapalat" w:hAnsi="GHEA Grapalat" w:cs="GHEA Grapalat"/>
          <w:sz w:val="20"/>
          <w:szCs w:val="20"/>
          <w:lang w:val="hy-AM"/>
        </w:rPr>
        <w:t xml:space="preserve">1.6 </w:t>
      </w:r>
      <w:r w:rsidR="007862B1" w:rsidRPr="002D0EA5">
        <w:rPr>
          <w:rFonts w:ascii="GHEA Grapalat" w:hAnsi="GHEA Grapalat" w:cs="GHEA Grapalat"/>
          <w:sz w:val="20"/>
          <w:szCs w:val="20"/>
          <w:lang w:val="hy-AM"/>
        </w:rPr>
        <w:t>Վճարող Բանկի կողմից Պ</w:t>
      </w:r>
      <w:r w:rsidR="007862B1" w:rsidRPr="002D0EA5">
        <w:rPr>
          <w:rFonts w:ascii="GHEA Grapalat" w:hAnsi="GHEA Grapalat" w:cs="GHEA Grapalat"/>
          <w:sz w:val="20"/>
          <w:szCs w:val="20"/>
          <w:lang w:val="pt-BR"/>
        </w:rPr>
        <w:t xml:space="preserve">ահանջագրում նշված գումարի վճարման հետևանքով </w:t>
      </w:r>
      <w:r w:rsidR="007862B1" w:rsidRPr="002D0EA5">
        <w:rPr>
          <w:rFonts w:ascii="GHEA Grapalat" w:hAnsi="GHEA Grapalat" w:cs="GHEA Grapalat"/>
          <w:sz w:val="20"/>
          <w:szCs w:val="20"/>
          <w:lang w:val="hy-AM"/>
        </w:rPr>
        <w:t xml:space="preserve">Ընկերության </w:t>
      </w:r>
      <w:r w:rsidR="007862B1" w:rsidRPr="002D0EA5">
        <w:rPr>
          <w:rFonts w:ascii="GHEA Grapalat" w:hAnsi="GHEA Grapalat" w:cs="GHEA Grapalat"/>
          <w:sz w:val="20"/>
          <w:szCs w:val="20"/>
          <w:lang w:val="pt-BR"/>
        </w:rPr>
        <w:t xml:space="preserve">առաջացած ռիսկերի (Ընկերության կրած վնասների) </w:t>
      </w:r>
      <w:r w:rsidR="007862B1" w:rsidRPr="002D0EA5">
        <w:rPr>
          <w:rFonts w:ascii="GHEA Grapalat" w:hAnsi="GHEA Grapalat" w:cs="GHEA Grapalat"/>
          <w:sz w:val="20"/>
          <w:szCs w:val="20"/>
          <w:lang w:val="hy-AM"/>
        </w:rPr>
        <w:t xml:space="preserve">և բացասական հետևանքների </w:t>
      </w:r>
      <w:r w:rsidR="007862B1" w:rsidRPr="002D0EA5">
        <w:rPr>
          <w:rFonts w:ascii="GHEA Grapalat" w:hAnsi="GHEA Grapalat" w:cs="GHEA Grapalat"/>
          <w:sz w:val="20"/>
          <w:szCs w:val="20"/>
          <w:lang w:val="pt-BR"/>
        </w:rPr>
        <w:t>համար Բանկը</w:t>
      </w:r>
      <w:r w:rsidR="007862B1" w:rsidRPr="002D0EA5">
        <w:rPr>
          <w:rFonts w:ascii="GHEA Grapalat" w:hAnsi="GHEA Grapalat" w:cs="GHEA Grapalat"/>
          <w:sz w:val="20"/>
          <w:szCs w:val="20"/>
          <w:lang w:val="hy-AM"/>
        </w:rPr>
        <w:t xml:space="preserve"> որևէ</w:t>
      </w:r>
      <w:r w:rsidR="007862B1" w:rsidRPr="002D0EA5">
        <w:rPr>
          <w:rFonts w:ascii="GHEA Grapalat" w:hAnsi="GHEA Grapalat" w:cs="GHEA Grapalat"/>
          <w:sz w:val="20"/>
          <w:szCs w:val="20"/>
          <w:lang w:val="pt-BR"/>
        </w:rPr>
        <w:t xml:space="preserve"> պատասխանատվություն չի կրում</w:t>
      </w:r>
      <w:r w:rsidR="007862B1" w:rsidRPr="002D0EA5">
        <w:rPr>
          <w:rFonts w:ascii="GHEA Grapalat" w:hAnsi="GHEA Grapalat" w:cs="GHEA Grapalat"/>
          <w:sz w:val="20"/>
          <w:szCs w:val="20"/>
          <w:lang w:val="hy-AM"/>
        </w:rPr>
        <w:t>:</w:t>
      </w:r>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2D0EA5" w:rsidRDefault="000149F3" w:rsidP="000149F3">
      <w:pPr>
        <w:ind w:firstLine="426"/>
        <w:jc w:val="both"/>
        <w:rPr>
          <w:rFonts w:ascii="GHEA Grapalat" w:hAnsi="GHEA Grapalat" w:cs="GHEA Grapalat"/>
          <w:sz w:val="20"/>
          <w:szCs w:val="20"/>
          <w:lang w:val="pt-BR"/>
        </w:rPr>
      </w:pPr>
      <w:r w:rsidRPr="002D0EA5">
        <w:rPr>
          <w:rFonts w:ascii="GHEA Grapalat" w:hAnsi="GHEA Grapalat" w:cs="GHEA Grapalat"/>
          <w:sz w:val="20"/>
          <w:szCs w:val="20"/>
          <w:lang w:val="pt-BR"/>
        </w:rPr>
        <w:t xml:space="preserve">1.7 </w:t>
      </w:r>
      <w:r w:rsidR="007862B1" w:rsidRPr="002D0EA5">
        <w:rPr>
          <w:rFonts w:ascii="GHEA Grapalat" w:hAnsi="GHEA Grapalat" w:cs="GHEA Grapalat"/>
          <w:sz w:val="20"/>
          <w:szCs w:val="20"/>
          <w:lang w:val="hy-AM"/>
        </w:rPr>
        <w:t>Այն դեպքում</w:t>
      </w:r>
      <w:r w:rsidR="007862B1" w:rsidRPr="002D0EA5">
        <w:rPr>
          <w:rFonts w:ascii="GHEA Grapalat" w:hAnsi="GHEA Grapalat" w:cs="GHEA Grapalat"/>
          <w:sz w:val="20"/>
          <w:szCs w:val="20"/>
          <w:lang w:val="pt-BR"/>
        </w:rPr>
        <w:t>,</w:t>
      </w:r>
      <w:r w:rsidR="007862B1" w:rsidRPr="002D0EA5">
        <w:rPr>
          <w:rFonts w:ascii="GHEA Grapalat" w:hAnsi="GHEA Grapalat" w:cs="GHEA Grapalat"/>
          <w:sz w:val="20"/>
          <w:szCs w:val="20"/>
          <w:lang w:val="hy-AM"/>
        </w:rPr>
        <w:t xml:space="preserve"> երբ Ընկերության հաշվի միջոցները չեն բավարարում</w:t>
      </w:r>
      <w:r w:rsidR="007862B1" w:rsidRPr="002D0EA5">
        <w:rPr>
          <w:rFonts w:ascii="GHEA Grapalat" w:hAnsi="GHEA Grapalat" w:cs="GHEA Grapalat"/>
          <w:sz w:val="20"/>
          <w:szCs w:val="20"/>
        </w:rPr>
        <w:t>՝</w:t>
      </w:r>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Վճարող</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բանկը</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վճարման</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պահանջագիրը</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ստանալուց</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հետո</w:t>
      </w:r>
      <w:proofErr w:type="spellEnd"/>
      <w:r w:rsidR="007862B1" w:rsidRPr="002D0EA5">
        <w:rPr>
          <w:rFonts w:ascii="GHEA Grapalat" w:hAnsi="GHEA Grapalat" w:cs="GHEA Grapalat"/>
          <w:sz w:val="20"/>
          <w:szCs w:val="20"/>
        </w:rPr>
        <w:t>՝</w:t>
      </w:r>
      <w:r w:rsidR="007862B1" w:rsidRPr="002D0EA5">
        <w:rPr>
          <w:rFonts w:ascii="GHEA Grapalat" w:hAnsi="GHEA Grapalat" w:cs="GHEA Grapalat"/>
          <w:sz w:val="20"/>
          <w:szCs w:val="20"/>
          <w:lang w:val="pt-BR"/>
        </w:rPr>
        <w:t xml:space="preserve"> 2 (</w:t>
      </w:r>
      <w:proofErr w:type="spellStart"/>
      <w:r w:rsidR="007862B1" w:rsidRPr="002D0EA5">
        <w:rPr>
          <w:rFonts w:ascii="GHEA Grapalat" w:hAnsi="GHEA Grapalat" w:cs="GHEA Grapalat"/>
          <w:sz w:val="20"/>
          <w:szCs w:val="20"/>
        </w:rPr>
        <w:t>երկու</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աշխատանքային</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օրվա</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ընթացքում</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պետք</w:t>
      </w:r>
      <w:proofErr w:type="spellEnd"/>
      <w:r w:rsidR="007862B1" w:rsidRPr="002D0EA5">
        <w:rPr>
          <w:rFonts w:ascii="GHEA Grapalat" w:hAnsi="GHEA Grapalat" w:cs="GHEA Grapalat"/>
          <w:sz w:val="20"/>
          <w:szCs w:val="20"/>
          <w:lang w:val="pt-BR"/>
        </w:rPr>
        <w:t xml:space="preserve"> </w:t>
      </w:r>
      <w:r w:rsidR="007862B1" w:rsidRPr="002D0EA5">
        <w:rPr>
          <w:rFonts w:ascii="GHEA Grapalat" w:hAnsi="GHEA Grapalat" w:cs="GHEA Grapalat"/>
          <w:sz w:val="20"/>
          <w:szCs w:val="20"/>
        </w:rPr>
        <w:t>է</w:t>
      </w:r>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տեղեկացնի</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Պատվիրատուին</w:t>
      </w:r>
      <w:proofErr w:type="spellEnd"/>
      <w:r w:rsidR="007862B1" w:rsidRPr="002D0EA5">
        <w:rPr>
          <w:rFonts w:ascii="GHEA Grapalat" w:hAnsi="GHEA Grapalat" w:cs="GHEA Grapalat"/>
          <w:sz w:val="20"/>
          <w:szCs w:val="20"/>
        </w:rPr>
        <w:t>՝</w:t>
      </w:r>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գրավոր</w:t>
      </w:r>
      <w:proofErr w:type="spellEnd"/>
      <w:r w:rsidR="007862B1" w:rsidRPr="002D0EA5">
        <w:rPr>
          <w:rFonts w:ascii="GHEA Grapalat" w:hAnsi="GHEA Grapalat" w:cs="GHEA Grapalat"/>
          <w:sz w:val="20"/>
          <w:szCs w:val="20"/>
          <w:lang w:val="pt-BR"/>
        </w:rPr>
        <w:t xml:space="preserve"> </w:t>
      </w:r>
      <w:proofErr w:type="spellStart"/>
      <w:r w:rsidR="007862B1" w:rsidRPr="002D0EA5">
        <w:rPr>
          <w:rFonts w:ascii="GHEA Grapalat" w:hAnsi="GHEA Grapalat" w:cs="GHEA Grapalat"/>
          <w:sz w:val="20"/>
          <w:szCs w:val="20"/>
        </w:rPr>
        <w:t>ձևով</w:t>
      </w:r>
      <w:proofErr w:type="spellEnd"/>
      <w:r w:rsidR="007862B1" w:rsidRPr="002D0EA5">
        <w:rPr>
          <w:rFonts w:ascii="GHEA Grapalat" w:hAnsi="GHEA Grapalat" w:cs="GHEA Grapalat"/>
          <w:sz w:val="20"/>
          <w:szCs w:val="20"/>
          <w:lang w:val="pt-BR"/>
        </w:rPr>
        <w:t>:</w:t>
      </w:r>
    </w:p>
    <w:p w14:paraId="1E5DD1BC" w14:textId="77777777" w:rsidR="007862B1" w:rsidRPr="002D0EA5" w:rsidRDefault="000149F3" w:rsidP="000149F3">
      <w:pPr>
        <w:ind w:firstLine="360"/>
        <w:jc w:val="both"/>
        <w:rPr>
          <w:rFonts w:ascii="GHEA Grapalat" w:hAnsi="GHEA Grapalat" w:cs="GHEA Grapalat"/>
          <w:sz w:val="20"/>
          <w:szCs w:val="20"/>
          <w:lang w:val="pt-BR"/>
        </w:rPr>
      </w:pPr>
      <w:r w:rsidRPr="002D0EA5">
        <w:rPr>
          <w:rFonts w:ascii="GHEA Grapalat" w:hAnsi="GHEA Grapalat" w:cs="GHEA Grapalat"/>
          <w:sz w:val="20"/>
          <w:szCs w:val="20"/>
          <w:lang w:val="pt-BR"/>
        </w:rPr>
        <w:t xml:space="preserve">1.8 </w:t>
      </w:r>
      <w:r w:rsidR="007862B1" w:rsidRPr="002D0EA5">
        <w:rPr>
          <w:rFonts w:ascii="GHEA Grapalat" w:hAnsi="GHEA Grapalat" w:cs="GHEA Grapalat"/>
          <w:sz w:val="20"/>
          <w:szCs w:val="20"/>
          <w:lang w:val="pt-BR"/>
        </w:rPr>
        <w:t xml:space="preserve">Սույն համաձայնագիրը և կից </w:t>
      </w:r>
      <w:r w:rsidR="007862B1" w:rsidRPr="002D0EA5">
        <w:rPr>
          <w:rFonts w:ascii="GHEA Grapalat" w:hAnsi="GHEA Grapalat" w:cs="GHEA Grapalat"/>
          <w:sz w:val="20"/>
          <w:szCs w:val="20"/>
          <w:lang w:val="hy-AM"/>
        </w:rPr>
        <w:t>Պ</w:t>
      </w:r>
      <w:r w:rsidR="007862B1" w:rsidRPr="002D0EA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2D0EA5" w:rsidRDefault="007862B1" w:rsidP="007862B1">
      <w:pPr>
        <w:jc w:val="both"/>
        <w:rPr>
          <w:rFonts w:ascii="GHEA Grapalat" w:hAnsi="GHEA Grapalat" w:cs="GHEA Grapalat"/>
          <w:sz w:val="20"/>
          <w:szCs w:val="20"/>
          <w:lang w:val="hy-AM"/>
        </w:rPr>
      </w:pPr>
    </w:p>
    <w:p w14:paraId="137580B8" w14:textId="77777777" w:rsidR="007862B1" w:rsidRPr="002D0EA5" w:rsidRDefault="007862B1">
      <w:pPr>
        <w:numPr>
          <w:ilvl w:val="0"/>
          <w:numId w:val="2"/>
        </w:numPr>
        <w:jc w:val="center"/>
        <w:rPr>
          <w:rFonts w:ascii="GHEA Grapalat" w:hAnsi="GHEA Grapalat" w:cs="GHEA Grapalat"/>
          <w:b/>
          <w:bCs/>
          <w:sz w:val="20"/>
          <w:szCs w:val="20"/>
        </w:rPr>
      </w:pPr>
      <w:proofErr w:type="spellStart"/>
      <w:r w:rsidRPr="002D0EA5">
        <w:rPr>
          <w:rFonts w:ascii="GHEA Grapalat" w:hAnsi="GHEA Grapalat" w:cs="GHEA Grapalat"/>
          <w:b/>
          <w:bCs/>
          <w:sz w:val="20"/>
          <w:szCs w:val="20"/>
        </w:rPr>
        <w:t>Այլ</w:t>
      </w:r>
      <w:proofErr w:type="spellEnd"/>
      <w:r w:rsidRPr="002D0EA5">
        <w:rPr>
          <w:rFonts w:ascii="GHEA Grapalat" w:hAnsi="GHEA Grapalat" w:cs="GHEA Grapalat"/>
          <w:b/>
          <w:bCs/>
          <w:sz w:val="20"/>
          <w:szCs w:val="20"/>
        </w:rPr>
        <w:t xml:space="preserve"> </w:t>
      </w:r>
      <w:proofErr w:type="spellStart"/>
      <w:r w:rsidRPr="002D0EA5">
        <w:rPr>
          <w:rFonts w:ascii="GHEA Grapalat" w:hAnsi="GHEA Grapalat" w:cs="GHEA Grapalat"/>
          <w:b/>
          <w:bCs/>
          <w:sz w:val="20"/>
          <w:szCs w:val="20"/>
        </w:rPr>
        <w:t>պայմաններ</w:t>
      </w:r>
      <w:proofErr w:type="spellEnd"/>
    </w:p>
    <w:p w14:paraId="1DD7C25A" w14:textId="77777777" w:rsidR="007862B1" w:rsidRPr="002D0EA5" w:rsidRDefault="007862B1" w:rsidP="007862B1">
      <w:pPr>
        <w:ind w:firstLine="567"/>
        <w:jc w:val="both"/>
        <w:rPr>
          <w:rFonts w:ascii="GHEA Grapalat" w:hAnsi="GHEA Grapalat" w:cs="GHEA Grapalat"/>
          <w:sz w:val="20"/>
          <w:szCs w:val="20"/>
          <w:lang w:val="hy-AM"/>
        </w:rPr>
      </w:pPr>
      <w:r w:rsidRPr="002D0EA5">
        <w:rPr>
          <w:rFonts w:ascii="GHEA Grapalat" w:hAnsi="GHEA Grapalat" w:cs="GHEA Grapalat"/>
          <w:sz w:val="20"/>
          <w:szCs w:val="20"/>
        </w:rPr>
        <w:lastRenderedPageBreak/>
        <w:t xml:space="preserve">2.1 </w:t>
      </w:r>
      <w:proofErr w:type="spellStart"/>
      <w:r w:rsidRPr="002D0EA5">
        <w:rPr>
          <w:rFonts w:ascii="GHEA Grapalat" w:hAnsi="GHEA Grapalat" w:cs="GHEA Grapalat"/>
          <w:sz w:val="20"/>
          <w:szCs w:val="20"/>
        </w:rPr>
        <w:t>Սույն</w:t>
      </w:r>
      <w:proofErr w:type="spellEnd"/>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համաձայնագիրը</w:t>
      </w:r>
      <w:proofErr w:type="spellEnd"/>
      <w:r w:rsidRPr="002D0EA5">
        <w:rPr>
          <w:rFonts w:ascii="GHEA Grapalat" w:hAnsi="GHEA Grapalat" w:cs="GHEA Grapalat"/>
          <w:sz w:val="20"/>
          <w:szCs w:val="20"/>
          <w:lang w:val="hy-AM"/>
        </w:rPr>
        <w:t xml:space="preserve"> և Պահանջագիրը անհետկանչելի են,</w:t>
      </w:r>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ուժի</w:t>
      </w:r>
      <w:proofErr w:type="spellEnd"/>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մեջ</w:t>
      </w:r>
      <w:proofErr w:type="spellEnd"/>
      <w:r w:rsidRPr="002D0EA5">
        <w:rPr>
          <w:rFonts w:ascii="GHEA Grapalat" w:hAnsi="GHEA Grapalat" w:cs="GHEA Grapalat"/>
          <w:sz w:val="20"/>
          <w:szCs w:val="20"/>
        </w:rPr>
        <w:t xml:space="preserve"> </w:t>
      </w:r>
      <w:r w:rsidRPr="002D0EA5">
        <w:rPr>
          <w:rFonts w:ascii="GHEA Grapalat" w:hAnsi="GHEA Grapalat" w:cs="GHEA Grapalat"/>
          <w:sz w:val="20"/>
          <w:szCs w:val="20"/>
          <w:lang w:val="hy-AM"/>
        </w:rPr>
        <w:t>են</w:t>
      </w:r>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մտնում</w:t>
      </w:r>
      <w:proofErr w:type="spellEnd"/>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Ընկերության</w:t>
      </w:r>
      <w:proofErr w:type="spellEnd"/>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կողմից</w:t>
      </w:r>
      <w:proofErr w:type="spellEnd"/>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վավերացման</w:t>
      </w:r>
      <w:proofErr w:type="spellEnd"/>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պահից</w:t>
      </w:r>
      <w:proofErr w:type="spellEnd"/>
      <w:r w:rsidRPr="002D0EA5">
        <w:rPr>
          <w:rFonts w:ascii="GHEA Grapalat" w:hAnsi="GHEA Grapalat" w:cs="GHEA Grapalat"/>
          <w:sz w:val="20"/>
          <w:szCs w:val="20"/>
        </w:rPr>
        <w:t xml:space="preserve"> և </w:t>
      </w:r>
      <w:proofErr w:type="spellStart"/>
      <w:r w:rsidRPr="002D0EA5">
        <w:rPr>
          <w:rFonts w:ascii="GHEA Grapalat" w:hAnsi="GHEA Grapalat" w:cs="GHEA Grapalat"/>
          <w:sz w:val="20"/>
          <w:szCs w:val="20"/>
        </w:rPr>
        <w:t>ուժի</w:t>
      </w:r>
      <w:proofErr w:type="spellEnd"/>
      <w:r w:rsidRPr="002D0EA5">
        <w:rPr>
          <w:rFonts w:ascii="GHEA Grapalat" w:hAnsi="GHEA Grapalat" w:cs="GHEA Grapalat"/>
          <w:sz w:val="20"/>
          <w:szCs w:val="20"/>
        </w:rPr>
        <w:t xml:space="preserve"> </w:t>
      </w:r>
      <w:proofErr w:type="spellStart"/>
      <w:r w:rsidRPr="002D0EA5">
        <w:rPr>
          <w:rFonts w:ascii="GHEA Grapalat" w:hAnsi="GHEA Grapalat" w:cs="GHEA Grapalat"/>
          <w:sz w:val="20"/>
          <w:szCs w:val="20"/>
        </w:rPr>
        <w:t>մեջ</w:t>
      </w:r>
      <w:proofErr w:type="spellEnd"/>
      <w:r w:rsidRPr="002D0EA5">
        <w:rPr>
          <w:rFonts w:ascii="GHEA Grapalat" w:hAnsi="GHEA Grapalat" w:cs="GHEA Grapalat"/>
          <w:sz w:val="20"/>
          <w:szCs w:val="20"/>
          <w:lang w:val="hy-AM"/>
        </w:rPr>
        <w:t xml:space="preserve"> են մինչև </w:t>
      </w:r>
      <w:proofErr w:type="spellStart"/>
      <w:r w:rsidR="00595213" w:rsidRPr="002D0EA5">
        <w:rPr>
          <w:rFonts w:ascii="GHEA Grapalat" w:hAnsi="GHEA Grapalat" w:cs="GHEA Grapalat"/>
          <w:sz w:val="20"/>
          <w:szCs w:val="20"/>
        </w:rPr>
        <w:t>Պատվիրատուի</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կողմից</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կնքված</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պայմանագրի</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կատարման</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արդյունքը</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ամբողջական</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ընդունվելու</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օրվան</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հաջորդող</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քսաներորդ</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աշխատանքային</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օրը</w:t>
      </w:r>
      <w:proofErr w:type="spellEnd"/>
      <w:r w:rsidR="00595213" w:rsidRPr="002D0EA5">
        <w:rPr>
          <w:rFonts w:ascii="GHEA Grapalat" w:hAnsi="GHEA Grapalat" w:cs="GHEA Grapalat"/>
          <w:sz w:val="20"/>
          <w:szCs w:val="20"/>
        </w:rPr>
        <w:t xml:space="preserve"> </w:t>
      </w:r>
      <w:proofErr w:type="spellStart"/>
      <w:r w:rsidR="00595213" w:rsidRPr="002D0EA5">
        <w:rPr>
          <w:rFonts w:ascii="GHEA Grapalat" w:hAnsi="GHEA Grapalat" w:cs="GHEA Grapalat"/>
          <w:sz w:val="20"/>
          <w:szCs w:val="20"/>
        </w:rPr>
        <w:t>ներառյալ</w:t>
      </w:r>
      <w:proofErr w:type="spellEnd"/>
      <w:r w:rsidRPr="002D0EA5">
        <w:rPr>
          <w:rFonts w:ascii="GHEA Grapalat" w:hAnsi="GHEA Grapalat" w:cs="GHEA Grapalat"/>
          <w:sz w:val="20"/>
          <w:szCs w:val="20"/>
        </w:rPr>
        <w:t xml:space="preserve">։ </w:t>
      </w:r>
    </w:p>
    <w:p w14:paraId="7947B050" w14:textId="77777777" w:rsidR="007862B1" w:rsidRPr="002D0EA5" w:rsidRDefault="007862B1" w:rsidP="007862B1">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2D0EA5" w:rsidRDefault="007862B1" w:rsidP="007862B1">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2D0EA5" w:rsidDel="00A13215" w:rsidRDefault="007862B1" w:rsidP="007862B1">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2D0EA5" w:rsidRDefault="007862B1" w:rsidP="007862B1">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2D0EA5" w:rsidRDefault="007862B1" w:rsidP="007862B1">
      <w:pPr>
        <w:ind w:firstLine="567"/>
        <w:jc w:val="both"/>
        <w:rPr>
          <w:rFonts w:ascii="GHEA Grapalat" w:hAnsi="GHEA Grapalat" w:cs="GHEA Grapalat"/>
          <w:sz w:val="20"/>
          <w:szCs w:val="20"/>
          <w:lang w:val="hy-AM"/>
        </w:rPr>
      </w:pPr>
    </w:p>
    <w:p w14:paraId="4C563E11" w14:textId="77777777" w:rsidR="007862B1" w:rsidRPr="002D0EA5" w:rsidRDefault="007862B1" w:rsidP="007862B1">
      <w:pPr>
        <w:ind w:firstLine="567"/>
        <w:jc w:val="center"/>
        <w:rPr>
          <w:rFonts w:ascii="GHEA Grapalat" w:hAnsi="GHEA Grapalat" w:cs="GHEA Grapalat"/>
          <w:sz w:val="20"/>
          <w:szCs w:val="20"/>
          <w:lang w:val="hy-AM"/>
        </w:rPr>
      </w:pPr>
      <w:r w:rsidRPr="002D0EA5">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2D0EA5" w:rsidRDefault="007862B1" w:rsidP="007862B1">
      <w:pPr>
        <w:jc w:val="both"/>
        <w:rPr>
          <w:rFonts w:ascii="GHEA Grapalat" w:hAnsi="GHEA Grapalat" w:cs="GHEA Grapalat"/>
          <w:sz w:val="20"/>
          <w:szCs w:val="20"/>
          <w:u w:val="single"/>
          <w:lang w:val="hy-AM"/>
        </w:rPr>
      </w:pP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p>
    <w:p w14:paraId="175A1AB6" w14:textId="77777777" w:rsidR="007862B1" w:rsidRPr="002D0EA5" w:rsidRDefault="007862B1" w:rsidP="007862B1">
      <w:pPr>
        <w:jc w:val="both"/>
        <w:rPr>
          <w:rFonts w:ascii="GHEA Grapalat" w:hAnsi="GHEA Grapalat"/>
          <w:sz w:val="18"/>
          <w:szCs w:val="18"/>
          <w:vertAlign w:val="superscript"/>
          <w:lang w:val="hy-AM"/>
        </w:rPr>
      </w:pPr>
      <w:r w:rsidRPr="002D0EA5">
        <w:rPr>
          <w:rFonts w:ascii="GHEA Grapalat" w:hAnsi="GHEA Grapalat"/>
          <w:sz w:val="18"/>
          <w:szCs w:val="18"/>
          <w:vertAlign w:val="superscript"/>
          <w:lang w:val="hy-AM"/>
        </w:rPr>
        <w:t xml:space="preserve">                               ընկերության անվանումը</w:t>
      </w:r>
    </w:p>
    <w:p w14:paraId="76BF8584" w14:textId="77777777" w:rsidR="007862B1" w:rsidRPr="002D0EA5" w:rsidRDefault="007862B1" w:rsidP="007862B1">
      <w:pPr>
        <w:jc w:val="both"/>
        <w:rPr>
          <w:rFonts w:ascii="GHEA Grapalat" w:hAnsi="GHEA Grapalat"/>
          <w:sz w:val="18"/>
          <w:szCs w:val="18"/>
          <w:u w:val="single"/>
          <w:vertAlign w:val="superscript"/>
          <w:lang w:val="hy-AM"/>
        </w:rPr>
      </w:pPr>
      <w:r w:rsidRPr="002D0EA5">
        <w:rPr>
          <w:rFonts w:ascii="GHEA Grapalat" w:hAnsi="GHEA Grapalat"/>
          <w:sz w:val="18"/>
          <w:szCs w:val="18"/>
          <w:vertAlign w:val="superscript"/>
          <w:lang w:val="hy-AM"/>
        </w:rPr>
        <w:t xml:space="preserve"> </w:t>
      </w:r>
      <w:r w:rsidRPr="002D0EA5">
        <w:rPr>
          <w:rFonts w:ascii="GHEA Grapalat" w:hAnsi="GHEA Grapalat"/>
          <w:sz w:val="18"/>
          <w:szCs w:val="18"/>
          <w:u w:val="single"/>
          <w:vertAlign w:val="superscript"/>
          <w:lang w:val="hy-AM"/>
        </w:rPr>
        <w:tab/>
      </w:r>
      <w:r w:rsidRPr="002D0EA5">
        <w:rPr>
          <w:rFonts w:ascii="GHEA Grapalat" w:hAnsi="GHEA Grapalat"/>
          <w:sz w:val="18"/>
          <w:szCs w:val="18"/>
          <w:u w:val="single"/>
          <w:vertAlign w:val="superscript"/>
          <w:lang w:val="hy-AM"/>
        </w:rPr>
        <w:tab/>
      </w:r>
      <w:r w:rsidRPr="002D0EA5">
        <w:rPr>
          <w:rFonts w:ascii="GHEA Grapalat" w:hAnsi="GHEA Grapalat"/>
          <w:sz w:val="18"/>
          <w:szCs w:val="18"/>
          <w:u w:val="single"/>
          <w:vertAlign w:val="superscript"/>
          <w:lang w:val="hy-AM"/>
        </w:rPr>
        <w:tab/>
      </w:r>
      <w:r w:rsidRPr="002D0EA5">
        <w:rPr>
          <w:rFonts w:ascii="GHEA Grapalat" w:hAnsi="GHEA Grapalat"/>
          <w:sz w:val="18"/>
          <w:szCs w:val="18"/>
          <w:u w:val="single"/>
          <w:vertAlign w:val="superscript"/>
          <w:lang w:val="hy-AM"/>
        </w:rPr>
        <w:tab/>
      </w:r>
      <w:r w:rsidRPr="002D0EA5">
        <w:rPr>
          <w:rFonts w:ascii="GHEA Grapalat" w:hAnsi="GHEA Grapalat"/>
          <w:sz w:val="18"/>
          <w:szCs w:val="18"/>
          <w:u w:val="single"/>
          <w:vertAlign w:val="superscript"/>
          <w:lang w:val="hy-AM"/>
        </w:rPr>
        <w:tab/>
      </w:r>
    </w:p>
    <w:p w14:paraId="2C720B25" w14:textId="77777777" w:rsidR="007862B1" w:rsidRPr="002D0EA5" w:rsidRDefault="007862B1" w:rsidP="007862B1">
      <w:pPr>
        <w:jc w:val="both"/>
        <w:rPr>
          <w:rFonts w:ascii="GHEA Grapalat" w:hAnsi="GHEA Grapalat"/>
          <w:sz w:val="18"/>
          <w:szCs w:val="18"/>
          <w:vertAlign w:val="superscript"/>
          <w:lang w:val="hy-AM"/>
        </w:rPr>
      </w:pPr>
      <w:r w:rsidRPr="002D0EA5">
        <w:rPr>
          <w:rFonts w:ascii="GHEA Grapalat" w:hAnsi="GHEA Grapalat"/>
          <w:sz w:val="18"/>
          <w:szCs w:val="18"/>
          <w:vertAlign w:val="superscript"/>
          <w:lang w:val="hy-AM"/>
        </w:rPr>
        <w:t xml:space="preserve">                              ընկերության հասցեն</w:t>
      </w:r>
    </w:p>
    <w:p w14:paraId="2E225D63" w14:textId="77777777" w:rsidR="007862B1" w:rsidRPr="002D0EA5" w:rsidRDefault="007862B1" w:rsidP="007862B1">
      <w:pPr>
        <w:jc w:val="both"/>
        <w:rPr>
          <w:rFonts w:ascii="GHEA Grapalat" w:hAnsi="GHEA Grapalat"/>
          <w:sz w:val="18"/>
          <w:szCs w:val="18"/>
          <w:u w:val="single"/>
          <w:vertAlign w:val="superscript"/>
          <w:lang w:val="hy-AM"/>
        </w:rPr>
      </w:pPr>
      <w:r w:rsidRPr="002D0EA5">
        <w:rPr>
          <w:rFonts w:ascii="GHEA Grapalat" w:hAnsi="GHEA Grapalat"/>
          <w:sz w:val="18"/>
          <w:szCs w:val="18"/>
          <w:u w:val="single"/>
          <w:vertAlign w:val="superscript"/>
          <w:lang w:val="hy-AM"/>
        </w:rPr>
        <w:tab/>
      </w:r>
      <w:r w:rsidRPr="002D0EA5">
        <w:rPr>
          <w:rFonts w:ascii="GHEA Grapalat" w:hAnsi="GHEA Grapalat"/>
          <w:sz w:val="18"/>
          <w:szCs w:val="18"/>
          <w:u w:val="single"/>
          <w:vertAlign w:val="superscript"/>
          <w:lang w:val="hy-AM"/>
        </w:rPr>
        <w:tab/>
      </w:r>
      <w:r w:rsidRPr="002D0EA5">
        <w:rPr>
          <w:rFonts w:ascii="GHEA Grapalat" w:hAnsi="GHEA Grapalat"/>
          <w:sz w:val="18"/>
          <w:szCs w:val="18"/>
          <w:u w:val="single"/>
          <w:vertAlign w:val="superscript"/>
          <w:lang w:val="hy-AM"/>
        </w:rPr>
        <w:tab/>
      </w:r>
      <w:r w:rsidRPr="002D0EA5">
        <w:rPr>
          <w:rFonts w:ascii="GHEA Grapalat" w:hAnsi="GHEA Grapalat"/>
          <w:sz w:val="18"/>
          <w:szCs w:val="18"/>
          <w:u w:val="single"/>
          <w:vertAlign w:val="superscript"/>
          <w:lang w:val="hy-AM"/>
        </w:rPr>
        <w:tab/>
      </w:r>
      <w:r w:rsidRPr="002D0EA5">
        <w:rPr>
          <w:rFonts w:ascii="GHEA Grapalat" w:hAnsi="GHEA Grapalat"/>
          <w:sz w:val="18"/>
          <w:szCs w:val="18"/>
          <w:u w:val="single"/>
          <w:vertAlign w:val="superscript"/>
          <w:lang w:val="hy-AM"/>
        </w:rPr>
        <w:tab/>
      </w:r>
    </w:p>
    <w:p w14:paraId="77657BB9" w14:textId="77777777" w:rsidR="007862B1" w:rsidRPr="002D0EA5" w:rsidRDefault="007862B1" w:rsidP="007862B1">
      <w:pPr>
        <w:jc w:val="both"/>
        <w:rPr>
          <w:rFonts w:ascii="GHEA Grapalat" w:hAnsi="GHEA Grapalat"/>
          <w:sz w:val="18"/>
          <w:szCs w:val="18"/>
          <w:vertAlign w:val="superscript"/>
          <w:lang w:val="hy-AM"/>
        </w:rPr>
      </w:pPr>
      <w:r w:rsidRPr="002D0EA5">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2D0EA5" w:rsidRDefault="00544B52" w:rsidP="00544B52">
      <w:pPr>
        <w:jc w:val="both"/>
        <w:rPr>
          <w:rFonts w:ascii="GHEA Grapalat" w:hAnsi="GHEA Grapalat"/>
          <w:sz w:val="20"/>
          <w:szCs w:val="20"/>
          <w:vertAlign w:val="superscript"/>
          <w:lang w:val="hy-AM"/>
        </w:rPr>
      </w:pP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p>
    <w:p w14:paraId="731C9E6D" w14:textId="77777777" w:rsidR="00544B52" w:rsidRPr="002D0EA5" w:rsidRDefault="00544B52" w:rsidP="00544B52">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2D0EA5" w:rsidRDefault="00544B52" w:rsidP="00544B52">
      <w:pPr>
        <w:jc w:val="both"/>
        <w:rPr>
          <w:rFonts w:ascii="GHEA Grapalat" w:hAnsi="GHEA Grapalat"/>
          <w:sz w:val="20"/>
          <w:szCs w:val="20"/>
          <w:vertAlign w:val="superscript"/>
          <w:lang w:val="hy-AM"/>
        </w:rPr>
      </w:pP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p>
    <w:p w14:paraId="2F4E0A29" w14:textId="77777777" w:rsidR="00544B52" w:rsidRPr="002D0EA5" w:rsidRDefault="00544B52" w:rsidP="00544B52">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2D0EA5" w:rsidRDefault="00544B52" w:rsidP="00544B52">
      <w:pPr>
        <w:jc w:val="both"/>
        <w:rPr>
          <w:rFonts w:ascii="GHEA Grapalat" w:hAnsi="GHEA Grapalat"/>
          <w:sz w:val="20"/>
          <w:szCs w:val="20"/>
          <w:u w:val="single"/>
          <w:vertAlign w:val="superscript"/>
          <w:lang w:val="hy-AM"/>
        </w:rPr>
      </w:pP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p>
    <w:p w14:paraId="78B351C1" w14:textId="77777777" w:rsidR="00544B52" w:rsidRPr="002D0EA5" w:rsidRDefault="00544B52" w:rsidP="00544B52">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Pr="002D0EA5" w:rsidRDefault="006E35C3" w:rsidP="007862B1">
      <w:pPr>
        <w:jc w:val="both"/>
        <w:rPr>
          <w:rFonts w:ascii="GHEA Grapalat" w:hAnsi="GHEA Grapalat"/>
          <w:sz w:val="18"/>
          <w:szCs w:val="18"/>
          <w:u w:val="single"/>
          <w:vertAlign w:val="superscript"/>
          <w:lang w:val="hy-AM"/>
        </w:rPr>
      </w:pPr>
    </w:p>
    <w:p w14:paraId="45A35040" w14:textId="77777777" w:rsidR="00334B2F" w:rsidRPr="002D0EA5" w:rsidRDefault="00334B2F" w:rsidP="00334B2F">
      <w:pPr>
        <w:jc w:val="both"/>
        <w:rPr>
          <w:rFonts w:ascii="GHEA Grapalat" w:hAnsi="GHEA Grapalat"/>
          <w:sz w:val="20"/>
          <w:szCs w:val="20"/>
          <w:lang w:val="hy-AM"/>
        </w:rPr>
      </w:pPr>
      <w:r w:rsidRPr="002D0EA5">
        <w:rPr>
          <w:rFonts w:ascii="GHEA Grapalat" w:hAnsi="GHEA Grapalat"/>
          <w:sz w:val="20"/>
          <w:szCs w:val="20"/>
          <w:lang w:val="hy-AM"/>
        </w:rPr>
        <w:t>Կ.Տ</w:t>
      </w:r>
    </w:p>
    <w:p w14:paraId="254A74BA" w14:textId="77777777" w:rsidR="00334B2F" w:rsidRPr="002D0EA5" w:rsidRDefault="00334B2F" w:rsidP="00334B2F">
      <w:pPr>
        <w:jc w:val="both"/>
        <w:rPr>
          <w:rFonts w:ascii="GHEA Grapalat" w:hAnsi="GHEA Grapalat"/>
          <w:sz w:val="20"/>
          <w:szCs w:val="20"/>
          <w:lang w:val="hy-AM"/>
        </w:rPr>
      </w:pPr>
    </w:p>
    <w:p w14:paraId="346CD65E" w14:textId="77777777" w:rsidR="00334B2F" w:rsidRPr="002D0EA5" w:rsidRDefault="00334B2F" w:rsidP="00334B2F">
      <w:pPr>
        <w:jc w:val="both"/>
        <w:rPr>
          <w:rFonts w:ascii="GHEA Grapalat" w:hAnsi="GHEA Grapalat"/>
          <w:sz w:val="20"/>
          <w:szCs w:val="20"/>
          <w:lang w:val="hy-AM"/>
        </w:rPr>
      </w:pPr>
      <w:r w:rsidRPr="002D0EA5">
        <w:rPr>
          <w:rFonts w:ascii="GHEA Grapalat" w:hAnsi="GHEA Grapalat"/>
          <w:sz w:val="20"/>
          <w:szCs w:val="20"/>
          <w:lang w:val="hy-AM"/>
        </w:rPr>
        <w:t>Օր/ամիս/տարի</w:t>
      </w:r>
    </w:p>
    <w:p w14:paraId="4E68A2F9" w14:textId="77777777" w:rsidR="006E35C3" w:rsidRPr="002D0EA5" w:rsidRDefault="006E35C3" w:rsidP="007862B1">
      <w:pPr>
        <w:jc w:val="both"/>
        <w:rPr>
          <w:rFonts w:ascii="GHEA Grapalat" w:hAnsi="GHEA Grapalat"/>
          <w:sz w:val="18"/>
          <w:szCs w:val="18"/>
          <w:vertAlign w:val="superscript"/>
          <w:lang w:val="hy-AM"/>
        </w:rPr>
      </w:pPr>
    </w:p>
    <w:p w14:paraId="1F410798" w14:textId="77777777" w:rsidR="007862B1" w:rsidRPr="002D0EA5" w:rsidRDefault="007862B1" w:rsidP="007862B1">
      <w:pPr>
        <w:jc w:val="both"/>
        <w:rPr>
          <w:rFonts w:ascii="GHEA Grapalat" w:hAnsi="GHEA Grapalat" w:cs="GHEA Grapalat"/>
          <w:i/>
          <w:sz w:val="18"/>
          <w:szCs w:val="18"/>
          <w:lang w:val="hy-AM"/>
        </w:rPr>
      </w:pPr>
    </w:p>
    <w:p w14:paraId="1CCD2398" w14:textId="77777777" w:rsidR="006E35C3" w:rsidRPr="002D0EA5"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2D0EA5">
        <w:rPr>
          <w:rFonts w:ascii="GHEA Grapalat" w:hAnsi="GHEA Grapalat" w:cs="Sylfaen"/>
          <w:i/>
          <w:sz w:val="16"/>
          <w:szCs w:val="16"/>
          <w:lang w:val="hy-AM"/>
        </w:rPr>
        <w:t xml:space="preserve">* </w:t>
      </w:r>
      <w:r w:rsidRPr="002D0EA5">
        <w:rPr>
          <w:rFonts w:ascii="GHEA Grapalat" w:hAnsi="GHEA Grapalat"/>
          <w:i/>
          <w:sz w:val="16"/>
          <w:szCs w:val="16"/>
          <w:lang w:val="hy-AM"/>
        </w:rPr>
        <w:t>լրացվում է հանձնաժողովի քարտուղարի կողմից` մինչև հրավերը տեղեկագրում հրապարակելը:</w:t>
      </w:r>
    </w:p>
    <w:p w14:paraId="04DB3BBD" w14:textId="77777777" w:rsidR="00595213" w:rsidRPr="002D0EA5" w:rsidRDefault="007862B1" w:rsidP="00091EBC">
      <w:pPr>
        <w:pStyle w:val="BodyTextIndent3"/>
        <w:spacing w:line="240" w:lineRule="auto"/>
        <w:jc w:val="right"/>
        <w:rPr>
          <w:rFonts w:ascii="GHEA Grapalat" w:hAnsi="GHEA Grapalat"/>
          <w:b/>
          <w:lang w:val="hy-AM"/>
        </w:rPr>
      </w:pPr>
      <w:r w:rsidRPr="002D0EA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D0EA5" w:rsidRPr="002D0EA5" w14:paraId="34F03F40"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F7A01" w14:textId="77777777" w:rsidR="00595213" w:rsidRPr="002D0EA5" w:rsidRDefault="00595213" w:rsidP="00CB0ADE">
            <w:pPr>
              <w:rPr>
                <w:rFonts w:ascii="GHEA Grapalat" w:hAnsi="GHEA Grapalat" w:cs="Sylfaen"/>
                <w:b/>
                <w:bCs/>
                <w:sz w:val="20"/>
                <w:szCs w:val="20"/>
                <w:lang w:val="hy-AM"/>
              </w:rPr>
            </w:pPr>
            <w:r w:rsidRPr="002D0EA5">
              <w:rPr>
                <w:rFonts w:ascii="GHEA Grapalat" w:hAnsi="GHEA Grapalat" w:cs="Sylfaen"/>
                <w:sz w:val="20"/>
                <w:szCs w:val="20"/>
              </w:rPr>
              <w:lastRenderedPageBreak/>
              <w:t xml:space="preserve">1.                                                              </w:t>
            </w:r>
            <w:r w:rsidRPr="002D0EA5">
              <w:rPr>
                <w:rFonts w:ascii="GHEA Grapalat" w:hAnsi="GHEA Grapalat" w:cs="Sylfaen"/>
                <w:b/>
                <w:bCs/>
                <w:sz w:val="20"/>
                <w:szCs w:val="20"/>
              </w:rPr>
              <w:t>ՎՃԱՐՄԱՆ</w:t>
            </w:r>
            <w:r w:rsidRPr="002D0EA5">
              <w:rPr>
                <w:rFonts w:ascii="GHEA Grapalat" w:hAnsi="GHEA Grapalat" w:cs="Arial"/>
                <w:b/>
                <w:bCs/>
                <w:sz w:val="20"/>
                <w:szCs w:val="20"/>
              </w:rPr>
              <w:t xml:space="preserve"> </w:t>
            </w:r>
            <w:r w:rsidRPr="002D0EA5">
              <w:rPr>
                <w:rFonts w:ascii="GHEA Grapalat" w:hAnsi="GHEA Grapalat" w:cs="Sylfaen"/>
                <w:b/>
                <w:bCs/>
                <w:sz w:val="20"/>
                <w:szCs w:val="20"/>
              </w:rPr>
              <w:t xml:space="preserve">ՊԱՀԱՆՋԱԳԻՐ* </w:t>
            </w:r>
          </w:p>
          <w:p w14:paraId="404868FB" w14:textId="77777777" w:rsidR="00595213" w:rsidRPr="002D0EA5" w:rsidRDefault="00595213" w:rsidP="00CB0ADE">
            <w:pPr>
              <w:jc w:val="center"/>
              <w:rPr>
                <w:rFonts w:ascii="GHEA Grapalat" w:hAnsi="GHEA Grapalat" w:cs="Arial"/>
                <w:bCs/>
                <w:i/>
                <w:sz w:val="20"/>
                <w:szCs w:val="20"/>
              </w:rPr>
            </w:pPr>
          </w:p>
        </w:tc>
      </w:tr>
      <w:tr w:rsidR="002D0EA5" w:rsidRPr="002D0EA5" w14:paraId="334AB442"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2D0EA5" w:rsidRDefault="00595213" w:rsidP="00CB0ADE">
            <w:pPr>
              <w:rPr>
                <w:rFonts w:ascii="GHEA Grapalat" w:hAnsi="GHEA Grapalat" w:cs="Sylfaen"/>
                <w:sz w:val="20"/>
                <w:szCs w:val="20"/>
                <w:lang w:val="hy-AM"/>
              </w:rPr>
            </w:pPr>
            <w:r w:rsidRPr="002D0EA5">
              <w:rPr>
                <w:rFonts w:ascii="GHEA Grapalat" w:hAnsi="GHEA Grapalat" w:cs="Sylfaen"/>
                <w:sz w:val="20"/>
                <w:szCs w:val="20"/>
                <w:lang w:val="hy-AM"/>
              </w:rPr>
              <w:t>2</w:t>
            </w:r>
            <w:r w:rsidRPr="002D0EA5">
              <w:rPr>
                <w:rFonts w:ascii="GHEA Grapalat" w:hAnsi="GHEA Grapalat" w:cs="Sylfaen"/>
                <w:sz w:val="20"/>
                <w:szCs w:val="20"/>
              </w:rPr>
              <w:t>.</w:t>
            </w:r>
            <w:r w:rsidRPr="002D0EA5">
              <w:rPr>
                <w:rFonts w:ascii="GHEA Grapalat" w:hAnsi="GHEA Grapalat" w:cs="Sylfaen"/>
                <w:sz w:val="20"/>
                <w:szCs w:val="20"/>
                <w:lang w:val="hy-AM"/>
              </w:rPr>
              <w:t xml:space="preserve"> Թիվ </w:t>
            </w:r>
          </w:p>
        </w:tc>
      </w:tr>
      <w:tr w:rsidR="002D0EA5" w:rsidRPr="002D0EA5" w14:paraId="0975B2B5"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lang w:val="hy-AM"/>
              </w:rPr>
              <w:t>3</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Ներկայացման</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ամսաթիվը</w:t>
            </w:r>
            <w:proofErr w:type="spellEnd"/>
            <w:r w:rsidRPr="002D0EA5">
              <w:rPr>
                <w:rFonts w:ascii="GHEA Grapalat" w:hAnsi="GHEA Grapalat" w:cs="Arial"/>
                <w:sz w:val="20"/>
                <w:szCs w:val="20"/>
              </w:rPr>
              <w:t xml:space="preserve">` </w:t>
            </w:r>
            <w:r w:rsidRPr="002D0EA5">
              <w:rPr>
                <w:rFonts w:ascii="GHEA Grapalat" w:hAnsi="GHEA Grapalat" w:cs="Tahoma"/>
                <w:sz w:val="20"/>
                <w:szCs w:val="20"/>
              </w:rPr>
              <w:t xml:space="preserve">"___" </w:t>
            </w:r>
            <w:r w:rsidRPr="002D0EA5">
              <w:rPr>
                <w:rFonts w:ascii="GHEA Grapalat" w:hAnsi="GHEA Grapalat" w:cs="Sylfaen"/>
                <w:sz w:val="20"/>
                <w:szCs w:val="20"/>
              </w:rPr>
              <w:t xml:space="preserve">___ </w:t>
            </w:r>
            <w:r w:rsidRPr="002D0EA5">
              <w:rPr>
                <w:rFonts w:ascii="GHEA Grapalat" w:hAnsi="GHEA Grapalat" w:cs="Tahoma"/>
                <w:sz w:val="20"/>
                <w:szCs w:val="20"/>
              </w:rPr>
              <w:t>20___</w:t>
            </w:r>
            <w:r w:rsidRPr="002D0EA5">
              <w:rPr>
                <w:rFonts w:ascii="GHEA Grapalat" w:hAnsi="GHEA Grapalat" w:cs="Sylfaen"/>
                <w:sz w:val="20"/>
                <w:szCs w:val="20"/>
              </w:rPr>
              <w:t>թ.</w:t>
            </w:r>
          </w:p>
        </w:tc>
      </w:tr>
      <w:tr w:rsidR="002D0EA5" w:rsidRPr="002D0EA5" w14:paraId="01DA504D"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2D0EA5" w:rsidRDefault="00595213" w:rsidP="00CB0ADE">
            <w:pPr>
              <w:rPr>
                <w:rFonts w:ascii="GHEA Grapalat" w:hAnsi="GHEA Grapalat" w:cs="Arial"/>
                <w:sz w:val="20"/>
                <w:szCs w:val="20"/>
              </w:rPr>
            </w:pPr>
            <w:r w:rsidRPr="002D0EA5">
              <w:rPr>
                <w:rFonts w:ascii="GHEA Grapalat" w:hAnsi="GHEA Grapalat" w:cs="Sylfaen"/>
                <w:sz w:val="20"/>
                <w:szCs w:val="20"/>
                <w:lang w:val="hy-AM"/>
              </w:rPr>
              <w:t>4</w:t>
            </w:r>
            <w:r w:rsidRPr="002D0EA5">
              <w:rPr>
                <w:rFonts w:ascii="GHEA Grapalat" w:hAnsi="GHEA Grapalat" w:cs="Sylfaen"/>
                <w:sz w:val="20"/>
                <w:szCs w:val="20"/>
              </w:rPr>
              <w:t xml:space="preserve">. </w:t>
            </w:r>
            <w:r w:rsidRPr="002D0EA5">
              <w:rPr>
                <w:rFonts w:ascii="GHEA Grapalat" w:hAnsi="GHEA Grapalat" w:cs="Sylfaen"/>
                <w:sz w:val="20"/>
                <w:szCs w:val="20"/>
                <w:lang w:val="hy-AM"/>
              </w:rPr>
              <w:t>Վճարողի անվանումը</w:t>
            </w:r>
            <w:r w:rsidRPr="002D0EA5">
              <w:rPr>
                <w:rFonts w:ascii="GHEA Grapalat" w:hAnsi="GHEA Grapalat" w:cs="Sylfaen"/>
                <w:sz w:val="20"/>
                <w:szCs w:val="20"/>
              </w:rPr>
              <w:t>,</w:t>
            </w:r>
            <w:r w:rsidRPr="002D0EA5">
              <w:rPr>
                <w:rFonts w:ascii="GHEA Grapalat" w:hAnsi="GHEA Grapalat" w:cs="Sylfaen"/>
                <w:sz w:val="20"/>
                <w:szCs w:val="20"/>
                <w:lang w:val="hy-AM"/>
              </w:rPr>
              <w:t xml:space="preserve"> կամ անուն ազգանուն </w:t>
            </w:r>
            <w:r w:rsidRPr="002D0EA5">
              <w:rPr>
                <w:rFonts w:ascii="GHEA Grapalat" w:hAnsi="GHEA Grapalat" w:cs="Sylfaen"/>
                <w:sz w:val="20"/>
                <w:szCs w:val="20"/>
              </w:rPr>
              <w:t>(</w:t>
            </w:r>
            <w:proofErr w:type="spellStart"/>
            <w:r w:rsidRPr="002D0EA5">
              <w:rPr>
                <w:rFonts w:ascii="GHEA Grapalat" w:hAnsi="GHEA Grapalat" w:cs="Sylfaen"/>
                <w:sz w:val="20"/>
                <w:szCs w:val="20"/>
              </w:rPr>
              <w:t>Ընկերություն</w:t>
            </w:r>
            <w:proofErr w:type="spellEnd"/>
            <w:r w:rsidRPr="002D0EA5">
              <w:rPr>
                <w:rFonts w:ascii="GHEA Grapalat" w:hAnsi="GHEA Grapalat" w:cs="Sylfaen"/>
                <w:sz w:val="20"/>
                <w:szCs w:val="20"/>
              </w:rPr>
              <w:t xml:space="preserve"> </w:t>
            </w:r>
            <w:r w:rsidRPr="002D0EA5">
              <w:rPr>
                <w:rFonts w:ascii="GHEA Grapalat" w:hAnsi="GHEA Grapalat" w:cs="Arial"/>
                <w:sz w:val="20"/>
                <w:szCs w:val="20"/>
              </w:rPr>
              <w:t>`</w:t>
            </w:r>
          </w:p>
        </w:tc>
      </w:tr>
      <w:tr w:rsidR="002D0EA5" w:rsidRPr="002D0EA5" w14:paraId="5A7C2898"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2D0EA5" w:rsidRDefault="00595213" w:rsidP="00CB0ADE">
            <w:pPr>
              <w:rPr>
                <w:rFonts w:ascii="GHEA Grapalat" w:hAnsi="GHEA Grapalat" w:cs="Arial"/>
                <w:sz w:val="20"/>
                <w:szCs w:val="20"/>
              </w:rPr>
            </w:pPr>
            <w:r w:rsidRPr="002D0EA5">
              <w:rPr>
                <w:rFonts w:ascii="GHEA Grapalat" w:hAnsi="GHEA Grapalat" w:cs="Sylfaen"/>
                <w:sz w:val="20"/>
                <w:szCs w:val="20"/>
                <w:lang w:val="hy-AM"/>
              </w:rPr>
              <w:t>5</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Վճարողի</w:t>
            </w:r>
            <w:proofErr w:type="spellEnd"/>
            <w:r w:rsidRPr="002D0EA5">
              <w:rPr>
                <w:rFonts w:ascii="GHEA Grapalat" w:hAnsi="GHEA Grapalat" w:cs="Sylfaen"/>
                <w:sz w:val="20"/>
                <w:szCs w:val="20"/>
                <w:lang w:val="hy-AM"/>
              </w:rPr>
              <w:t xml:space="preserve">ն սպասարկող Ֆինանսական կազմակերպություն </w:t>
            </w:r>
            <w:proofErr w:type="gramStart"/>
            <w:r w:rsidRPr="002D0EA5">
              <w:rPr>
                <w:rFonts w:ascii="GHEA Grapalat" w:hAnsi="GHEA Grapalat" w:cs="Sylfaen"/>
                <w:sz w:val="20"/>
                <w:szCs w:val="20"/>
              </w:rPr>
              <w:t>(</w:t>
            </w:r>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բանկ</w:t>
            </w:r>
            <w:proofErr w:type="spellEnd"/>
            <w:proofErr w:type="gramEnd"/>
            <w:r w:rsidRPr="002D0EA5">
              <w:rPr>
                <w:rFonts w:ascii="GHEA Grapalat" w:hAnsi="GHEA Grapalat" w:cs="Sylfaen"/>
                <w:sz w:val="20"/>
                <w:szCs w:val="20"/>
              </w:rPr>
              <w:t>)</w:t>
            </w:r>
            <w:r w:rsidRPr="002D0EA5">
              <w:rPr>
                <w:rFonts w:ascii="GHEA Grapalat" w:hAnsi="GHEA Grapalat" w:cs="Arial"/>
                <w:sz w:val="20"/>
                <w:szCs w:val="20"/>
              </w:rPr>
              <w:t>`</w:t>
            </w:r>
          </w:p>
        </w:tc>
      </w:tr>
      <w:tr w:rsidR="002D0EA5" w:rsidRPr="002D0EA5" w14:paraId="4D9C599D"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2D0EA5" w:rsidRDefault="00595213" w:rsidP="00CB0ADE">
            <w:pPr>
              <w:rPr>
                <w:rFonts w:ascii="GHEA Grapalat" w:hAnsi="GHEA Grapalat" w:cs="Arial"/>
                <w:sz w:val="20"/>
                <w:szCs w:val="20"/>
              </w:rPr>
            </w:pPr>
            <w:r w:rsidRPr="002D0EA5">
              <w:rPr>
                <w:rFonts w:ascii="GHEA Grapalat" w:hAnsi="GHEA Grapalat" w:cs="Sylfaen"/>
                <w:sz w:val="20"/>
                <w:szCs w:val="20"/>
                <w:lang w:val="hy-AM"/>
              </w:rPr>
              <w:t>6</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Վճարողի</w:t>
            </w:r>
            <w:proofErr w:type="spellEnd"/>
            <w:r w:rsidRPr="002D0EA5">
              <w:rPr>
                <w:rFonts w:ascii="GHEA Grapalat" w:hAnsi="GHEA Grapalat" w:cs="Sylfaen"/>
                <w:sz w:val="20"/>
                <w:szCs w:val="20"/>
                <w:lang w:val="hy-AM"/>
              </w:rPr>
              <w:t xml:space="preserve"> </w:t>
            </w:r>
            <w:proofErr w:type="spellStart"/>
            <w:r w:rsidRPr="002D0EA5">
              <w:rPr>
                <w:rFonts w:ascii="GHEA Grapalat" w:hAnsi="GHEA Grapalat" w:cs="Sylfaen"/>
                <w:sz w:val="20"/>
                <w:szCs w:val="20"/>
              </w:rPr>
              <w:t>հաշվի</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համարը</w:t>
            </w:r>
            <w:proofErr w:type="spellEnd"/>
            <w:r w:rsidRPr="002D0EA5">
              <w:rPr>
                <w:rFonts w:ascii="GHEA Grapalat" w:hAnsi="GHEA Grapalat" w:cs="Arial"/>
                <w:sz w:val="20"/>
                <w:szCs w:val="20"/>
              </w:rPr>
              <w:t>`</w:t>
            </w:r>
          </w:p>
        </w:tc>
      </w:tr>
      <w:tr w:rsidR="002D0EA5" w:rsidRPr="002D0EA5" w14:paraId="21784B6C"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2D0EA5" w:rsidRDefault="00595213" w:rsidP="00CB0ADE">
            <w:pPr>
              <w:rPr>
                <w:rFonts w:ascii="GHEA Grapalat" w:hAnsi="GHEA Grapalat" w:cs="Arial"/>
                <w:sz w:val="20"/>
                <w:szCs w:val="20"/>
              </w:rPr>
            </w:pPr>
            <w:r w:rsidRPr="002D0EA5">
              <w:rPr>
                <w:rFonts w:ascii="GHEA Grapalat" w:hAnsi="GHEA Grapalat" w:cs="Sylfaen"/>
                <w:sz w:val="20"/>
                <w:szCs w:val="20"/>
                <w:lang w:val="hy-AM"/>
              </w:rPr>
              <w:t>7</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Վճարողի</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ՀՎՀՀ</w:t>
            </w:r>
            <w:r w:rsidRPr="002D0EA5">
              <w:rPr>
                <w:rFonts w:ascii="GHEA Grapalat" w:hAnsi="GHEA Grapalat" w:cs="Arial"/>
                <w:sz w:val="20"/>
                <w:szCs w:val="20"/>
              </w:rPr>
              <w:t>`</w:t>
            </w:r>
          </w:p>
        </w:tc>
      </w:tr>
      <w:tr w:rsidR="002D0EA5" w:rsidRPr="002D0EA5" w14:paraId="4AA8046C"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2D0EA5" w:rsidRDefault="00595213" w:rsidP="00CB0ADE">
            <w:pPr>
              <w:rPr>
                <w:rFonts w:ascii="GHEA Grapalat" w:hAnsi="GHEA Grapalat" w:cs="Arial"/>
                <w:sz w:val="20"/>
                <w:szCs w:val="20"/>
              </w:rPr>
            </w:pPr>
            <w:r w:rsidRPr="002D0EA5">
              <w:rPr>
                <w:rFonts w:ascii="GHEA Grapalat" w:hAnsi="GHEA Grapalat" w:cs="Sylfaen"/>
                <w:sz w:val="20"/>
                <w:szCs w:val="20"/>
                <w:lang w:val="hy-AM"/>
              </w:rPr>
              <w:t>8</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Վճարողի</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ՀԾՀ</w:t>
            </w:r>
            <w:r w:rsidRPr="002D0EA5">
              <w:rPr>
                <w:rFonts w:ascii="GHEA Grapalat" w:hAnsi="GHEA Grapalat" w:cs="Arial"/>
                <w:sz w:val="20"/>
                <w:szCs w:val="20"/>
              </w:rPr>
              <w:t>`</w:t>
            </w:r>
          </w:p>
        </w:tc>
      </w:tr>
      <w:tr w:rsidR="002D0EA5" w:rsidRPr="002D0EA5" w14:paraId="66AEEC25"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66B0092E" w:rsidR="00E04E2D" w:rsidRPr="002D0EA5" w:rsidRDefault="00E04E2D" w:rsidP="00E04E2D">
            <w:pPr>
              <w:rPr>
                <w:rFonts w:ascii="GHEA Grapalat" w:hAnsi="GHEA Grapalat" w:cs="Arial"/>
                <w:sz w:val="20"/>
                <w:szCs w:val="20"/>
              </w:rPr>
            </w:pPr>
            <w:r w:rsidRPr="002D0EA5">
              <w:rPr>
                <w:rFonts w:ascii="GHEA Grapalat" w:hAnsi="GHEA Grapalat" w:cs="Sylfaen"/>
                <w:sz w:val="20"/>
                <w:szCs w:val="20"/>
                <w:lang w:val="hy-AM"/>
              </w:rPr>
              <w:t>9</w:t>
            </w:r>
            <w:r w:rsidRPr="002D0EA5">
              <w:rPr>
                <w:rFonts w:ascii="GHEA Grapalat" w:hAnsi="GHEA Grapalat" w:cs="Sylfaen"/>
                <w:sz w:val="20"/>
                <w:szCs w:val="20"/>
              </w:rPr>
              <w:t xml:space="preserve">. </w:t>
            </w:r>
            <w:proofErr w:type="spellStart"/>
            <w:proofErr w:type="gramStart"/>
            <w:r w:rsidRPr="002D0EA5">
              <w:rPr>
                <w:rFonts w:ascii="GHEA Grapalat" w:hAnsi="GHEA Grapalat" w:cs="Sylfaen"/>
                <w:sz w:val="20"/>
                <w:szCs w:val="20"/>
              </w:rPr>
              <w:t>Շահառու</w:t>
            </w:r>
            <w:proofErr w:type="spellEnd"/>
            <w:r w:rsidRPr="002D0EA5">
              <w:rPr>
                <w:rFonts w:ascii="GHEA Grapalat" w:hAnsi="GHEA Grapalat" w:cs="Sylfaen"/>
                <w:sz w:val="20"/>
                <w:szCs w:val="20"/>
                <w:lang w:val="hy-AM"/>
              </w:rPr>
              <w:t>ի  անվանումը</w:t>
            </w:r>
            <w:proofErr w:type="gramEnd"/>
            <w:r w:rsidRPr="002D0EA5">
              <w:rPr>
                <w:rFonts w:ascii="GHEA Grapalat" w:hAnsi="GHEA Grapalat" w:cs="Sylfaen"/>
                <w:sz w:val="20"/>
                <w:szCs w:val="20"/>
              </w:rPr>
              <w:t>,</w:t>
            </w:r>
            <w:r w:rsidRPr="002D0EA5">
              <w:rPr>
                <w:rFonts w:ascii="GHEA Grapalat" w:hAnsi="GHEA Grapalat" w:cs="Sylfaen"/>
                <w:sz w:val="20"/>
                <w:szCs w:val="20"/>
                <w:lang w:val="hy-AM"/>
              </w:rPr>
              <w:t xml:space="preserve"> կամ անուն ազգանուն</w:t>
            </w:r>
            <w:r w:rsidRPr="002D0EA5">
              <w:rPr>
                <w:rFonts w:ascii="GHEA Grapalat" w:hAnsi="GHEA Grapalat" w:cs="Arial"/>
                <w:sz w:val="20"/>
                <w:szCs w:val="20"/>
              </w:rPr>
              <w:t>`</w:t>
            </w:r>
            <w:r w:rsidRPr="002D0EA5">
              <w:rPr>
                <w:rFonts w:ascii="GHEA Grapalat" w:hAnsi="GHEA Grapalat" w:cs="Arial"/>
                <w:sz w:val="20"/>
                <w:szCs w:val="20"/>
                <w:lang w:val="hy-AM"/>
              </w:rPr>
              <w:t xml:space="preserve"> </w:t>
            </w:r>
            <w:r w:rsidRPr="002D0EA5">
              <w:rPr>
                <w:rFonts w:ascii="GHEA Grapalat" w:hAnsi="GHEA Grapalat" w:cs="Arial"/>
                <w:b/>
                <w:sz w:val="20"/>
                <w:szCs w:val="20"/>
                <w:lang w:val="hy-AM"/>
              </w:rPr>
              <w:t xml:space="preserve"> Երևանի քաղաքապետարան</w:t>
            </w:r>
          </w:p>
        </w:tc>
      </w:tr>
      <w:tr w:rsidR="002D0EA5" w:rsidRPr="002D0EA5" w14:paraId="05A1FE73"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2E01E286" w:rsidR="00E04E2D" w:rsidRPr="002D0EA5" w:rsidRDefault="00E04E2D" w:rsidP="00E04E2D">
            <w:pPr>
              <w:rPr>
                <w:rFonts w:ascii="GHEA Grapalat" w:hAnsi="GHEA Grapalat" w:cs="Sylfaen"/>
                <w:sz w:val="20"/>
                <w:szCs w:val="20"/>
                <w:lang w:val="ru-RU"/>
              </w:rPr>
            </w:pPr>
            <w:r w:rsidRPr="002D0EA5">
              <w:rPr>
                <w:rFonts w:ascii="GHEA Grapalat" w:hAnsi="GHEA Grapalat" w:cs="Sylfaen"/>
                <w:sz w:val="20"/>
                <w:szCs w:val="20"/>
                <w:lang w:val="ru-RU"/>
              </w:rPr>
              <w:t xml:space="preserve">10. </w:t>
            </w:r>
            <w:r w:rsidRPr="002D0EA5">
              <w:rPr>
                <w:rFonts w:ascii="GHEA Grapalat" w:hAnsi="GHEA Grapalat" w:cs="Sylfaen"/>
                <w:sz w:val="20"/>
                <w:szCs w:val="20"/>
              </w:rPr>
              <w:t xml:space="preserve"> </w:t>
            </w:r>
            <w:proofErr w:type="spellStart"/>
            <w:proofErr w:type="gramStart"/>
            <w:r w:rsidRPr="002D0EA5">
              <w:rPr>
                <w:rFonts w:ascii="GHEA Grapalat" w:hAnsi="GHEA Grapalat" w:cs="Sylfaen"/>
                <w:sz w:val="20"/>
                <w:szCs w:val="20"/>
              </w:rPr>
              <w:t>Շահառուի</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 xml:space="preserve"> ՀԾՀ</w:t>
            </w:r>
            <w:proofErr w:type="gramEnd"/>
            <w:r w:rsidRPr="002D0EA5">
              <w:rPr>
                <w:rFonts w:ascii="GHEA Grapalat" w:hAnsi="GHEA Grapalat" w:cs="Sylfaen"/>
                <w:sz w:val="20"/>
                <w:szCs w:val="20"/>
                <w:lang w:val="ru-RU"/>
              </w:rPr>
              <w:t xml:space="preserve"> (</w:t>
            </w:r>
            <w:r w:rsidRPr="002D0EA5">
              <w:rPr>
                <w:rFonts w:ascii="GHEA Grapalat" w:hAnsi="GHEA Grapalat" w:cs="Sylfaen"/>
                <w:sz w:val="20"/>
                <w:szCs w:val="20"/>
                <w:lang w:val="hy-AM"/>
              </w:rPr>
              <w:t>չի լրացվում</w:t>
            </w:r>
            <w:r w:rsidRPr="002D0EA5">
              <w:rPr>
                <w:rFonts w:ascii="GHEA Grapalat" w:hAnsi="GHEA Grapalat" w:cs="Sylfaen"/>
                <w:sz w:val="20"/>
                <w:szCs w:val="20"/>
                <w:lang w:val="ru-RU"/>
              </w:rPr>
              <w:t>)</w:t>
            </w:r>
          </w:p>
        </w:tc>
      </w:tr>
      <w:tr w:rsidR="002D0EA5" w:rsidRPr="002D0EA5" w14:paraId="6D940B5E"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B381A" w14:textId="79F950E9" w:rsidR="00E04E2D" w:rsidRPr="002D0EA5" w:rsidRDefault="00E04E2D" w:rsidP="00E04E2D">
            <w:pPr>
              <w:rPr>
                <w:rFonts w:ascii="GHEA Grapalat" w:hAnsi="GHEA Grapalat" w:cs="Arial"/>
                <w:sz w:val="20"/>
                <w:szCs w:val="20"/>
              </w:rPr>
            </w:pPr>
            <w:r w:rsidRPr="002D0EA5">
              <w:rPr>
                <w:rFonts w:ascii="GHEA Grapalat" w:hAnsi="GHEA Grapalat" w:cs="Sylfaen"/>
                <w:sz w:val="20"/>
                <w:szCs w:val="20"/>
                <w:lang w:val="hy-AM"/>
              </w:rPr>
              <w:t>11</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Շահառուի</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ՀՎՀՀ</w:t>
            </w:r>
            <w:r w:rsidRPr="002D0EA5">
              <w:rPr>
                <w:rFonts w:ascii="GHEA Grapalat" w:hAnsi="GHEA Grapalat" w:cs="Arial"/>
                <w:sz w:val="20"/>
                <w:szCs w:val="20"/>
              </w:rPr>
              <w:t>`</w:t>
            </w:r>
            <w:r w:rsidRPr="002D0EA5">
              <w:rPr>
                <w:rFonts w:ascii="GHEA Grapalat" w:hAnsi="GHEA Grapalat" w:cs="Arial"/>
                <w:sz w:val="20"/>
                <w:szCs w:val="20"/>
                <w:lang w:val="hy-AM"/>
              </w:rPr>
              <w:t xml:space="preserve"> </w:t>
            </w:r>
            <w:r w:rsidRPr="002D0EA5">
              <w:rPr>
                <w:rFonts w:ascii="GHEA Grapalat" w:hAnsi="GHEA Grapalat"/>
                <w:b/>
                <w:sz w:val="20"/>
                <w:szCs w:val="20"/>
                <w:lang w:val="hy-AM"/>
              </w:rPr>
              <w:t>02593108</w:t>
            </w:r>
          </w:p>
        </w:tc>
      </w:tr>
      <w:tr w:rsidR="002D0EA5" w:rsidRPr="002D0EA5" w14:paraId="0306F5A7"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19AEB036" w:rsidR="00E04E2D" w:rsidRPr="002D0EA5" w:rsidRDefault="00E04E2D" w:rsidP="00E04E2D">
            <w:pPr>
              <w:rPr>
                <w:rFonts w:ascii="GHEA Grapalat" w:hAnsi="GHEA Grapalat" w:cs="Arial"/>
                <w:sz w:val="20"/>
                <w:szCs w:val="20"/>
              </w:rPr>
            </w:pPr>
            <w:r w:rsidRPr="002D0EA5">
              <w:rPr>
                <w:rFonts w:ascii="GHEA Grapalat" w:hAnsi="GHEA Grapalat" w:cs="Sylfaen"/>
                <w:sz w:val="20"/>
                <w:szCs w:val="20"/>
              </w:rPr>
              <w:t>1</w:t>
            </w:r>
            <w:r w:rsidRPr="002D0EA5">
              <w:rPr>
                <w:rFonts w:ascii="GHEA Grapalat" w:hAnsi="GHEA Grapalat" w:cs="Sylfaen"/>
                <w:sz w:val="20"/>
                <w:szCs w:val="20"/>
                <w:lang w:val="hy-AM"/>
              </w:rPr>
              <w:t>2</w:t>
            </w:r>
            <w:r w:rsidRPr="002D0EA5">
              <w:rPr>
                <w:rFonts w:ascii="GHEA Grapalat" w:hAnsi="GHEA Grapalat" w:cs="Sylfaen"/>
                <w:sz w:val="20"/>
                <w:szCs w:val="20"/>
              </w:rPr>
              <w:t>.</w:t>
            </w:r>
            <w:proofErr w:type="spellStart"/>
            <w:proofErr w:type="gramStart"/>
            <w:r w:rsidRPr="002D0EA5">
              <w:rPr>
                <w:rFonts w:ascii="GHEA Grapalat" w:hAnsi="GHEA Grapalat" w:cs="Sylfaen"/>
                <w:sz w:val="20"/>
                <w:szCs w:val="20"/>
              </w:rPr>
              <w:t>Շահառուի</w:t>
            </w:r>
            <w:proofErr w:type="spellEnd"/>
            <w:r w:rsidRPr="002D0EA5">
              <w:rPr>
                <w:rFonts w:ascii="GHEA Grapalat" w:hAnsi="GHEA Grapalat" w:cs="Sylfaen"/>
                <w:sz w:val="20"/>
                <w:szCs w:val="20"/>
                <w:lang w:val="hy-AM"/>
              </w:rPr>
              <w:t>ն</w:t>
            </w:r>
            <w:r w:rsidRPr="002D0EA5">
              <w:rPr>
                <w:rFonts w:ascii="GHEA Grapalat" w:hAnsi="GHEA Grapalat" w:cs="Arial"/>
                <w:sz w:val="20"/>
                <w:szCs w:val="20"/>
              </w:rPr>
              <w:t xml:space="preserve"> </w:t>
            </w:r>
            <w:r w:rsidRPr="002D0EA5">
              <w:rPr>
                <w:rFonts w:ascii="GHEA Grapalat" w:hAnsi="GHEA Grapalat" w:cs="Sylfaen"/>
                <w:sz w:val="20"/>
                <w:szCs w:val="20"/>
                <w:lang w:val="hy-AM"/>
              </w:rPr>
              <w:t xml:space="preserve"> սպասարկող</w:t>
            </w:r>
            <w:proofErr w:type="gramEnd"/>
            <w:r w:rsidRPr="002D0EA5">
              <w:rPr>
                <w:rFonts w:ascii="GHEA Grapalat" w:hAnsi="GHEA Grapalat" w:cs="Sylfaen"/>
                <w:sz w:val="20"/>
                <w:szCs w:val="20"/>
                <w:lang w:val="hy-AM"/>
              </w:rPr>
              <w:t xml:space="preserve"> Ֆինանսական կազմակերպություն</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բանկ</w:t>
            </w:r>
            <w:proofErr w:type="spellEnd"/>
            <w:r w:rsidRPr="002D0EA5">
              <w:rPr>
                <w:rFonts w:ascii="GHEA Grapalat" w:hAnsi="GHEA Grapalat" w:cs="Sylfaen"/>
                <w:sz w:val="20"/>
                <w:szCs w:val="20"/>
              </w:rPr>
              <w:t>)</w:t>
            </w:r>
            <w:r w:rsidRPr="002D0EA5">
              <w:rPr>
                <w:rFonts w:ascii="GHEA Grapalat" w:hAnsi="GHEA Grapalat" w:cs="Arial"/>
                <w:sz w:val="20"/>
                <w:szCs w:val="20"/>
              </w:rPr>
              <w:t>`</w:t>
            </w:r>
            <w:r w:rsidRPr="002D0EA5">
              <w:rPr>
                <w:rFonts w:ascii="GHEA Grapalat" w:hAnsi="GHEA Grapalat" w:cs="Arial"/>
                <w:sz w:val="20"/>
                <w:szCs w:val="20"/>
                <w:lang w:val="hy-AM"/>
              </w:rPr>
              <w:t xml:space="preserve"> </w:t>
            </w:r>
            <w:r w:rsidRPr="002D0EA5">
              <w:rPr>
                <w:rFonts w:ascii="GHEA Grapalat" w:hAnsi="GHEA Grapalat" w:cs="Arial"/>
                <w:b/>
                <w:sz w:val="20"/>
                <w:szCs w:val="20"/>
                <w:lang w:val="hy-AM"/>
              </w:rPr>
              <w:t xml:space="preserve"> Կենտրոնական գանձապետարան</w:t>
            </w:r>
          </w:p>
        </w:tc>
      </w:tr>
      <w:tr w:rsidR="002D0EA5" w:rsidRPr="002D0EA5" w14:paraId="619A5684"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79AA5B75" w:rsidR="00E04E2D" w:rsidRPr="002D0EA5" w:rsidRDefault="00E04E2D" w:rsidP="00E04E2D">
            <w:pPr>
              <w:rPr>
                <w:rFonts w:ascii="GHEA Grapalat" w:hAnsi="GHEA Grapalat" w:cs="Arial"/>
                <w:sz w:val="20"/>
                <w:szCs w:val="20"/>
              </w:rPr>
            </w:pPr>
            <w:r w:rsidRPr="002D0EA5">
              <w:rPr>
                <w:rFonts w:ascii="GHEA Grapalat" w:hAnsi="GHEA Grapalat" w:cs="Sylfaen"/>
                <w:sz w:val="20"/>
                <w:szCs w:val="20"/>
              </w:rPr>
              <w:t>1</w:t>
            </w:r>
            <w:r w:rsidRPr="002D0EA5">
              <w:rPr>
                <w:rFonts w:ascii="GHEA Grapalat" w:hAnsi="GHEA Grapalat" w:cs="Sylfaen"/>
                <w:sz w:val="20"/>
                <w:szCs w:val="20"/>
                <w:lang w:val="hy-AM"/>
              </w:rPr>
              <w:t>3</w:t>
            </w:r>
            <w:r w:rsidRPr="002D0EA5">
              <w:rPr>
                <w:rFonts w:ascii="GHEA Grapalat" w:hAnsi="GHEA Grapalat" w:cs="Sylfaen"/>
                <w:sz w:val="20"/>
                <w:szCs w:val="20"/>
              </w:rPr>
              <w:t>.</w:t>
            </w:r>
            <w:proofErr w:type="spellStart"/>
            <w:r w:rsidRPr="002D0EA5">
              <w:rPr>
                <w:rFonts w:ascii="GHEA Grapalat" w:hAnsi="GHEA Grapalat" w:cs="Sylfaen"/>
                <w:sz w:val="20"/>
                <w:szCs w:val="20"/>
              </w:rPr>
              <w:t>Շահառուի</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հաշվի</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համարը</w:t>
            </w:r>
            <w:proofErr w:type="spellEnd"/>
            <w:r w:rsidRPr="002D0EA5">
              <w:rPr>
                <w:rFonts w:ascii="GHEA Grapalat" w:hAnsi="GHEA Grapalat" w:cs="Arial"/>
                <w:sz w:val="20"/>
                <w:szCs w:val="20"/>
              </w:rPr>
              <w:t xml:space="preserve"> (</w:t>
            </w:r>
            <w:proofErr w:type="spellStart"/>
            <w:proofErr w:type="gramStart"/>
            <w:r w:rsidRPr="002D0EA5">
              <w:rPr>
                <w:rFonts w:ascii="GHEA Grapalat" w:hAnsi="GHEA Grapalat" w:cs="Sylfaen"/>
                <w:sz w:val="20"/>
                <w:szCs w:val="20"/>
              </w:rPr>
              <w:t>հշ</w:t>
            </w:r>
            <w:r w:rsidRPr="002D0EA5">
              <w:rPr>
                <w:rFonts w:ascii="GHEA Grapalat" w:hAnsi="GHEA Grapalat" w:cs="Arial"/>
                <w:sz w:val="20"/>
                <w:szCs w:val="20"/>
              </w:rPr>
              <w:t>.N</w:t>
            </w:r>
            <w:proofErr w:type="spellEnd"/>
            <w:proofErr w:type="gramEnd"/>
            <w:r w:rsidRPr="002D0EA5">
              <w:rPr>
                <w:rFonts w:ascii="GHEA Grapalat" w:hAnsi="GHEA Grapalat" w:cs="Arial"/>
                <w:sz w:val="20"/>
                <w:szCs w:val="20"/>
              </w:rPr>
              <w:t xml:space="preserve">) </w:t>
            </w:r>
            <w:r w:rsidRPr="002D0EA5">
              <w:rPr>
                <w:rFonts w:ascii="GHEA Grapalat" w:hAnsi="GHEA Grapalat" w:cs="Arial"/>
                <w:b/>
                <w:sz w:val="20"/>
                <w:szCs w:val="20"/>
                <w:lang w:val="hy-AM"/>
              </w:rPr>
              <w:t>900015211429</w:t>
            </w:r>
          </w:p>
        </w:tc>
      </w:tr>
      <w:tr w:rsidR="002D0EA5" w:rsidRPr="002D0EA5" w14:paraId="0F51957C"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595213" w:rsidRPr="002D0EA5" w:rsidRDefault="00595213" w:rsidP="00CB0ADE">
            <w:pPr>
              <w:rPr>
                <w:rFonts w:ascii="GHEA Grapalat" w:hAnsi="GHEA Grapalat" w:cs="Arial"/>
                <w:sz w:val="20"/>
                <w:szCs w:val="20"/>
              </w:rPr>
            </w:pPr>
            <w:r w:rsidRPr="002D0EA5">
              <w:rPr>
                <w:rFonts w:ascii="GHEA Grapalat" w:hAnsi="GHEA Grapalat" w:cs="Sylfaen"/>
                <w:sz w:val="20"/>
                <w:szCs w:val="20"/>
              </w:rPr>
              <w:t>1</w:t>
            </w:r>
            <w:r w:rsidRPr="002D0EA5">
              <w:rPr>
                <w:rFonts w:ascii="GHEA Grapalat" w:hAnsi="GHEA Grapalat" w:cs="Sylfaen"/>
                <w:sz w:val="20"/>
                <w:szCs w:val="20"/>
                <w:lang w:val="hy-AM"/>
              </w:rPr>
              <w:t>4</w:t>
            </w:r>
            <w:r w:rsidRPr="002D0EA5">
              <w:rPr>
                <w:rFonts w:ascii="GHEA Grapalat" w:hAnsi="GHEA Grapalat" w:cs="Sylfaen"/>
                <w:sz w:val="20"/>
                <w:szCs w:val="20"/>
              </w:rPr>
              <w:t>.</w:t>
            </w:r>
            <w:proofErr w:type="spellStart"/>
            <w:r w:rsidRPr="002D0EA5">
              <w:rPr>
                <w:rFonts w:ascii="GHEA Grapalat" w:hAnsi="GHEA Grapalat" w:cs="Sylfaen"/>
                <w:sz w:val="20"/>
                <w:szCs w:val="20"/>
              </w:rPr>
              <w:t>Գումարը</w:t>
            </w:r>
            <w:proofErr w:type="spellEnd"/>
            <w:r w:rsidRPr="002D0EA5">
              <w:rPr>
                <w:rFonts w:ascii="GHEA Grapalat" w:hAnsi="GHEA Grapalat" w:cs="Arial"/>
                <w:sz w:val="20"/>
                <w:szCs w:val="20"/>
              </w:rPr>
              <w:t xml:space="preserve"> </w:t>
            </w:r>
            <w:r w:rsidRPr="002D0EA5">
              <w:rPr>
                <w:rFonts w:ascii="GHEA Grapalat" w:hAnsi="GHEA Grapalat" w:cs="Arial"/>
                <w:sz w:val="20"/>
                <w:szCs w:val="20"/>
                <w:lang w:val="ru-RU"/>
              </w:rPr>
              <w:t>(</w:t>
            </w:r>
            <w:proofErr w:type="spellStart"/>
            <w:r w:rsidRPr="002D0EA5">
              <w:rPr>
                <w:rFonts w:ascii="GHEA Grapalat" w:hAnsi="GHEA Grapalat" w:cs="Sylfaen"/>
                <w:sz w:val="20"/>
                <w:szCs w:val="20"/>
              </w:rPr>
              <w:t>թվերով</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և</w:t>
            </w:r>
            <w:r w:rsidRPr="002D0EA5">
              <w:rPr>
                <w:rFonts w:ascii="GHEA Grapalat" w:hAnsi="GHEA Grapalat" w:cs="Arial"/>
                <w:sz w:val="20"/>
                <w:szCs w:val="20"/>
              </w:rPr>
              <w:t xml:space="preserve"> </w:t>
            </w:r>
            <w:proofErr w:type="spellStart"/>
            <w:proofErr w:type="gramStart"/>
            <w:r w:rsidRPr="002D0EA5">
              <w:rPr>
                <w:rFonts w:ascii="GHEA Grapalat" w:hAnsi="GHEA Grapalat" w:cs="Sylfaen"/>
                <w:sz w:val="20"/>
                <w:szCs w:val="20"/>
              </w:rPr>
              <w:t>բառերով</w:t>
            </w:r>
            <w:proofErr w:type="spellEnd"/>
            <w:r w:rsidRPr="002D0EA5">
              <w:rPr>
                <w:rFonts w:ascii="GHEA Grapalat" w:hAnsi="GHEA Grapalat" w:cs="Sylfaen"/>
                <w:sz w:val="20"/>
                <w:szCs w:val="20"/>
                <w:lang w:val="ru-RU"/>
              </w:rPr>
              <w:t>)</w:t>
            </w:r>
            <w:r w:rsidRPr="002D0EA5">
              <w:rPr>
                <w:rFonts w:ascii="GHEA Grapalat" w:hAnsi="GHEA Grapalat" w:cs="Arial"/>
                <w:sz w:val="20"/>
                <w:szCs w:val="20"/>
              </w:rPr>
              <w:t>`</w:t>
            </w:r>
            <w:proofErr w:type="gramEnd"/>
          </w:p>
        </w:tc>
      </w:tr>
      <w:tr w:rsidR="002D0EA5" w:rsidRPr="002D0EA5" w14:paraId="091FF5A1"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 xml:space="preserve">15. </w:t>
            </w:r>
            <w:r w:rsidRPr="002D0EA5">
              <w:rPr>
                <w:rFonts w:ascii="GHEA Grapalat" w:hAnsi="GHEA Grapalat" w:cs="Sylfaen"/>
                <w:sz w:val="20"/>
                <w:szCs w:val="20"/>
                <w:lang w:val="hy-AM"/>
              </w:rPr>
              <w:t>Ակցեպտավորված գումարը</w:t>
            </w:r>
            <w:proofErr w:type="gramStart"/>
            <w:r w:rsidRPr="002D0EA5">
              <w:rPr>
                <w:rFonts w:ascii="GHEA Grapalat" w:hAnsi="GHEA Grapalat" w:cs="Sylfaen"/>
                <w:sz w:val="20"/>
                <w:szCs w:val="20"/>
                <w:lang w:val="hy-AM"/>
              </w:rPr>
              <w:t xml:space="preserve">՝ </w:t>
            </w:r>
            <w:r w:rsidRPr="002D0EA5">
              <w:rPr>
                <w:rFonts w:ascii="GHEA Grapalat" w:hAnsi="GHEA Grapalat" w:cs="Sylfaen"/>
                <w:sz w:val="20"/>
                <w:szCs w:val="20"/>
              </w:rPr>
              <w:t xml:space="preserve"> (</w:t>
            </w:r>
            <w:proofErr w:type="spellStart"/>
            <w:proofErr w:type="gramEnd"/>
            <w:r w:rsidRPr="002D0EA5">
              <w:rPr>
                <w:rFonts w:ascii="GHEA Grapalat" w:hAnsi="GHEA Grapalat" w:cs="Sylfaen"/>
                <w:sz w:val="20"/>
                <w:szCs w:val="20"/>
              </w:rPr>
              <w:t>թվերով</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և</w:t>
            </w:r>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բառերով</w:t>
            </w:r>
            <w:proofErr w:type="spellEnd"/>
            <w:r w:rsidRPr="002D0EA5">
              <w:rPr>
                <w:rFonts w:ascii="GHEA Grapalat" w:hAnsi="GHEA Grapalat" w:cs="Sylfaen"/>
                <w:sz w:val="20"/>
                <w:szCs w:val="20"/>
              </w:rPr>
              <w:t>)</w:t>
            </w:r>
            <w:r w:rsidRPr="002D0EA5">
              <w:rPr>
                <w:rFonts w:ascii="GHEA Grapalat" w:hAnsi="GHEA Grapalat" w:cs="Sylfaen"/>
                <w:sz w:val="20"/>
                <w:szCs w:val="20"/>
                <w:lang w:val="hy-AM"/>
              </w:rPr>
              <w:t xml:space="preserve">  </w:t>
            </w:r>
            <w:r w:rsidRPr="002D0EA5">
              <w:rPr>
                <w:rFonts w:ascii="GHEA Grapalat" w:hAnsi="GHEA Grapalat" w:cs="Sylfaen"/>
                <w:sz w:val="20"/>
                <w:szCs w:val="20"/>
              </w:rPr>
              <w:t>(</w:t>
            </w:r>
            <w:r w:rsidRPr="002D0EA5">
              <w:rPr>
                <w:rFonts w:ascii="GHEA Grapalat" w:hAnsi="GHEA Grapalat" w:cs="Sylfaen"/>
                <w:sz w:val="20"/>
                <w:szCs w:val="20"/>
                <w:lang w:val="hy-AM"/>
              </w:rPr>
              <w:t>նախատեսված է նշված գումարի մասնակի ակցեպտի համար, որը չի կիրառվում</w:t>
            </w:r>
            <w:r w:rsidRPr="002D0EA5">
              <w:rPr>
                <w:rFonts w:ascii="GHEA Grapalat" w:hAnsi="GHEA Grapalat" w:cs="Sylfaen"/>
                <w:sz w:val="20"/>
                <w:szCs w:val="20"/>
              </w:rPr>
              <w:t>)</w:t>
            </w:r>
          </w:p>
        </w:tc>
      </w:tr>
      <w:tr w:rsidR="002D0EA5" w:rsidRPr="002D0EA5" w14:paraId="7B869D47"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209222F2" w:rsidR="00595213" w:rsidRPr="002D0EA5" w:rsidRDefault="00595213" w:rsidP="00CB0ADE">
            <w:pPr>
              <w:rPr>
                <w:rFonts w:ascii="GHEA Grapalat" w:hAnsi="GHEA Grapalat" w:cs="Arial"/>
                <w:sz w:val="20"/>
                <w:szCs w:val="20"/>
              </w:rPr>
            </w:pPr>
            <w:r w:rsidRPr="002D0EA5">
              <w:rPr>
                <w:rFonts w:ascii="GHEA Grapalat" w:hAnsi="GHEA Grapalat" w:cs="Sylfaen"/>
                <w:sz w:val="20"/>
                <w:szCs w:val="20"/>
              </w:rPr>
              <w:t>1</w:t>
            </w:r>
            <w:r w:rsidRPr="002B6BA5">
              <w:rPr>
                <w:rFonts w:ascii="GHEA Grapalat" w:hAnsi="GHEA Grapalat" w:cs="Sylfaen"/>
                <w:sz w:val="20"/>
                <w:szCs w:val="20"/>
              </w:rPr>
              <w:t>6</w:t>
            </w:r>
            <w:r w:rsidRPr="002D0EA5">
              <w:rPr>
                <w:rFonts w:ascii="GHEA Grapalat" w:hAnsi="GHEA Grapalat" w:cs="Sylfaen"/>
                <w:sz w:val="20"/>
                <w:szCs w:val="20"/>
              </w:rPr>
              <w:t>.Արժույթը</w:t>
            </w:r>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բառերով</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և</w:t>
            </w:r>
            <w:r w:rsidRPr="002D0EA5">
              <w:rPr>
                <w:rFonts w:ascii="GHEA Grapalat" w:hAnsi="GHEA Grapalat" w:cs="Arial"/>
                <w:sz w:val="20"/>
                <w:szCs w:val="20"/>
              </w:rPr>
              <w:t xml:space="preserve"> </w:t>
            </w:r>
            <w:proofErr w:type="spellStart"/>
            <w:proofErr w:type="gramStart"/>
            <w:r w:rsidRPr="002D0EA5">
              <w:rPr>
                <w:rFonts w:ascii="GHEA Grapalat" w:hAnsi="GHEA Grapalat" w:cs="Sylfaen"/>
                <w:sz w:val="20"/>
                <w:szCs w:val="20"/>
              </w:rPr>
              <w:t>կոդով</w:t>
            </w:r>
            <w:proofErr w:type="spellEnd"/>
            <w:r w:rsidRPr="002D0EA5">
              <w:rPr>
                <w:rFonts w:ascii="GHEA Grapalat" w:hAnsi="GHEA Grapalat" w:cs="Arial"/>
                <w:sz w:val="20"/>
                <w:szCs w:val="20"/>
              </w:rPr>
              <w:t>)`</w:t>
            </w:r>
            <w:proofErr w:type="gramEnd"/>
            <w:r w:rsidR="002B6BA5">
              <w:rPr>
                <w:rFonts w:ascii="GHEA Grapalat" w:hAnsi="GHEA Grapalat" w:cs="Arial"/>
                <w:sz w:val="20"/>
                <w:szCs w:val="20"/>
              </w:rPr>
              <w:t xml:space="preserve"> </w:t>
            </w:r>
            <w:r w:rsidR="002B6BA5">
              <w:rPr>
                <w:rFonts w:ascii="GHEA Grapalat" w:hAnsi="GHEA Grapalat" w:cs="Arial"/>
                <w:sz w:val="20"/>
                <w:szCs w:val="20"/>
                <w:lang w:val="hy-AM"/>
              </w:rPr>
              <w:t xml:space="preserve"> ՀՀ դրամ</w:t>
            </w:r>
            <w:r w:rsidR="002B6BA5">
              <w:rPr>
                <w:rFonts w:ascii="GHEA Grapalat" w:hAnsi="GHEA Grapalat" w:cs="Arial"/>
                <w:sz w:val="20"/>
                <w:szCs w:val="20"/>
              </w:rPr>
              <w:t xml:space="preserve"> AMD</w:t>
            </w:r>
          </w:p>
        </w:tc>
      </w:tr>
      <w:tr w:rsidR="002D0EA5" w:rsidRPr="002D0EA5" w14:paraId="77CBF66A"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77777777" w:rsidR="00595213" w:rsidRPr="002D0EA5" w:rsidRDefault="00595213" w:rsidP="00CB0ADE">
            <w:pPr>
              <w:rPr>
                <w:rFonts w:ascii="GHEA Grapalat" w:hAnsi="GHEA Grapalat" w:cs="Arial"/>
                <w:sz w:val="20"/>
                <w:szCs w:val="20"/>
                <w:lang w:val="hy-AM"/>
              </w:rPr>
            </w:pPr>
            <w:r w:rsidRPr="002D0EA5">
              <w:rPr>
                <w:rFonts w:ascii="GHEA Grapalat" w:hAnsi="GHEA Grapalat" w:cs="Sylfaen"/>
                <w:sz w:val="20"/>
                <w:szCs w:val="20"/>
              </w:rPr>
              <w:t>1</w:t>
            </w:r>
            <w:r w:rsidRPr="002D0EA5">
              <w:rPr>
                <w:rFonts w:ascii="GHEA Grapalat" w:hAnsi="GHEA Grapalat" w:cs="Sylfaen"/>
                <w:sz w:val="20"/>
                <w:szCs w:val="20"/>
                <w:lang w:val="hy-AM"/>
              </w:rPr>
              <w:t>7</w:t>
            </w:r>
            <w:r w:rsidRPr="002D0EA5">
              <w:rPr>
                <w:rFonts w:ascii="GHEA Grapalat" w:hAnsi="GHEA Grapalat" w:cs="Sylfaen"/>
                <w:sz w:val="20"/>
                <w:szCs w:val="20"/>
              </w:rPr>
              <w:t>.</w:t>
            </w:r>
            <w:proofErr w:type="spellStart"/>
            <w:r w:rsidRPr="002D0EA5">
              <w:rPr>
                <w:rFonts w:ascii="GHEA Grapalat" w:hAnsi="GHEA Grapalat" w:cs="Sylfaen"/>
                <w:sz w:val="20"/>
                <w:szCs w:val="20"/>
              </w:rPr>
              <w:t>Գործարքի</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վճարման</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նպատակը</w:t>
            </w:r>
            <w:proofErr w:type="spellEnd"/>
            <w:proofErr w:type="gramStart"/>
            <w:r w:rsidRPr="002D0EA5">
              <w:rPr>
                <w:rFonts w:ascii="GHEA Grapalat" w:hAnsi="GHEA Grapalat" w:cs="Arial"/>
                <w:sz w:val="20"/>
                <w:szCs w:val="20"/>
              </w:rPr>
              <w:t>`</w:t>
            </w:r>
            <w:r w:rsidRPr="002D0EA5">
              <w:rPr>
                <w:rFonts w:ascii="GHEA Grapalat" w:hAnsi="GHEA Grapalat" w:cs="Arial"/>
                <w:sz w:val="20"/>
                <w:szCs w:val="20"/>
                <w:lang w:val="hy-AM"/>
              </w:rPr>
              <w:t xml:space="preserve">  </w:t>
            </w:r>
            <w:r w:rsidRPr="002D0EA5">
              <w:rPr>
                <w:rFonts w:ascii="GHEA Grapalat" w:hAnsi="GHEA Grapalat" w:cs="Sylfaen"/>
                <w:bCs/>
                <w:i/>
                <w:sz w:val="20"/>
                <w:szCs w:val="20"/>
              </w:rPr>
              <w:t>(</w:t>
            </w:r>
            <w:proofErr w:type="spellStart"/>
            <w:proofErr w:type="gramEnd"/>
            <w:r w:rsidR="00631658" w:rsidRPr="002D0EA5">
              <w:rPr>
                <w:rFonts w:ascii="GHEA Grapalat" w:hAnsi="GHEA Grapalat" w:cs="Sylfaen"/>
                <w:bCs/>
                <w:i/>
                <w:sz w:val="20"/>
                <w:szCs w:val="20"/>
              </w:rPr>
              <w:t>որակավորման</w:t>
            </w:r>
            <w:proofErr w:type="spellEnd"/>
            <w:r w:rsidR="00631658" w:rsidRPr="002D0EA5">
              <w:rPr>
                <w:rFonts w:ascii="GHEA Grapalat" w:hAnsi="GHEA Grapalat" w:cs="Sylfaen"/>
                <w:bCs/>
                <w:i/>
                <w:sz w:val="20"/>
                <w:szCs w:val="20"/>
              </w:rPr>
              <w:t xml:space="preserve"> </w:t>
            </w:r>
            <w:proofErr w:type="spellStart"/>
            <w:r w:rsidR="00631658" w:rsidRPr="002D0EA5">
              <w:rPr>
                <w:rFonts w:ascii="GHEA Grapalat" w:hAnsi="GHEA Grapalat" w:cs="Sylfaen"/>
                <w:bCs/>
                <w:i/>
                <w:sz w:val="20"/>
                <w:szCs w:val="20"/>
              </w:rPr>
              <w:t>ա</w:t>
            </w:r>
            <w:r w:rsidRPr="002D0EA5">
              <w:rPr>
                <w:rFonts w:ascii="GHEA Grapalat" w:hAnsi="GHEA Grapalat" w:cs="Sylfaen"/>
                <w:bCs/>
                <w:i/>
                <w:sz w:val="20"/>
                <w:szCs w:val="20"/>
              </w:rPr>
              <w:t>պահովմ</w:t>
            </w:r>
            <w:proofErr w:type="spellEnd"/>
            <w:r w:rsidRPr="002D0EA5">
              <w:rPr>
                <w:rFonts w:ascii="GHEA Grapalat" w:hAnsi="GHEA Grapalat" w:cs="Sylfaen"/>
                <w:bCs/>
                <w:i/>
                <w:sz w:val="20"/>
                <w:szCs w:val="20"/>
                <w:lang w:val="hy-AM"/>
              </w:rPr>
              <w:t>ան համար</w:t>
            </w:r>
            <w:r w:rsidRPr="002D0EA5">
              <w:rPr>
                <w:rFonts w:ascii="GHEA Grapalat" w:hAnsi="GHEA Grapalat" w:cs="Sylfaen"/>
                <w:bCs/>
                <w:i/>
                <w:sz w:val="20"/>
                <w:szCs w:val="20"/>
              </w:rPr>
              <w:t>)</w:t>
            </w:r>
          </w:p>
        </w:tc>
      </w:tr>
      <w:tr w:rsidR="002D0EA5" w:rsidRPr="002D0EA5" w14:paraId="535899B2" w14:textId="77777777" w:rsidTr="00E04E2D">
        <w:trPr>
          <w:trHeight w:val="20"/>
        </w:trPr>
        <w:tc>
          <w:tcPr>
            <w:tcW w:w="10980" w:type="dxa"/>
            <w:gridSpan w:val="2"/>
            <w:tcBorders>
              <w:top w:val="single" w:sz="4" w:space="0" w:color="auto"/>
              <w:left w:val="single" w:sz="4" w:space="0" w:color="auto"/>
              <w:right w:val="single" w:sz="4" w:space="0" w:color="000000"/>
            </w:tcBorders>
            <w:noWrap/>
            <w:vAlign w:val="center"/>
          </w:tcPr>
          <w:p w14:paraId="697BF450" w14:textId="17838C78" w:rsidR="00595213" w:rsidRPr="002D0EA5" w:rsidRDefault="00595213" w:rsidP="00E04E2D">
            <w:pPr>
              <w:rPr>
                <w:rFonts w:ascii="GHEA Grapalat" w:hAnsi="GHEA Grapalat" w:cs="Arial"/>
                <w:sz w:val="20"/>
                <w:szCs w:val="20"/>
              </w:rPr>
            </w:pPr>
            <w:r w:rsidRPr="002D0EA5">
              <w:rPr>
                <w:rFonts w:ascii="GHEA Grapalat" w:hAnsi="GHEA Grapalat" w:cs="Sylfaen"/>
                <w:sz w:val="20"/>
                <w:szCs w:val="20"/>
              </w:rPr>
              <w:t>1</w:t>
            </w:r>
            <w:r w:rsidRPr="002D0EA5">
              <w:rPr>
                <w:rFonts w:ascii="GHEA Grapalat" w:hAnsi="GHEA Grapalat" w:cs="Sylfaen"/>
                <w:sz w:val="20"/>
                <w:szCs w:val="20"/>
                <w:lang w:val="hy-AM"/>
              </w:rPr>
              <w:t>8</w:t>
            </w:r>
            <w:r w:rsidRPr="002D0EA5">
              <w:rPr>
                <w:rFonts w:ascii="GHEA Grapalat" w:hAnsi="GHEA Grapalat" w:cs="Sylfaen"/>
                <w:sz w:val="20"/>
                <w:szCs w:val="20"/>
              </w:rPr>
              <w:t xml:space="preserve">. </w:t>
            </w:r>
            <w:r w:rsidRPr="002D0EA5">
              <w:rPr>
                <w:rFonts w:ascii="GHEA Grapalat" w:hAnsi="GHEA Grapalat" w:cs="Sylfaen"/>
                <w:sz w:val="20"/>
                <w:szCs w:val="20"/>
                <w:lang w:val="hy-AM"/>
              </w:rPr>
              <w:t xml:space="preserve">Վճարման կատարման հիմքերը՝ </w:t>
            </w:r>
            <w:r w:rsidRPr="002D0EA5">
              <w:rPr>
                <w:rFonts w:ascii="GHEA Grapalat" w:hAnsi="GHEA Grapalat" w:cs="Sylfaen"/>
                <w:sz w:val="20"/>
                <w:szCs w:val="20"/>
              </w:rPr>
              <w:t>(</w:t>
            </w:r>
            <w:r w:rsidRPr="002D0EA5">
              <w:rPr>
                <w:rFonts w:ascii="GHEA Grapalat" w:hAnsi="GHEA Grapalat" w:cs="Sylfaen"/>
                <w:sz w:val="20"/>
                <w:szCs w:val="20"/>
                <w:lang w:val="hy-AM"/>
              </w:rPr>
              <w:t>Փաստաթղթերի</w:t>
            </w:r>
            <w:r w:rsidRPr="002D0EA5">
              <w:rPr>
                <w:rFonts w:ascii="GHEA Grapalat" w:hAnsi="GHEA Grapalat" w:cs="Arial"/>
                <w:sz w:val="20"/>
                <w:szCs w:val="20"/>
                <w:lang w:val="hy-AM"/>
              </w:rPr>
              <w:t xml:space="preserve"> անվանումը</w:t>
            </w:r>
            <w:r w:rsidRPr="002D0EA5">
              <w:rPr>
                <w:rFonts w:ascii="GHEA Grapalat" w:hAnsi="GHEA Grapalat" w:cs="Arial"/>
                <w:sz w:val="20"/>
                <w:szCs w:val="20"/>
              </w:rPr>
              <w:t>,</w:t>
            </w:r>
            <w:r w:rsidRPr="002D0EA5">
              <w:rPr>
                <w:rFonts w:ascii="GHEA Grapalat" w:hAnsi="GHEA Grapalat" w:cs="Arial"/>
                <w:sz w:val="20"/>
                <w:szCs w:val="20"/>
                <w:lang w:val="hy-AM"/>
              </w:rPr>
              <w:t xml:space="preserve"> այդ թվում՝ տուժանքի մասին համաձայնագիրը, </w:t>
            </w:r>
            <w:r w:rsidRPr="002D0EA5">
              <w:rPr>
                <w:rFonts w:ascii="GHEA Grapalat" w:hAnsi="GHEA Grapalat" w:cs="Sylfaen"/>
                <w:sz w:val="20"/>
                <w:szCs w:val="20"/>
                <w:lang w:val="hy-AM"/>
              </w:rPr>
              <w:t>դրանց</w:t>
            </w:r>
            <w:r w:rsidRPr="002D0EA5">
              <w:rPr>
                <w:rFonts w:ascii="GHEA Grapalat" w:hAnsi="GHEA Grapalat" w:cs="Arial"/>
                <w:sz w:val="20"/>
                <w:szCs w:val="20"/>
                <w:lang w:val="hy-AM"/>
              </w:rPr>
              <w:t xml:space="preserve"> </w:t>
            </w:r>
            <w:r w:rsidRPr="002D0EA5">
              <w:rPr>
                <w:rFonts w:ascii="GHEA Grapalat" w:hAnsi="GHEA Grapalat" w:cs="Sylfaen"/>
                <w:sz w:val="20"/>
                <w:szCs w:val="20"/>
                <w:lang w:val="hy-AM"/>
              </w:rPr>
              <w:t>համարները</w:t>
            </w:r>
            <w:r w:rsidRPr="002D0EA5">
              <w:rPr>
                <w:rFonts w:ascii="GHEA Grapalat" w:hAnsi="GHEA Grapalat" w:cs="Arial"/>
                <w:sz w:val="20"/>
                <w:szCs w:val="20"/>
                <w:lang w:val="hy-AM"/>
              </w:rPr>
              <w:t>,</w:t>
            </w:r>
            <w:r w:rsidRPr="002D0EA5">
              <w:rPr>
                <w:rFonts w:ascii="GHEA Grapalat" w:hAnsi="GHEA Grapalat" w:cs="Arial"/>
                <w:sz w:val="20"/>
                <w:szCs w:val="20"/>
              </w:rPr>
              <w:t xml:space="preserve"> </w:t>
            </w:r>
            <w:proofErr w:type="gramStart"/>
            <w:r w:rsidRPr="002D0EA5">
              <w:rPr>
                <w:rFonts w:ascii="GHEA Grapalat" w:hAnsi="GHEA Grapalat" w:cs="Sylfaen"/>
                <w:sz w:val="20"/>
                <w:szCs w:val="20"/>
                <w:lang w:val="hy-AM"/>
              </w:rPr>
              <w:t>պ</w:t>
            </w:r>
            <w:proofErr w:type="spellStart"/>
            <w:r w:rsidRPr="002D0EA5">
              <w:rPr>
                <w:rFonts w:ascii="GHEA Grapalat" w:hAnsi="GHEA Grapalat" w:cs="Sylfaen"/>
                <w:sz w:val="20"/>
                <w:szCs w:val="20"/>
              </w:rPr>
              <w:t>այմանագրի</w:t>
            </w:r>
            <w:proofErr w:type="spellEnd"/>
            <w:r w:rsidRPr="002D0EA5">
              <w:rPr>
                <w:rFonts w:ascii="GHEA Grapalat" w:hAnsi="GHEA Grapalat" w:cs="Sylfaen"/>
                <w:sz w:val="20"/>
                <w:szCs w:val="20"/>
              </w:rPr>
              <w:t xml:space="preserve"> </w:t>
            </w:r>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ծածկագիրը</w:t>
            </w:r>
            <w:proofErr w:type="spellEnd"/>
            <w:proofErr w:type="gramEnd"/>
            <w:r w:rsidRPr="002D0EA5">
              <w:rPr>
                <w:rFonts w:ascii="GHEA Grapalat" w:hAnsi="GHEA Grapalat" w:cs="Arial"/>
                <w:sz w:val="20"/>
                <w:szCs w:val="20"/>
                <w:lang w:val="hy-AM"/>
              </w:rPr>
              <w:t xml:space="preserve"> որի հիման վրա կատարվում է  գանձումը</w:t>
            </w:r>
            <w:r w:rsidRPr="002D0EA5">
              <w:rPr>
                <w:rFonts w:ascii="GHEA Grapalat" w:hAnsi="GHEA Grapalat" w:cs="Arial"/>
                <w:sz w:val="20"/>
                <w:szCs w:val="20"/>
              </w:rPr>
              <w:t>)</w:t>
            </w:r>
            <w:r w:rsidRPr="002D0EA5">
              <w:rPr>
                <w:rFonts w:ascii="GHEA Grapalat" w:hAnsi="GHEA Grapalat" w:cs="Sylfaen"/>
                <w:sz w:val="20"/>
                <w:szCs w:val="20"/>
              </w:rPr>
              <w:t>`</w:t>
            </w:r>
          </w:p>
        </w:tc>
      </w:tr>
      <w:tr w:rsidR="002D0EA5" w:rsidRPr="002D0EA5" w14:paraId="6CB6CB68"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595213" w:rsidRPr="002D0EA5" w:rsidRDefault="00595213" w:rsidP="00CB0ADE">
            <w:pPr>
              <w:rPr>
                <w:rFonts w:ascii="GHEA Grapalat" w:hAnsi="GHEA Grapalat" w:cs="Sylfaen"/>
                <w:sz w:val="20"/>
                <w:szCs w:val="20"/>
                <w:lang w:val="hy-AM"/>
              </w:rPr>
            </w:pPr>
            <w:r w:rsidRPr="002D0EA5">
              <w:rPr>
                <w:rFonts w:ascii="GHEA Grapalat" w:hAnsi="GHEA Grapalat" w:cs="Sylfaen"/>
                <w:sz w:val="20"/>
                <w:szCs w:val="20"/>
                <w:lang w:val="hy-AM"/>
              </w:rPr>
              <w:t>19. Վճարման պայմանները՝                                &lt;ակցեպտավորված վճարում&gt;</w:t>
            </w:r>
          </w:p>
          <w:p w14:paraId="619D5AF1" w14:textId="77777777" w:rsidR="00595213" w:rsidRPr="002D0EA5" w:rsidRDefault="00595213" w:rsidP="00CB0ADE">
            <w:pPr>
              <w:rPr>
                <w:rFonts w:ascii="GHEA Grapalat" w:hAnsi="GHEA Grapalat" w:cs="Sylfaen"/>
                <w:sz w:val="20"/>
                <w:szCs w:val="20"/>
                <w:lang w:val="ru-RU"/>
              </w:rPr>
            </w:pPr>
          </w:p>
        </w:tc>
      </w:tr>
      <w:tr w:rsidR="002D0EA5" w:rsidRPr="002D0EA5" w14:paraId="0F4AC2EB"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lang w:val="hy-AM"/>
              </w:rPr>
              <w:t xml:space="preserve">20. Առդիր էջերի քանակը՝    </w:t>
            </w:r>
            <w:r w:rsidRPr="002D0EA5">
              <w:rPr>
                <w:rFonts w:ascii="GHEA Grapalat" w:hAnsi="GHEA Grapalat" w:cs="Arial"/>
                <w:sz w:val="20"/>
                <w:szCs w:val="20"/>
              </w:rPr>
              <w:t xml:space="preserve">--- </w:t>
            </w:r>
            <w:r w:rsidRPr="002D0EA5">
              <w:rPr>
                <w:rFonts w:ascii="GHEA Grapalat" w:hAnsi="GHEA Grapalat" w:cs="Arial"/>
                <w:sz w:val="20"/>
                <w:szCs w:val="20"/>
                <w:lang w:val="hy-AM"/>
              </w:rPr>
              <w:t xml:space="preserve">    </w:t>
            </w:r>
            <w:proofErr w:type="spellStart"/>
            <w:r w:rsidRPr="002D0EA5">
              <w:rPr>
                <w:rFonts w:ascii="GHEA Grapalat" w:hAnsi="GHEA Grapalat" w:cs="Sylfaen"/>
                <w:sz w:val="20"/>
                <w:szCs w:val="20"/>
              </w:rPr>
              <w:t>էջ</w:t>
            </w:r>
            <w:proofErr w:type="spellEnd"/>
          </w:p>
          <w:p w14:paraId="763CA31F" w14:textId="77777777" w:rsidR="00595213" w:rsidRPr="002D0EA5" w:rsidRDefault="00595213" w:rsidP="00CB0ADE">
            <w:pPr>
              <w:rPr>
                <w:rFonts w:ascii="GHEA Grapalat" w:hAnsi="GHEA Grapalat" w:cs="Sylfaen"/>
                <w:sz w:val="20"/>
                <w:szCs w:val="20"/>
                <w:lang w:val="hy-AM"/>
              </w:rPr>
            </w:pPr>
          </w:p>
        </w:tc>
      </w:tr>
      <w:tr w:rsidR="002D0EA5" w:rsidRPr="002D0EA5" w14:paraId="21F00D1B" w14:textId="77777777" w:rsidTr="00E04E2D">
        <w:trPr>
          <w:trHeight w:val="20"/>
        </w:trPr>
        <w:tc>
          <w:tcPr>
            <w:tcW w:w="5616" w:type="dxa"/>
            <w:tcBorders>
              <w:top w:val="nil"/>
              <w:left w:val="single" w:sz="4" w:space="0" w:color="auto"/>
              <w:bottom w:val="single" w:sz="4" w:space="0" w:color="auto"/>
              <w:right w:val="single" w:sz="4" w:space="0" w:color="auto"/>
            </w:tcBorders>
            <w:noWrap/>
            <w:vAlign w:val="bottom"/>
          </w:tcPr>
          <w:p w14:paraId="42245F27" w14:textId="77777777" w:rsidR="00595213" w:rsidRPr="002D0EA5" w:rsidRDefault="00595213" w:rsidP="00CB0ADE">
            <w:pPr>
              <w:rPr>
                <w:rFonts w:ascii="GHEA Grapalat" w:hAnsi="GHEA Grapalat" w:cs="Sylfaen"/>
                <w:sz w:val="20"/>
                <w:szCs w:val="20"/>
              </w:rPr>
            </w:pPr>
            <w:r w:rsidRPr="002D0EA5">
              <w:rPr>
                <w:rFonts w:ascii="Courier New" w:hAnsi="Courier New" w:cs="Courier New"/>
                <w:sz w:val="20"/>
                <w:szCs w:val="20"/>
              </w:rPr>
              <w:t> </w:t>
            </w:r>
            <w:r w:rsidRPr="002D0EA5">
              <w:rPr>
                <w:rFonts w:ascii="GHEA Grapalat" w:hAnsi="GHEA Grapalat" w:cs="Arial"/>
                <w:sz w:val="20"/>
                <w:szCs w:val="20"/>
                <w:lang w:val="hy-AM"/>
              </w:rPr>
              <w:t>22</w:t>
            </w:r>
            <w:r w:rsidRPr="002D0EA5">
              <w:rPr>
                <w:rFonts w:ascii="GHEA Grapalat" w:hAnsi="GHEA Grapalat" w:cs="Arial"/>
                <w:sz w:val="20"/>
                <w:szCs w:val="20"/>
              </w:rPr>
              <w:t>.</w:t>
            </w:r>
            <w:r w:rsidRPr="002D0EA5">
              <w:rPr>
                <w:rFonts w:ascii="GHEA Grapalat" w:hAnsi="GHEA Grapalat" w:cs="Sylfaen"/>
                <w:sz w:val="20"/>
                <w:szCs w:val="20"/>
              </w:rPr>
              <w:t xml:space="preserve">ա. </w:t>
            </w:r>
            <w:proofErr w:type="spellStart"/>
            <w:r w:rsidRPr="002D0EA5">
              <w:rPr>
                <w:rFonts w:ascii="GHEA Grapalat" w:hAnsi="GHEA Grapalat" w:cs="Sylfaen"/>
                <w:sz w:val="20"/>
                <w:szCs w:val="20"/>
              </w:rPr>
              <w:t>Շահառուի</w:t>
            </w:r>
            <w:proofErr w:type="spellEnd"/>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ստորագրությունները</w:t>
            </w:r>
            <w:proofErr w:type="spellEnd"/>
          </w:p>
          <w:p w14:paraId="08633456" w14:textId="77777777" w:rsidR="00595213" w:rsidRPr="002D0EA5" w:rsidRDefault="00595213" w:rsidP="00CB0ADE">
            <w:pPr>
              <w:rPr>
                <w:rFonts w:ascii="GHEA Grapalat" w:hAnsi="GHEA Grapalat" w:cs="Sylfaen"/>
                <w:sz w:val="20"/>
                <w:szCs w:val="20"/>
              </w:rPr>
            </w:pPr>
          </w:p>
          <w:p w14:paraId="60DB8090" w14:textId="77777777" w:rsidR="00595213" w:rsidRPr="002D0EA5" w:rsidRDefault="00595213" w:rsidP="00CB0ADE">
            <w:pPr>
              <w:jc w:val="right"/>
              <w:rPr>
                <w:rFonts w:ascii="GHEA Grapalat" w:hAnsi="GHEA Grapalat" w:cs="Tahoma"/>
                <w:sz w:val="20"/>
                <w:szCs w:val="20"/>
              </w:rPr>
            </w:pPr>
            <w:r w:rsidRPr="002D0EA5">
              <w:rPr>
                <w:rFonts w:ascii="GHEA Grapalat" w:hAnsi="GHEA Grapalat" w:cs="Tahoma"/>
                <w:sz w:val="20"/>
                <w:szCs w:val="20"/>
              </w:rPr>
              <w:t>/____________________/</w:t>
            </w:r>
          </w:p>
          <w:p w14:paraId="5FDFEC6D" w14:textId="77777777" w:rsidR="00595213" w:rsidRPr="002D0EA5" w:rsidRDefault="00595213" w:rsidP="00CB0ADE">
            <w:pPr>
              <w:rPr>
                <w:rFonts w:ascii="GHEA Grapalat" w:hAnsi="GHEA Grapalat" w:cs="Tahoma"/>
                <w:sz w:val="20"/>
                <w:szCs w:val="20"/>
              </w:rPr>
            </w:pPr>
          </w:p>
          <w:p w14:paraId="2C7E02D1" w14:textId="77777777" w:rsidR="00595213" w:rsidRPr="002D0EA5" w:rsidRDefault="00595213" w:rsidP="00CB0ADE">
            <w:pPr>
              <w:rPr>
                <w:rFonts w:ascii="GHEA Grapalat" w:hAnsi="GHEA Grapalat" w:cs="Sylfaen"/>
                <w:sz w:val="20"/>
                <w:szCs w:val="20"/>
              </w:rPr>
            </w:pPr>
          </w:p>
          <w:p w14:paraId="793ED102" w14:textId="77777777" w:rsidR="00595213" w:rsidRPr="002D0EA5" w:rsidRDefault="00595213" w:rsidP="00CB0ADE">
            <w:pPr>
              <w:jc w:val="right"/>
              <w:rPr>
                <w:rFonts w:ascii="GHEA Grapalat" w:hAnsi="GHEA Grapalat" w:cs="Sylfaen"/>
                <w:sz w:val="20"/>
                <w:szCs w:val="20"/>
              </w:rPr>
            </w:pPr>
            <w:r w:rsidRPr="002D0EA5">
              <w:rPr>
                <w:rFonts w:ascii="GHEA Grapalat" w:hAnsi="GHEA Grapalat" w:cs="Tahoma"/>
                <w:sz w:val="20"/>
                <w:szCs w:val="20"/>
              </w:rPr>
              <w:t>/____________________/</w:t>
            </w:r>
          </w:p>
          <w:p w14:paraId="79E525B2" w14:textId="77777777" w:rsidR="00595213" w:rsidRPr="002D0EA5" w:rsidRDefault="00595213" w:rsidP="00CB0ADE">
            <w:pPr>
              <w:rPr>
                <w:rFonts w:ascii="GHEA Grapalat" w:hAnsi="GHEA Grapalat" w:cs="Sylfaen"/>
                <w:sz w:val="20"/>
                <w:szCs w:val="20"/>
              </w:rPr>
            </w:pPr>
          </w:p>
          <w:p w14:paraId="66E41420"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lang w:val="hy-AM"/>
              </w:rPr>
              <w:t>22</w:t>
            </w:r>
            <w:r w:rsidRPr="002D0EA5">
              <w:rPr>
                <w:rFonts w:ascii="GHEA Grapalat" w:hAnsi="GHEA Grapalat" w:cs="Sylfaen"/>
                <w:sz w:val="20"/>
                <w:szCs w:val="20"/>
              </w:rPr>
              <w:t>.բ.</w:t>
            </w:r>
          </w:p>
          <w:p w14:paraId="56E4F035"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 xml:space="preserve">                                                                             Կ.Տ.</w:t>
            </w:r>
          </w:p>
          <w:p w14:paraId="27E00044" w14:textId="77777777" w:rsidR="00595213" w:rsidRPr="002D0EA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595213" w:rsidRPr="002D0EA5" w:rsidRDefault="00595213" w:rsidP="00CB0ADE">
            <w:pPr>
              <w:rPr>
                <w:rFonts w:ascii="GHEA Grapalat" w:hAnsi="GHEA Grapalat" w:cs="Sylfaen"/>
                <w:sz w:val="20"/>
                <w:szCs w:val="20"/>
              </w:rPr>
            </w:pPr>
            <w:r w:rsidRPr="002D0EA5">
              <w:rPr>
                <w:rFonts w:ascii="GHEA Grapalat" w:hAnsi="GHEA Grapalat" w:cs="Arial"/>
                <w:sz w:val="20"/>
                <w:szCs w:val="20"/>
                <w:lang w:val="hy-AM"/>
              </w:rPr>
              <w:t>2</w:t>
            </w:r>
            <w:r w:rsidRPr="002D0EA5">
              <w:rPr>
                <w:rFonts w:ascii="GHEA Grapalat" w:hAnsi="GHEA Grapalat" w:cs="Arial"/>
                <w:sz w:val="20"/>
                <w:szCs w:val="20"/>
              </w:rPr>
              <w:t>1.</w:t>
            </w:r>
            <w:r w:rsidRPr="002D0EA5">
              <w:rPr>
                <w:rFonts w:ascii="GHEA Grapalat" w:hAnsi="GHEA Grapalat" w:cs="Sylfaen"/>
                <w:sz w:val="20"/>
                <w:szCs w:val="20"/>
              </w:rPr>
              <w:t xml:space="preserve">ա. </w:t>
            </w:r>
            <w:r w:rsidRPr="002D0EA5">
              <w:rPr>
                <w:rFonts w:ascii="Courier New" w:hAnsi="Courier New" w:cs="Courier New"/>
                <w:sz w:val="20"/>
                <w:szCs w:val="20"/>
              </w:rPr>
              <w:t> </w:t>
            </w:r>
            <w:proofErr w:type="spellStart"/>
            <w:r w:rsidRPr="002D0EA5">
              <w:rPr>
                <w:rFonts w:ascii="GHEA Grapalat" w:hAnsi="GHEA Grapalat" w:cs="Sylfaen"/>
                <w:sz w:val="20"/>
                <w:szCs w:val="20"/>
              </w:rPr>
              <w:t>Վճարողի</w:t>
            </w:r>
            <w:proofErr w:type="spellEnd"/>
            <w:r w:rsidRPr="002D0EA5">
              <w:rPr>
                <w:rFonts w:ascii="GHEA Grapalat" w:hAnsi="GHEA Grapalat" w:cs="Sylfaen"/>
                <w:sz w:val="20"/>
                <w:szCs w:val="20"/>
              </w:rPr>
              <w:t xml:space="preserve"> ստորագրությունները`</w:t>
            </w:r>
          </w:p>
          <w:p w14:paraId="08F3F52D" w14:textId="77777777" w:rsidR="00595213" w:rsidRPr="002D0EA5" w:rsidRDefault="00595213" w:rsidP="00CB0ADE">
            <w:pPr>
              <w:jc w:val="right"/>
              <w:rPr>
                <w:rFonts w:ascii="GHEA Grapalat" w:hAnsi="GHEA Grapalat" w:cs="Sylfaen"/>
                <w:sz w:val="20"/>
                <w:szCs w:val="20"/>
              </w:rPr>
            </w:pPr>
          </w:p>
          <w:p w14:paraId="12118110" w14:textId="77777777" w:rsidR="00595213" w:rsidRPr="002D0EA5" w:rsidRDefault="00595213" w:rsidP="00CB0ADE">
            <w:pPr>
              <w:rPr>
                <w:rFonts w:ascii="GHEA Grapalat" w:hAnsi="GHEA Grapalat" w:cs="Sylfaen"/>
                <w:sz w:val="20"/>
                <w:szCs w:val="20"/>
              </w:rPr>
            </w:pPr>
            <w:r w:rsidRPr="002D0EA5">
              <w:rPr>
                <w:rFonts w:ascii="GHEA Grapalat" w:hAnsi="GHEA Grapalat" w:cs="Tahoma"/>
                <w:sz w:val="20"/>
                <w:szCs w:val="20"/>
              </w:rPr>
              <w:t xml:space="preserve">                                               /____________________/</w:t>
            </w:r>
          </w:p>
          <w:p w14:paraId="449101C1" w14:textId="77777777" w:rsidR="00595213" w:rsidRPr="002D0EA5" w:rsidRDefault="00595213" w:rsidP="00CB0ADE">
            <w:pPr>
              <w:jc w:val="right"/>
              <w:rPr>
                <w:rFonts w:ascii="GHEA Grapalat" w:hAnsi="GHEA Grapalat" w:cs="Tahoma"/>
                <w:sz w:val="20"/>
                <w:szCs w:val="20"/>
              </w:rPr>
            </w:pPr>
          </w:p>
          <w:p w14:paraId="09FD12C5" w14:textId="77777777" w:rsidR="00595213" w:rsidRPr="002D0EA5" w:rsidRDefault="00595213" w:rsidP="00CB0ADE">
            <w:pPr>
              <w:jc w:val="right"/>
              <w:rPr>
                <w:rFonts w:ascii="GHEA Grapalat" w:hAnsi="GHEA Grapalat" w:cs="Tahoma"/>
                <w:sz w:val="20"/>
                <w:szCs w:val="20"/>
              </w:rPr>
            </w:pPr>
          </w:p>
          <w:p w14:paraId="4CC5D83F" w14:textId="77777777" w:rsidR="00595213" w:rsidRPr="002D0EA5" w:rsidRDefault="00595213" w:rsidP="00CB0ADE">
            <w:pPr>
              <w:jc w:val="right"/>
              <w:rPr>
                <w:rFonts w:ascii="GHEA Grapalat" w:hAnsi="GHEA Grapalat" w:cs="Sylfaen"/>
                <w:sz w:val="20"/>
                <w:szCs w:val="20"/>
              </w:rPr>
            </w:pPr>
            <w:r w:rsidRPr="002D0EA5">
              <w:rPr>
                <w:rFonts w:ascii="GHEA Grapalat" w:hAnsi="GHEA Grapalat" w:cs="Tahoma"/>
                <w:sz w:val="20"/>
                <w:szCs w:val="20"/>
              </w:rPr>
              <w:t>/____________________/</w:t>
            </w:r>
          </w:p>
          <w:p w14:paraId="5D05CA11" w14:textId="77777777" w:rsidR="00595213" w:rsidRPr="002D0EA5" w:rsidRDefault="00595213" w:rsidP="00CB0ADE">
            <w:pPr>
              <w:jc w:val="right"/>
              <w:rPr>
                <w:rFonts w:ascii="GHEA Grapalat" w:hAnsi="GHEA Grapalat" w:cs="Sylfaen"/>
                <w:sz w:val="20"/>
                <w:szCs w:val="20"/>
              </w:rPr>
            </w:pPr>
          </w:p>
          <w:p w14:paraId="4225DE92" w14:textId="77777777" w:rsidR="00595213" w:rsidRPr="002D0EA5" w:rsidRDefault="00595213" w:rsidP="00CB0ADE">
            <w:pPr>
              <w:jc w:val="right"/>
              <w:rPr>
                <w:rFonts w:ascii="GHEA Grapalat" w:hAnsi="GHEA Grapalat" w:cs="Sylfaen"/>
                <w:sz w:val="20"/>
                <w:szCs w:val="20"/>
              </w:rPr>
            </w:pPr>
            <w:r w:rsidRPr="002D0EA5">
              <w:rPr>
                <w:rFonts w:ascii="GHEA Grapalat" w:hAnsi="GHEA Grapalat" w:cs="Sylfaen"/>
                <w:sz w:val="20"/>
                <w:szCs w:val="20"/>
                <w:lang w:val="hy-AM"/>
              </w:rPr>
              <w:t>2</w:t>
            </w:r>
            <w:r w:rsidRPr="002D0EA5">
              <w:rPr>
                <w:rFonts w:ascii="GHEA Grapalat" w:hAnsi="GHEA Grapalat" w:cs="Sylfaen"/>
                <w:sz w:val="20"/>
                <w:szCs w:val="20"/>
              </w:rPr>
              <w:t>1.բ.                                                                    Կ.Տ.</w:t>
            </w:r>
          </w:p>
          <w:p w14:paraId="41D84C33" w14:textId="77777777" w:rsidR="00595213" w:rsidRPr="002D0EA5" w:rsidRDefault="00595213" w:rsidP="00CB0ADE">
            <w:pPr>
              <w:jc w:val="right"/>
              <w:rPr>
                <w:rFonts w:ascii="GHEA Grapalat" w:hAnsi="GHEA Grapalat" w:cs="Sylfaen"/>
                <w:sz w:val="20"/>
                <w:szCs w:val="20"/>
              </w:rPr>
            </w:pPr>
          </w:p>
        </w:tc>
      </w:tr>
      <w:tr w:rsidR="002D0EA5" w:rsidRPr="002D0EA5" w14:paraId="6CB4454E" w14:textId="77777777" w:rsidTr="00E04E2D">
        <w:trPr>
          <w:trHeight w:val="20"/>
        </w:trPr>
        <w:tc>
          <w:tcPr>
            <w:tcW w:w="5616" w:type="dxa"/>
            <w:tcBorders>
              <w:top w:val="single" w:sz="4" w:space="0" w:color="auto"/>
              <w:left w:val="single" w:sz="4" w:space="0" w:color="auto"/>
              <w:right w:val="single" w:sz="4" w:space="0" w:color="auto"/>
            </w:tcBorders>
            <w:noWrap/>
            <w:vAlign w:val="bottom"/>
          </w:tcPr>
          <w:p w14:paraId="113390B7" w14:textId="77777777" w:rsidR="00595213" w:rsidRPr="002D0EA5" w:rsidRDefault="00595213" w:rsidP="00CB0ADE">
            <w:pPr>
              <w:rPr>
                <w:rFonts w:ascii="GHEA Grapalat" w:hAnsi="GHEA Grapalat" w:cs="Tahoma"/>
                <w:sz w:val="20"/>
                <w:szCs w:val="20"/>
              </w:rPr>
            </w:pPr>
            <w:r w:rsidRPr="002D0EA5">
              <w:rPr>
                <w:rFonts w:ascii="GHEA Grapalat" w:hAnsi="GHEA Grapalat" w:cs="Tahoma"/>
                <w:sz w:val="20"/>
                <w:szCs w:val="20"/>
              </w:rPr>
              <w:t>2</w:t>
            </w:r>
            <w:r w:rsidRPr="002D0EA5">
              <w:rPr>
                <w:rFonts w:ascii="GHEA Grapalat" w:hAnsi="GHEA Grapalat" w:cs="Tahoma"/>
                <w:sz w:val="20"/>
                <w:szCs w:val="20"/>
                <w:lang w:val="hy-AM"/>
              </w:rPr>
              <w:t>4</w:t>
            </w:r>
            <w:r w:rsidRPr="002D0EA5">
              <w:rPr>
                <w:rFonts w:ascii="GHEA Grapalat" w:hAnsi="GHEA Grapalat" w:cs="Tahoma"/>
                <w:sz w:val="20"/>
                <w:szCs w:val="20"/>
              </w:rPr>
              <w:t xml:space="preserve">.ա.   </w:t>
            </w:r>
            <w:r w:rsidRPr="002D0EA5">
              <w:rPr>
                <w:rFonts w:ascii="GHEA Grapalat" w:hAnsi="GHEA Grapalat" w:cs="Tahoma"/>
                <w:sz w:val="20"/>
                <w:szCs w:val="20"/>
                <w:lang w:val="hy-AM"/>
              </w:rPr>
              <w:t>Շահառուին  սպասարկող ֆինանսական կազմակերպություն</w:t>
            </w:r>
            <w:r w:rsidRPr="002D0EA5">
              <w:rPr>
                <w:rFonts w:ascii="GHEA Grapalat" w:hAnsi="GHEA Grapalat" w:cs="Tahoma"/>
                <w:sz w:val="20"/>
                <w:szCs w:val="20"/>
              </w:rPr>
              <w:t xml:space="preserve"> </w:t>
            </w:r>
          </w:p>
          <w:p w14:paraId="02437009" w14:textId="77777777" w:rsidR="00595213" w:rsidRPr="002D0EA5" w:rsidRDefault="00595213" w:rsidP="00CB0ADE">
            <w:pPr>
              <w:rPr>
                <w:rFonts w:ascii="GHEA Grapalat" w:hAnsi="GHEA Grapalat" w:cs="Tahoma"/>
                <w:sz w:val="20"/>
                <w:szCs w:val="20"/>
                <w:lang w:val="hy-AM"/>
              </w:rPr>
            </w:pPr>
            <w:r w:rsidRPr="002D0EA5">
              <w:rPr>
                <w:rFonts w:ascii="GHEA Grapalat" w:hAnsi="GHEA Grapalat" w:cs="Tahoma"/>
                <w:sz w:val="20"/>
                <w:szCs w:val="20"/>
              </w:rPr>
              <w:t xml:space="preserve">                             </w:t>
            </w:r>
            <w:r w:rsidRPr="002D0EA5">
              <w:rPr>
                <w:rFonts w:ascii="GHEA Grapalat" w:hAnsi="GHEA Grapalat" w:cs="Tahoma"/>
                <w:sz w:val="20"/>
                <w:szCs w:val="20"/>
                <w:lang w:val="hy-AM"/>
              </w:rPr>
              <w:t xml:space="preserve">                 </w:t>
            </w:r>
          </w:p>
          <w:p w14:paraId="702DBB8B" w14:textId="77777777" w:rsidR="00595213" w:rsidRPr="002D0EA5" w:rsidRDefault="00595213" w:rsidP="00CB0ADE">
            <w:pPr>
              <w:rPr>
                <w:rFonts w:ascii="GHEA Grapalat" w:hAnsi="GHEA Grapalat" w:cs="Tahoma"/>
                <w:sz w:val="20"/>
                <w:szCs w:val="20"/>
              </w:rPr>
            </w:pPr>
            <w:r w:rsidRPr="002D0EA5">
              <w:rPr>
                <w:rFonts w:ascii="GHEA Grapalat" w:hAnsi="GHEA Grapalat" w:cs="Tahoma"/>
                <w:sz w:val="20"/>
                <w:szCs w:val="20"/>
                <w:lang w:val="hy-AM"/>
              </w:rPr>
              <w:t xml:space="preserve">                                                 </w:t>
            </w:r>
            <w:r w:rsidRPr="002D0EA5">
              <w:rPr>
                <w:rFonts w:ascii="GHEA Grapalat" w:hAnsi="GHEA Grapalat" w:cs="Tahoma"/>
                <w:sz w:val="20"/>
                <w:szCs w:val="20"/>
              </w:rPr>
              <w:t xml:space="preserve">   /____________________/</w:t>
            </w:r>
          </w:p>
          <w:p w14:paraId="2580BF22"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 xml:space="preserve">  </w:t>
            </w:r>
          </w:p>
          <w:p w14:paraId="57313AAA"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ստորագրություն</w:t>
            </w:r>
            <w:proofErr w:type="spellEnd"/>
            <w:r w:rsidRPr="002D0EA5">
              <w:rPr>
                <w:rFonts w:ascii="GHEA Grapalat" w:hAnsi="GHEA Grapalat" w:cs="Sylfaen"/>
                <w:sz w:val="20"/>
                <w:szCs w:val="20"/>
              </w:rPr>
              <w:t>/</w:t>
            </w:r>
          </w:p>
          <w:p w14:paraId="16A47842" w14:textId="77777777" w:rsidR="00595213" w:rsidRPr="002D0EA5" w:rsidRDefault="00595213" w:rsidP="00CB0ADE">
            <w:pPr>
              <w:rPr>
                <w:rFonts w:ascii="GHEA Grapalat" w:hAnsi="GHEA Grapalat" w:cs="Tahoma"/>
                <w:sz w:val="20"/>
                <w:szCs w:val="20"/>
              </w:rPr>
            </w:pPr>
          </w:p>
          <w:p w14:paraId="3EA6300D" w14:textId="77777777" w:rsidR="00595213" w:rsidRPr="002D0EA5"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88E45C8" w14:textId="77777777" w:rsidR="00595213" w:rsidRPr="002D0EA5" w:rsidRDefault="00595213" w:rsidP="00CB0ADE">
            <w:pPr>
              <w:rPr>
                <w:rFonts w:ascii="GHEA Grapalat" w:hAnsi="GHEA Grapalat" w:cs="Tahoma"/>
                <w:sz w:val="20"/>
                <w:szCs w:val="20"/>
              </w:rPr>
            </w:pPr>
            <w:r w:rsidRPr="002D0EA5">
              <w:rPr>
                <w:rFonts w:ascii="GHEA Grapalat" w:hAnsi="GHEA Grapalat" w:cs="Tahoma"/>
                <w:sz w:val="20"/>
                <w:szCs w:val="20"/>
              </w:rPr>
              <w:t>2</w:t>
            </w:r>
            <w:r w:rsidRPr="002D0EA5">
              <w:rPr>
                <w:rFonts w:ascii="GHEA Grapalat" w:hAnsi="GHEA Grapalat" w:cs="Tahoma"/>
                <w:sz w:val="20"/>
                <w:szCs w:val="20"/>
                <w:lang w:val="hy-AM"/>
              </w:rPr>
              <w:t>3</w:t>
            </w:r>
            <w:r w:rsidRPr="002D0EA5">
              <w:rPr>
                <w:rFonts w:ascii="GHEA Grapalat" w:hAnsi="GHEA Grapalat" w:cs="Tahoma"/>
                <w:sz w:val="20"/>
                <w:szCs w:val="20"/>
              </w:rPr>
              <w:t xml:space="preserve">.ա.   </w:t>
            </w:r>
            <w:r w:rsidRPr="002D0EA5">
              <w:rPr>
                <w:rFonts w:ascii="GHEA Grapalat" w:hAnsi="GHEA Grapalat" w:cs="Tahoma"/>
                <w:sz w:val="20"/>
                <w:szCs w:val="20"/>
                <w:lang w:val="hy-AM"/>
              </w:rPr>
              <w:t>Վճարողին  սպասարկող ֆինանսական կազմակերպություն</w:t>
            </w:r>
            <w:r w:rsidRPr="002D0EA5">
              <w:rPr>
                <w:rFonts w:ascii="GHEA Grapalat" w:hAnsi="GHEA Grapalat" w:cs="Tahoma"/>
                <w:sz w:val="20"/>
                <w:szCs w:val="20"/>
              </w:rPr>
              <w:t xml:space="preserve"> </w:t>
            </w:r>
          </w:p>
          <w:p w14:paraId="5517C214" w14:textId="77777777" w:rsidR="00595213" w:rsidRPr="002D0EA5" w:rsidRDefault="00595213" w:rsidP="00CB0ADE">
            <w:pPr>
              <w:jc w:val="right"/>
              <w:rPr>
                <w:rFonts w:ascii="GHEA Grapalat" w:hAnsi="GHEA Grapalat" w:cs="Tahoma"/>
                <w:sz w:val="20"/>
                <w:szCs w:val="20"/>
              </w:rPr>
            </w:pPr>
          </w:p>
          <w:p w14:paraId="0B7D4A7E" w14:textId="77777777" w:rsidR="00595213" w:rsidRPr="002D0EA5" w:rsidRDefault="00595213" w:rsidP="00CB0ADE">
            <w:pPr>
              <w:jc w:val="right"/>
              <w:rPr>
                <w:rFonts w:ascii="GHEA Grapalat" w:hAnsi="GHEA Grapalat" w:cs="Tahoma"/>
                <w:sz w:val="20"/>
                <w:szCs w:val="20"/>
              </w:rPr>
            </w:pPr>
          </w:p>
          <w:p w14:paraId="609F735A" w14:textId="77777777" w:rsidR="00595213" w:rsidRPr="002D0EA5" w:rsidRDefault="00595213" w:rsidP="00CB0ADE">
            <w:pPr>
              <w:jc w:val="right"/>
              <w:rPr>
                <w:rFonts w:ascii="GHEA Grapalat" w:hAnsi="GHEA Grapalat" w:cs="Tahoma"/>
                <w:sz w:val="20"/>
                <w:szCs w:val="20"/>
              </w:rPr>
            </w:pPr>
            <w:r w:rsidRPr="002D0EA5">
              <w:rPr>
                <w:rFonts w:ascii="GHEA Grapalat" w:hAnsi="GHEA Grapalat" w:cs="Tahoma"/>
                <w:sz w:val="20"/>
                <w:szCs w:val="20"/>
              </w:rPr>
              <w:t>/____________________/</w:t>
            </w:r>
          </w:p>
          <w:p w14:paraId="60192AA5" w14:textId="77777777" w:rsidR="00595213" w:rsidRPr="002D0EA5" w:rsidRDefault="00595213" w:rsidP="00CB0ADE">
            <w:pPr>
              <w:jc w:val="center"/>
              <w:rPr>
                <w:rFonts w:ascii="GHEA Grapalat" w:hAnsi="GHEA Grapalat" w:cs="Sylfaen"/>
                <w:sz w:val="20"/>
                <w:szCs w:val="20"/>
              </w:rPr>
            </w:pPr>
            <w:r w:rsidRPr="002D0EA5">
              <w:rPr>
                <w:rFonts w:ascii="GHEA Grapalat" w:hAnsi="GHEA Grapalat" w:cs="Tahoma"/>
                <w:sz w:val="20"/>
                <w:szCs w:val="20"/>
              </w:rPr>
              <w:t xml:space="preserve">                                                   </w:t>
            </w:r>
            <w:r w:rsidRPr="002D0EA5">
              <w:rPr>
                <w:rFonts w:ascii="GHEA Grapalat" w:hAnsi="GHEA Grapalat" w:cs="Sylfaen"/>
                <w:sz w:val="20"/>
                <w:szCs w:val="20"/>
              </w:rPr>
              <w:t>/</w:t>
            </w:r>
            <w:proofErr w:type="spellStart"/>
            <w:r w:rsidRPr="002D0EA5">
              <w:rPr>
                <w:rFonts w:ascii="GHEA Grapalat" w:hAnsi="GHEA Grapalat" w:cs="Sylfaen"/>
                <w:sz w:val="20"/>
                <w:szCs w:val="20"/>
              </w:rPr>
              <w:t>ստորագրություն</w:t>
            </w:r>
            <w:proofErr w:type="spellEnd"/>
            <w:r w:rsidRPr="002D0EA5">
              <w:rPr>
                <w:rFonts w:ascii="GHEA Grapalat" w:hAnsi="GHEA Grapalat" w:cs="Sylfaen"/>
                <w:sz w:val="20"/>
                <w:szCs w:val="20"/>
              </w:rPr>
              <w:t>/</w:t>
            </w:r>
          </w:p>
          <w:p w14:paraId="4085EBCF" w14:textId="77777777" w:rsidR="00595213" w:rsidRPr="002D0EA5" w:rsidRDefault="00595213" w:rsidP="00CB0ADE">
            <w:pPr>
              <w:jc w:val="right"/>
              <w:rPr>
                <w:rFonts w:ascii="GHEA Grapalat" w:hAnsi="GHEA Grapalat" w:cs="Arial"/>
                <w:sz w:val="20"/>
                <w:szCs w:val="20"/>
                <w:lang w:val="hy-AM"/>
              </w:rPr>
            </w:pPr>
          </w:p>
        </w:tc>
      </w:tr>
      <w:tr w:rsidR="002D0EA5" w:rsidRPr="002D0EA5" w14:paraId="429E9C3E" w14:textId="77777777" w:rsidTr="00E04E2D">
        <w:trPr>
          <w:trHeight w:val="20"/>
        </w:trPr>
        <w:tc>
          <w:tcPr>
            <w:tcW w:w="5616" w:type="dxa"/>
            <w:tcBorders>
              <w:top w:val="nil"/>
              <w:left w:val="single" w:sz="4" w:space="0" w:color="auto"/>
              <w:bottom w:val="single" w:sz="4" w:space="0" w:color="auto"/>
              <w:right w:val="single" w:sz="4" w:space="0" w:color="auto"/>
            </w:tcBorders>
            <w:noWrap/>
            <w:vAlign w:val="bottom"/>
          </w:tcPr>
          <w:p w14:paraId="5AD3AAC2"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24.բ.                                                       Կ.Տ.</w:t>
            </w:r>
          </w:p>
          <w:p w14:paraId="054AC433" w14:textId="77777777" w:rsidR="00595213" w:rsidRPr="002D0EA5" w:rsidRDefault="00595213" w:rsidP="00CB0ADE">
            <w:pPr>
              <w:rPr>
                <w:rFonts w:ascii="GHEA Grapalat" w:hAnsi="GHEA Grapalat" w:cs="Sylfaen"/>
                <w:sz w:val="20"/>
                <w:szCs w:val="20"/>
              </w:rPr>
            </w:pPr>
          </w:p>
          <w:p w14:paraId="20558556" w14:textId="77777777" w:rsidR="00595213" w:rsidRPr="002D0EA5" w:rsidRDefault="00595213" w:rsidP="00CB0ADE">
            <w:pPr>
              <w:rPr>
                <w:rFonts w:ascii="GHEA Grapalat" w:hAnsi="GHEA Grapalat" w:cs="Sylfaen"/>
                <w:sz w:val="20"/>
                <w:szCs w:val="20"/>
              </w:rPr>
            </w:pPr>
          </w:p>
          <w:p w14:paraId="0BE8FF8C" w14:textId="77777777" w:rsidR="00595213" w:rsidRPr="002D0EA5" w:rsidRDefault="00595213" w:rsidP="00CB0ADE">
            <w:pPr>
              <w:rPr>
                <w:rFonts w:ascii="GHEA Grapalat" w:hAnsi="GHEA Grapalat" w:cs="Sylfaen"/>
                <w:sz w:val="20"/>
                <w:szCs w:val="20"/>
              </w:rPr>
            </w:pPr>
            <w:r w:rsidRPr="002D0EA5">
              <w:rPr>
                <w:rFonts w:ascii="GHEA Grapalat" w:hAnsi="GHEA Grapalat" w:cs="Tahoma"/>
                <w:sz w:val="20"/>
                <w:szCs w:val="20"/>
              </w:rPr>
              <w:t xml:space="preserve"> </w:t>
            </w:r>
            <w:r w:rsidRPr="002D0EA5">
              <w:rPr>
                <w:rFonts w:ascii="GHEA Grapalat" w:hAnsi="GHEA Grapalat" w:cs="Sylfaen"/>
                <w:sz w:val="20"/>
                <w:szCs w:val="20"/>
              </w:rPr>
              <w:t>2</w:t>
            </w:r>
            <w:r w:rsidRPr="002D0EA5">
              <w:rPr>
                <w:rFonts w:ascii="GHEA Grapalat" w:hAnsi="GHEA Grapalat" w:cs="Sylfaen"/>
                <w:sz w:val="20"/>
                <w:szCs w:val="20"/>
                <w:lang w:val="hy-AM"/>
              </w:rPr>
              <w:t>4</w:t>
            </w:r>
            <w:r w:rsidRPr="002D0EA5">
              <w:rPr>
                <w:rFonts w:ascii="GHEA Grapalat" w:hAnsi="GHEA Grapalat" w:cs="Sylfaen"/>
                <w:sz w:val="20"/>
                <w:szCs w:val="20"/>
              </w:rPr>
              <w:t>.</w:t>
            </w:r>
            <w:r w:rsidRPr="002D0EA5">
              <w:rPr>
                <w:rFonts w:ascii="GHEA Grapalat" w:hAnsi="GHEA Grapalat" w:cs="Sylfaen"/>
                <w:sz w:val="20"/>
                <w:szCs w:val="20"/>
                <w:lang w:val="hy-AM"/>
              </w:rPr>
              <w:t>գ</w:t>
            </w:r>
            <w:r w:rsidRPr="002D0EA5">
              <w:rPr>
                <w:rFonts w:ascii="GHEA Grapalat" w:hAnsi="GHEA Grapalat" w:cs="Tahoma"/>
                <w:sz w:val="20"/>
                <w:szCs w:val="20"/>
              </w:rPr>
              <w:t xml:space="preserve">                                                 "___" </w:t>
            </w:r>
            <w:r w:rsidRPr="002D0EA5">
              <w:rPr>
                <w:rFonts w:ascii="GHEA Grapalat" w:hAnsi="GHEA Grapalat" w:cs="Sylfaen"/>
                <w:sz w:val="20"/>
                <w:szCs w:val="20"/>
              </w:rPr>
              <w:t xml:space="preserve">___ </w:t>
            </w:r>
            <w:r w:rsidRPr="002D0EA5">
              <w:rPr>
                <w:rFonts w:ascii="GHEA Grapalat" w:hAnsi="GHEA Grapalat" w:cs="Tahoma"/>
                <w:sz w:val="20"/>
                <w:szCs w:val="20"/>
              </w:rPr>
              <w:t xml:space="preserve">20___ </w:t>
            </w:r>
            <w:r w:rsidRPr="002D0EA5">
              <w:rPr>
                <w:rFonts w:ascii="GHEA Grapalat" w:hAnsi="GHEA Grapalat" w:cs="Sylfaen"/>
                <w:sz w:val="20"/>
                <w:szCs w:val="20"/>
              </w:rPr>
              <w:t xml:space="preserve">թ. </w:t>
            </w:r>
          </w:p>
          <w:p w14:paraId="04A06665" w14:textId="77777777" w:rsidR="00595213" w:rsidRPr="002D0EA5" w:rsidRDefault="00595213" w:rsidP="00CB0ADE">
            <w:pPr>
              <w:rPr>
                <w:rFonts w:ascii="GHEA Grapalat" w:hAnsi="GHEA Grapalat" w:cs="Sylfaen"/>
                <w:sz w:val="20"/>
                <w:szCs w:val="20"/>
              </w:rPr>
            </w:pPr>
          </w:p>
          <w:p w14:paraId="1884DD94"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 xml:space="preserve">  </w:t>
            </w:r>
          </w:p>
          <w:p w14:paraId="3C3522AD" w14:textId="77777777" w:rsidR="00595213" w:rsidRPr="002D0EA5"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 xml:space="preserve">23.բ.                                                                 Կ.Տ.    </w:t>
            </w:r>
          </w:p>
          <w:p w14:paraId="143CB699" w14:textId="77777777" w:rsidR="00595213" w:rsidRPr="002D0EA5" w:rsidRDefault="00595213" w:rsidP="00CB0ADE">
            <w:pPr>
              <w:rPr>
                <w:rFonts w:ascii="GHEA Grapalat" w:hAnsi="GHEA Grapalat" w:cs="Sylfaen"/>
                <w:sz w:val="20"/>
                <w:szCs w:val="20"/>
              </w:rPr>
            </w:pPr>
          </w:p>
          <w:p w14:paraId="7835DA54"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 xml:space="preserve">                     </w:t>
            </w:r>
          </w:p>
          <w:p w14:paraId="4505C50C" w14:textId="77777777" w:rsidR="00595213" w:rsidRPr="002D0EA5" w:rsidRDefault="00595213" w:rsidP="00CB0ADE">
            <w:pPr>
              <w:rPr>
                <w:rFonts w:ascii="GHEA Grapalat" w:hAnsi="GHEA Grapalat" w:cs="Sylfaen"/>
                <w:sz w:val="20"/>
                <w:szCs w:val="20"/>
              </w:rPr>
            </w:pPr>
            <w:r w:rsidRPr="002D0EA5">
              <w:rPr>
                <w:rFonts w:ascii="GHEA Grapalat" w:hAnsi="GHEA Grapalat" w:cs="Sylfaen"/>
                <w:sz w:val="20"/>
                <w:szCs w:val="20"/>
              </w:rPr>
              <w:t>23.</w:t>
            </w:r>
            <w:proofErr w:type="gramStart"/>
            <w:r w:rsidRPr="002D0EA5">
              <w:rPr>
                <w:rFonts w:ascii="GHEA Grapalat" w:hAnsi="GHEA Grapalat" w:cs="Sylfaen"/>
                <w:sz w:val="20"/>
                <w:szCs w:val="20"/>
                <w:lang w:val="hy-AM"/>
              </w:rPr>
              <w:t>գ</w:t>
            </w:r>
            <w:r w:rsidRPr="002D0EA5">
              <w:rPr>
                <w:rFonts w:ascii="GHEA Grapalat" w:hAnsi="GHEA Grapalat" w:cs="Sylfaen"/>
                <w:sz w:val="20"/>
                <w:szCs w:val="20"/>
              </w:rPr>
              <w:t>.Կատարման</w:t>
            </w:r>
            <w:proofErr w:type="gramEnd"/>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ամսաթիվը</w:t>
            </w:r>
            <w:proofErr w:type="spellEnd"/>
            <w:r w:rsidRPr="002D0EA5">
              <w:rPr>
                <w:rFonts w:ascii="GHEA Grapalat" w:hAnsi="GHEA Grapalat" w:cs="Sylfaen"/>
                <w:sz w:val="20"/>
                <w:szCs w:val="20"/>
              </w:rPr>
              <w:t xml:space="preserve">`           </w:t>
            </w:r>
            <w:r w:rsidRPr="002D0EA5">
              <w:rPr>
                <w:rFonts w:ascii="GHEA Grapalat" w:hAnsi="GHEA Grapalat" w:cs="Tahoma"/>
                <w:sz w:val="20"/>
                <w:szCs w:val="20"/>
              </w:rPr>
              <w:t xml:space="preserve">"___" </w:t>
            </w:r>
            <w:r w:rsidRPr="002D0EA5">
              <w:rPr>
                <w:rFonts w:ascii="GHEA Grapalat" w:hAnsi="GHEA Grapalat" w:cs="Sylfaen"/>
                <w:sz w:val="20"/>
                <w:szCs w:val="20"/>
              </w:rPr>
              <w:t xml:space="preserve">___ </w:t>
            </w:r>
            <w:r w:rsidRPr="002D0EA5">
              <w:rPr>
                <w:rFonts w:ascii="GHEA Grapalat" w:hAnsi="GHEA Grapalat" w:cs="Tahoma"/>
                <w:sz w:val="20"/>
                <w:szCs w:val="20"/>
              </w:rPr>
              <w:t>20___</w:t>
            </w:r>
            <w:r w:rsidRPr="002D0EA5">
              <w:rPr>
                <w:rFonts w:ascii="GHEA Grapalat" w:hAnsi="GHEA Grapalat" w:cs="Sylfaen"/>
                <w:sz w:val="20"/>
                <w:szCs w:val="20"/>
              </w:rPr>
              <w:t>թ.</w:t>
            </w:r>
          </w:p>
          <w:p w14:paraId="09653302" w14:textId="77777777" w:rsidR="00595213" w:rsidRPr="002D0EA5" w:rsidRDefault="00595213" w:rsidP="00CB0ADE">
            <w:pPr>
              <w:rPr>
                <w:rFonts w:ascii="GHEA Grapalat" w:hAnsi="GHEA Grapalat" w:cs="Sylfaen"/>
                <w:sz w:val="20"/>
                <w:szCs w:val="20"/>
              </w:rPr>
            </w:pPr>
          </w:p>
          <w:p w14:paraId="0A627872" w14:textId="77777777" w:rsidR="00595213" w:rsidRPr="002D0EA5" w:rsidRDefault="00595213" w:rsidP="00CB0ADE">
            <w:pPr>
              <w:rPr>
                <w:rFonts w:ascii="GHEA Grapalat" w:hAnsi="GHEA Grapalat" w:cs="Sylfaen"/>
                <w:sz w:val="20"/>
                <w:szCs w:val="20"/>
              </w:rPr>
            </w:pPr>
          </w:p>
          <w:p w14:paraId="7EB36109" w14:textId="77777777" w:rsidR="00595213" w:rsidRPr="002D0EA5" w:rsidRDefault="00595213" w:rsidP="00CB0ADE">
            <w:pPr>
              <w:jc w:val="right"/>
              <w:rPr>
                <w:rFonts w:ascii="GHEA Grapalat" w:hAnsi="GHEA Grapalat" w:cs="Arial"/>
                <w:sz w:val="20"/>
                <w:szCs w:val="20"/>
              </w:rPr>
            </w:pPr>
          </w:p>
        </w:tc>
      </w:tr>
    </w:tbl>
    <w:p w14:paraId="59DCC7AB" w14:textId="77777777" w:rsidR="00595213" w:rsidRPr="002D0EA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Pr="002D0EA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Pr="002D0EA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Pr="002D0EA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Pr="002D0EA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2D0EA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0EA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2D0EA5" w:rsidRDefault="00595213" w:rsidP="00631658">
      <w:pPr>
        <w:jc w:val="center"/>
        <w:rPr>
          <w:rFonts w:ascii="GHEA Grapalat" w:hAnsi="GHEA Grapalat"/>
          <w:b/>
          <w:sz w:val="22"/>
          <w:szCs w:val="22"/>
          <w:lang w:val="nl-NL"/>
        </w:rPr>
      </w:pPr>
      <w:r w:rsidRPr="002D0EA5">
        <w:rPr>
          <w:rFonts w:ascii="GHEA Grapalat" w:hAnsi="GHEA Grapalat"/>
          <w:b/>
          <w:lang w:val="hy-AM"/>
        </w:rPr>
        <w:br w:type="page"/>
      </w:r>
      <w:r w:rsidR="00631658" w:rsidRPr="002D0EA5">
        <w:rPr>
          <w:rFonts w:ascii="GHEA Grapalat" w:hAnsi="GHEA Grapalat"/>
          <w:b/>
          <w:sz w:val="22"/>
          <w:szCs w:val="22"/>
          <w:lang w:val="hy-AM"/>
        </w:rPr>
        <w:lastRenderedPageBreak/>
        <w:t>Վճարման</w:t>
      </w:r>
      <w:r w:rsidR="00631658" w:rsidRPr="002D0EA5">
        <w:rPr>
          <w:rFonts w:ascii="GHEA Grapalat" w:hAnsi="GHEA Grapalat"/>
          <w:b/>
          <w:sz w:val="22"/>
          <w:szCs w:val="22"/>
          <w:lang w:val="nl-NL"/>
        </w:rPr>
        <w:t xml:space="preserve"> </w:t>
      </w:r>
      <w:r w:rsidR="00631658" w:rsidRPr="002D0EA5">
        <w:rPr>
          <w:rFonts w:ascii="GHEA Grapalat" w:hAnsi="GHEA Grapalat"/>
          <w:b/>
          <w:sz w:val="22"/>
          <w:szCs w:val="22"/>
          <w:lang w:val="hy-AM"/>
        </w:rPr>
        <w:t>պահանջագրի</w:t>
      </w:r>
      <w:r w:rsidR="00631658" w:rsidRPr="002D0EA5">
        <w:rPr>
          <w:rFonts w:ascii="GHEA Grapalat" w:hAnsi="GHEA Grapalat"/>
          <w:b/>
          <w:sz w:val="22"/>
          <w:szCs w:val="22"/>
          <w:lang w:val="nl-NL"/>
        </w:rPr>
        <w:t xml:space="preserve"> </w:t>
      </w:r>
      <w:r w:rsidR="00631658" w:rsidRPr="002D0EA5">
        <w:rPr>
          <w:rFonts w:ascii="GHEA Grapalat" w:hAnsi="GHEA Grapalat"/>
          <w:b/>
          <w:sz w:val="22"/>
          <w:szCs w:val="22"/>
          <w:lang w:val="hy-AM"/>
        </w:rPr>
        <w:t>պարտադիր</w:t>
      </w:r>
      <w:r w:rsidR="00631658" w:rsidRPr="002D0EA5">
        <w:rPr>
          <w:rFonts w:ascii="GHEA Grapalat" w:hAnsi="GHEA Grapalat"/>
          <w:b/>
          <w:sz w:val="22"/>
          <w:szCs w:val="22"/>
          <w:lang w:val="nl-NL"/>
        </w:rPr>
        <w:t xml:space="preserve"> </w:t>
      </w:r>
      <w:r w:rsidR="00631658" w:rsidRPr="002D0EA5">
        <w:rPr>
          <w:rFonts w:ascii="GHEA Grapalat" w:hAnsi="GHEA Grapalat"/>
          <w:b/>
          <w:sz w:val="22"/>
          <w:szCs w:val="22"/>
          <w:lang w:val="hy-AM"/>
        </w:rPr>
        <w:t>վավերապայմանները</w:t>
      </w:r>
      <w:r w:rsidR="00631658" w:rsidRPr="002D0EA5">
        <w:rPr>
          <w:rFonts w:ascii="GHEA Grapalat" w:hAnsi="GHEA Grapalat"/>
          <w:b/>
          <w:sz w:val="22"/>
          <w:szCs w:val="22"/>
          <w:lang w:val="nl-NL"/>
        </w:rPr>
        <w:t xml:space="preserve"> </w:t>
      </w:r>
      <w:r w:rsidR="00631658" w:rsidRPr="002D0EA5">
        <w:rPr>
          <w:rFonts w:ascii="GHEA Grapalat" w:hAnsi="GHEA Grapalat"/>
          <w:b/>
          <w:sz w:val="22"/>
          <w:szCs w:val="22"/>
          <w:lang w:val="hy-AM"/>
        </w:rPr>
        <w:t>և</w:t>
      </w:r>
      <w:r w:rsidR="00631658" w:rsidRPr="002D0EA5">
        <w:rPr>
          <w:rFonts w:ascii="GHEA Grapalat" w:hAnsi="GHEA Grapalat"/>
          <w:b/>
          <w:sz w:val="22"/>
          <w:szCs w:val="22"/>
          <w:lang w:val="nl-NL"/>
        </w:rPr>
        <w:t xml:space="preserve"> </w:t>
      </w:r>
      <w:r w:rsidR="00631658" w:rsidRPr="002D0EA5">
        <w:rPr>
          <w:rFonts w:ascii="GHEA Grapalat" w:hAnsi="GHEA Grapalat"/>
          <w:b/>
          <w:sz w:val="22"/>
          <w:szCs w:val="22"/>
          <w:lang w:val="hy-AM"/>
        </w:rPr>
        <w:t>լրացման</w:t>
      </w:r>
      <w:r w:rsidR="00631658" w:rsidRPr="002D0EA5">
        <w:rPr>
          <w:rFonts w:ascii="GHEA Grapalat" w:hAnsi="GHEA Grapalat"/>
          <w:b/>
          <w:sz w:val="22"/>
          <w:szCs w:val="22"/>
          <w:lang w:val="nl-NL"/>
        </w:rPr>
        <w:t xml:space="preserve"> </w:t>
      </w:r>
      <w:r w:rsidR="00631658" w:rsidRPr="002D0EA5">
        <w:rPr>
          <w:rFonts w:ascii="GHEA Grapalat" w:hAnsi="GHEA Grapalat"/>
          <w:b/>
          <w:sz w:val="22"/>
          <w:szCs w:val="22"/>
          <w:lang w:val="hy-AM"/>
        </w:rPr>
        <w:t>ուղեցույցը</w:t>
      </w:r>
    </w:p>
    <w:p w14:paraId="6DBF9CF4" w14:textId="77777777" w:rsidR="00631658" w:rsidRPr="002D0EA5"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D0EA5" w:rsidRPr="002D0EA5"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2D0EA5" w:rsidRDefault="00631658" w:rsidP="00CB0ADE">
            <w:pPr>
              <w:jc w:val="both"/>
              <w:rPr>
                <w:rFonts w:ascii="GHEA Grapalat" w:hAnsi="GHEA Grapalat"/>
                <w:sz w:val="20"/>
                <w:szCs w:val="20"/>
              </w:rPr>
            </w:pPr>
            <w:r w:rsidRPr="002D0EA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2D0EA5" w:rsidRDefault="00631658" w:rsidP="00CB0ADE">
            <w:pPr>
              <w:jc w:val="center"/>
              <w:rPr>
                <w:rFonts w:ascii="GHEA Grapalat" w:hAnsi="GHEA Grapalat"/>
                <w:b/>
                <w:sz w:val="20"/>
                <w:szCs w:val="20"/>
              </w:rPr>
            </w:pPr>
            <w:r w:rsidRPr="002D0EA5">
              <w:rPr>
                <w:rFonts w:ascii="GHEA Grapalat" w:hAnsi="GHEA Grapalat"/>
                <w:b/>
                <w:sz w:val="20"/>
                <w:szCs w:val="20"/>
              </w:rPr>
              <w:t>&lt;&lt;</w:t>
            </w:r>
            <w:proofErr w:type="spellStart"/>
            <w:r w:rsidRPr="002D0EA5">
              <w:rPr>
                <w:rFonts w:ascii="GHEA Grapalat" w:hAnsi="GHEA Grapalat"/>
                <w:b/>
                <w:sz w:val="20"/>
                <w:szCs w:val="20"/>
              </w:rPr>
              <w:t>Վճարման</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պահանջագիր</w:t>
            </w:r>
            <w:proofErr w:type="spellEnd"/>
            <w:r w:rsidRPr="002D0EA5">
              <w:rPr>
                <w:rFonts w:ascii="GHEA Grapalat" w:hAnsi="GHEA Grapalat"/>
                <w:b/>
                <w:sz w:val="20"/>
                <w:szCs w:val="20"/>
              </w:rPr>
              <w:t xml:space="preserve">&gt;&gt; </w:t>
            </w:r>
            <w:proofErr w:type="spellStart"/>
            <w:r w:rsidRPr="002D0EA5">
              <w:rPr>
                <w:rFonts w:ascii="GHEA Grapalat" w:hAnsi="GHEA Grapalat"/>
                <w:b/>
                <w:sz w:val="20"/>
                <w:szCs w:val="20"/>
              </w:rPr>
              <w:t>փաստաթղթի</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2D0EA5" w:rsidRDefault="00631658" w:rsidP="00CB0ADE">
            <w:pPr>
              <w:jc w:val="center"/>
              <w:rPr>
                <w:rFonts w:ascii="GHEA Grapalat" w:hAnsi="GHEA Grapalat"/>
                <w:b/>
                <w:sz w:val="20"/>
                <w:szCs w:val="20"/>
              </w:rPr>
            </w:pPr>
            <w:proofErr w:type="spellStart"/>
            <w:r w:rsidRPr="002D0EA5">
              <w:rPr>
                <w:rFonts w:ascii="GHEA Grapalat" w:hAnsi="GHEA Grapalat"/>
                <w:b/>
                <w:sz w:val="20"/>
                <w:szCs w:val="20"/>
              </w:rPr>
              <w:t>Նշված</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դաշտի</w:t>
            </w:r>
            <w:proofErr w:type="spellEnd"/>
            <w:r w:rsidRPr="002D0EA5">
              <w:rPr>
                <w:rFonts w:ascii="GHEA Grapalat" w:hAnsi="GHEA Grapalat"/>
                <w:b/>
                <w:sz w:val="20"/>
                <w:szCs w:val="20"/>
              </w:rPr>
              <w:t>/</w:t>
            </w:r>
          </w:p>
          <w:p w14:paraId="5B6378C0" w14:textId="77777777" w:rsidR="00631658" w:rsidRPr="002D0EA5" w:rsidRDefault="00631658" w:rsidP="00CB0ADE">
            <w:pPr>
              <w:jc w:val="center"/>
              <w:rPr>
                <w:rFonts w:ascii="GHEA Grapalat" w:hAnsi="GHEA Grapalat"/>
                <w:b/>
                <w:sz w:val="20"/>
                <w:szCs w:val="20"/>
              </w:rPr>
            </w:pPr>
            <w:proofErr w:type="spellStart"/>
            <w:r w:rsidRPr="002D0EA5">
              <w:rPr>
                <w:rFonts w:ascii="GHEA Grapalat" w:hAnsi="GHEA Grapalat"/>
                <w:b/>
                <w:sz w:val="20"/>
                <w:szCs w:val="20"/>
              </w:rPr>
              <w:t>վավերապայմանի</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առկայությունը</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2D0EA5" w:rsidRDefault="00631658" w:rsidP="00CB0ADE">
            <w:pPr>
              <w:jc w:val="center"/>
              <w:rPr>
                <w:rFonts w:ascii="GHEA Grapalat" w:hAnsi="GHEA Grapalat"/>
                <w:b/>
                <w:sz w:val="20"/>
                <w:szCs w:val="20"/>
                <w:lang w:val="hy-AM"/>
              </w:rPr>
            </w:pPr>
            <w:proofErr w:type="spellStart"/>
            <w:r w:rsidRPr="002D0EA5">
              <w:rPr>
                <w:rFonts w:ascii="GHEA Grapalat" w:hAnsi="GHEA Grapalat"/>
                <w:b/>
                <w:sz w:val="20"/>
                <w:szCs w:val="20"/>
              </w:rPr>
              <w:t>Վավերապայմանի</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լրացման</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պահանջը</w:t>
            </w:r>
            <w:proofErr w:type="spellEnd"/>
            <w:r w:rsidRPr="002D0EA5">
              <w:rPr>
                <w:rFonts w:ascii="GHEA Grapalat" w:hAnsi="GHEA Grapalat"/>
                <w:b/>
                <w:sz w:val="20"/>
                <w:szCs w:val="20"/>
                <w:lang w:val="hy-AM"/>
              </w:rPr>
              <w:t xml:space="preserve"> </w:t>
            </w:r>
          </w:p>
          <w:p w14:paraId="5FFAA89C" w14:textId="77777777" w:rsidR="00631658" w:rsidRPr="002D0EA5" w:rsidRDefault="00631658" w:rsidP="00CB0ADE">
            <w:pPr>
              <w:jc w:val="center"/>
              <w:rPr>
                <w:rFonts w:ascii="GHEA Grapalat" w:hAnsi="GHEA Grapalat"/>
                <w:b/>
                <w:sz w:val="20"/>
                <w:szCs w:val="20"/>
              </w:rPr>
            </w:pPr>
            <w:r w:rsidRPr="002D0EA5">
              <w:rPr>
                <w:rFonts w:ascii="GHEA Grapalat" w:hAnsi="GHEA Grapalat"/>
                <w:b/>
                <w:sz w:val="20"/>
                <w:szCs w:val="20"/>
              </w:rPr>
              <w:t>(</w:t>
            </w:r>
            <w:r w:rsidRPr="002D0EA5">
              <w:rPr>
                <w:rFonts w:ascii="GHEA Grapalat" w:hAnsi="GHEA Grapalat"/>
                <w:b/>
                <w:sz w:val="20"/>
                <w:szCs w:val="20"/>
                <w:lang w:val="hy-AM"/>
              </w:rPr>
              <w:t>գնումների գործընթացի հետ կապված</w:t>
            </w:r>
            <w:r w:rsidRPr="002D0EA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2D0EA5" w:rsidRDefault="00631658" w:rsidP="00CB0ADE">
            <w:pPr>
              <w:ind w:left="-588" w:firstLine="588"/>
              <w:jc w:val="center"/>
              <w:rPr>
                <w:rFonts w:ascii="GHEA Grapalat" w:hAnsi="GHEA Grapalat"/>
                <w:b/>
                <w:sz w:val="20"/>
                <w:szCs w:val="20"/>
              </w:rPr>
            </w:pPr>
            <w:proofErr w:type="spellStart"/>
            <w:r w:rsidRPr="002D0EA5">
              <w:rPr>
                <w:rFonts w:ascii="GHEA Grapalat" w:hAnsi="GHEA Grapalat"/>
                <w:b/>
                <w:sz w:val="20"/>
                <w:szCs w:val="20"/>
              </w:rPr>
              <w:t>Վավերապայմանը</w:t>
            </w:r>
            <w:proofErr w:type="spellEnd"/>
          </w:p>
          <w:p w14:paraId="1EF13142" w14:textId="77777777" w:rsidR="00631658" w:rsidRPr="002D0EA5" w:rsidRDefault="00631658" w:rsidP="00CB0ADE">
            <w:pPr>
              <w:ind w:left="-588" w:firstLine="588"/>
              <w:jc w:val="center"/>
              <w:rPr>
                <w:rFonts w:ascii="GHEA Grapalat" w:hAnsi="GHEA Grapalat"/>
                <w:b/>
                <w:sz w:val="20"/>
                <w:szCs w:val="20"/>
              </w:rPr>
            </w:pPr>
            <w:proofErr w:type="spellStart"/>
            <w:r w:rsidRPr="002D0EA5">
              <w:rPr>
                <w:rFonts w:ascii="GHEA Grapalat" w:hAnsi="GHEA Grapalat"/>
                <w:b/>
                <w:sz w:val="20"/>
                <w:szCs w:val="20"/>
              </w:rPr>
              <w:t>լրացնող</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կողմը</w:t>
            </w:r>
            <w:proofErr w:type="spellEnd"/>
            <w:r w:rsidRPr="002D0EA5">
              <w:rPr>
                <w:rFonts w:ascii="GHEA Grapalat" w:hAnsi="GHEA Grapalat"/>
                <w:b/>
                <w:sz w:val="20"/>
                <w:szCs w:val="20"/>
              </w:rPr>
              <w:t xml:space="preserve">` </w:t>
            </w:r>
          </w:p>
          <w:p w14:paraId="25FB6A00" w14:textId="77777777" w:rsidR="00631658" w:rsidRPr="002D0EA5" w:rsidRDefault="00631658" w:rsidP="00CB0ADE">
            <w:pPr>
              <w:ind w:left="-588" w:firstLine="588"/>
              <w:jc w:val="center"/>
              <w:rPr>
                <w:rFonts w:ascii="GHEA Grapalat" w:hAnsi="GHEA Grapalat"/>
                <w:b/>
                <w:sz w:val="20"/>
                <w:szCs w:val="20"/>
              </w:rPr>
            </w:pPr>
            <w:proofErr w:type="spellStart"/>
            <w:r w:rsidRPr="002D0EA5">
              <w:rPr>
                <w:rFonts w:ascii="GHEA Grapalat" w:hAnsi="GHEA Grapalat"/>
                <w:b/>
                <w:sz w:val="20"/>
                <w:szCs w:val="20"/>
              </w:rPr>
              <w:t>շահառուն</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կամ</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վճարողը</w:t>
            </w:r>
            <w:proofErr w:type="spellEnd"/>
          </w:p>
          <w:p w14:paraId="391E3E3E" w14:textId="77777777" w:rsidR="00631658" w:rsidRPr="002D0EA5" w:rsidRDefault="00631658" w:rsidP="00CB0ADE">
            <w:pPr>
              <w:ind w:left="-588" w:firstLine="588"/>
              <w:jc w:val="center"/>
              <w:rPr>
                <w:rFonts w:ascii="GHEA Grapalat" w:hAnsi="GHEA Grapalat"/>
                <w:b/>
                <w:sz w:val="20"/>
                <w:szCs w:val="20"/>
              </w:rPr>
            </w:pPr>
            <w:r w:rsidRPr="002D0EA5">
              <w:rPr>
                <w:rFonts w:ascii="GHEA Grapalat" w:hAnsi="GHEA Grapalat"/>
                <w:b/>
                <w:sz w:val="20"/>
                <w:szCs w:val="20"/>
              </w:rPr>
              <w:t>(</w:t>
            </w:r>
            <w:r w:rsidRPr="002D0EA5">
              <w:rPr>
                <w:rFonts w:ascii="GHEA Grapalat" w:hAnsi="GHEA Grapalat"/>
                <w:b/>
                <w:sz w:val="20"/>
                <w:szCs w:val="20"/>
                <w:lang w:val="hy-AM"/>
              </w:rPr>
              <w:t>գնումների գործընթացի հետ կապված</w:t>
            </w:r>
            <w:r w:rsidRPr="002D0EA5">
              <w:rPr>
                <w:rFonts w:ascii="GHEA Grapalat" w:hAnsi="GHEA Grapalat"/>
                <w:b/>
                <w:sz w:val="20"/>
                <w:szCs w:val="20"/>
              </w:rPr>
              <w:t>)</w:t>
            </w:r>
          </w:p>
        </w:tc>
      </w:tr>
      <w:tr w:rsidR="002D0EA5" w:rsidRPr="002D0EA5"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2D0EA5" w:rsidRDefault="00631658" w:rsidP="00CB0ADE">
            <w:pPr>
              <w:jc w:val="center"/>
              <w:rPr>
                <w:rFonts w:ascii="GHEA Grapalat" w:hAnsi="GHEA Grapalat"/>
                <w:b/>
                <w:sz w:val="20"/>
                <w:szCs w:val="20"/>
              </w:rPr>
            </w:pPr>
            <w:r w:rsidRPr="002D0EA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2D0EA5" w:rsidRDefault="00631658" w:rsidP="00CB0ADE">
            <w:pPr>
              <w:jc w:val="center"/>
              <w:rPr>
                <w:rFonts w:ascii="GHEA Grapalat" w:hAnsi="GHEA Grapalat"/>
                <w:b/>
                <w:sz w:val="20"/>
                <w:szCs w:val="20"/>
              </w:rPr>
            </w:pPr>
            <w:r w:rsidRPr="002D0EA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2D0EA5" w:rsidRDefault="00631658" w:rsidP="00CB0ADE">
            <w:pPr>
              <w:jc w:val="center"/>
              <w:rPr>
                <w:rFonts w:ascii="GHEA Grapalat" w:hAnsi="GHEA Grapalat"/>
                <w:b/>
                <w:sz w:val="20"/>
                <w:szCs w:val="20"/>
              </w:rPr>
            </w:pPr>
            <w:r w:rsidRPr="002D0EA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2D0EA5" w:rsidRDefault="00631658" w:rsidP="00CB0ADE">
            <w:pPr>
              <w:jc w:val="center"/>
              <w:rPr>
                <w:rFonts w:ascii="GHEA Grapalat" w:hAnsi="GHEA Grapalat"/>
                <w:b/>
                <w:sz w:val="20"/>
                <w:szCs w:val="20"/>
              </w:rPr>
            </w:pPr>
            <w:r w:rsidRPr="002D0EA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2D0EA5" w:rsidRDefault="00631658" w:rsidP="00CB0ADE">
            <w:pPr>
              <w:jc w:val="center"/>
              <w:rPr>
                <w:rFonts w:ascii="GHEA Grapalat" w:hAnsi="GHEA Grapalat"/>
                <w:b/>
                <w:sz w:val="20"/>
                <w:szCs w:val="20"/>
              </w:rPr>
            </w:pPr>
            <w:r w:rsidRPr="002D0EA5">
              <w:rPr>
                <w:rFonts w:ascii="GHEA Grapalat" w:hAnsi="GHEA Grapalat"/>
                <w:b/>
                <w:sz w:val="20"/>
                <w:szCs w:val="20"/>
              </w:rPr>
              <w:t>5</w:t>
            </w:r>
          </w:p>
        </w:tc>
      </w:tr>
      <w:tr w:rsidR="002D0EA5" w:rsidRPr="002D0EA5"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Փաստաթղթի վրա նախապես լրացված է &lt;Վճարման պահանջագիր&gt;</w:t>
            </w:r>
          </w:p>
        </w:tc>
      </w:tr>
      <w:tr w:rsidR="002D0EA5" w:rsidRPr="002D0EA5"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2D0EA5" w:rsidRDefault="00631658">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2D0EA5" w:rsidRDefault="00631658" w:rsidP="00CB0ADE">
            <w:pPr>
              <w:jc w:val="both"/>
              <w:rPr>
                <w:rFonts w:ascii="GHEA Grapalat" w:hAnsi="GHEA Grapalat"/>
                <w:sz w:val="20"/>
                <w:szCs w:val="20"/>
              </w:rPr>
            </w:pP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ներկայացնելիս</w:t>
            </w:r>
            <w:proofErr w:type="spellEnd"/>
          </w:p>
        </w:tc>
      </w:tr>
      <w:tr w:rsidR="002D0EA5" w:rsidRPr="002D0EA5"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2D0EA5" w:rsidRDefault="0063165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2D0EA5" w:rsidRDefault="00631658" w:rsidP="00CB0ADE">
            <w:pPr>
              <w:jc w:val="both"/>
              <w:rPr>
                <w:rFonts w:ascii="GHEA Grapalat" w:hAnsi="GHEA Grapalat"/>
                <w:sz w:val="20"/>
                <w:szCs w:val="20"/>
              </w:rPr>
            </w:pPr>
            <w:proofErr w:type="spellStart"/>
            <w:r w:rsidRPr="002D0EA5">
              <w:rPr>
                <w:rFonts w:ascii="GHEA Grapalat" w:hAnsi="GHEA Grapalat"/>
                <w:sz w:val="20"/>
                <w:szCs w:val="20"/>
              </w:rPr>
              <w:t>ներկայացման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7E0271AA" w14:textId="77777777" w:rsidR="00631658" w:rsidRPr="002D0EA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2D0EA5" w:rsidRDefault="00631658" w:rsidP="00CB0ADE">
            <w:pPr>
              <w:ind w:left="132" w:hanging="132"/>
              <w:jc w:val="center"/>
              <w:rPr>
                <w:rFonts w:ascii="GHEA Grapalat" w:hAnsi="GHEA Grapalat"/>
                <w:sz w:val="20"/>
                <w:szCs w:val="20"/>
                <w:lang w:val="hy-AM"/>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օրը</w:t>
            </w:r>
            <w:proofErr w:type="spellEnd"/>
            <w:r w:rsidRPr="002D0EA5">
              <w:rPr>
                <w:rFonts w:ascii="GHEA Grapalat" w:hAnsi="GHEA Grapalat"/>
                <w:sz w:val="20"/>
                <w:szCs w:val="20"/>
                <w:lang w:val="hy-AM"/>
              </w:rPr>
              <w:t xml:space="preserve">: </w:t>
            </w:r>
          </w:p>
        </w:tc>
      </w:tr>
      <w:tr w:rsidR="002D0EA5" w:rsidRPr="002D0EA5"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2D0EA5" w:rsidRDefault="0063165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2D0EA5" w:rsidRDefault="00631658" w:rsidP="00CB0ADE">
            <w:pPr>
              <w:jc w:val="both"/>
              <w:rPr>
                <w:rFonts w:ascii="GHEA Grapalat" w:hAnsi="GHEA Grapalat"/>
                <w:sz w:val="20"/>
                <w:szCs w:val="20"/>
              </w:rPr>
            </w:pPr>
            <w:r w:rsidRPr="002D0EA5">
              <w:rPr>
                <w:rFonts w:ascii="GHEA Grapalat" w:hAnsi="GHEA Grapalat" w:cs="Sylfaen"/>
                <w:sz w:val="20"/>
                <w:szCs w:val="20"/>
                <w:lang w:val="hy-AM"/>
              </w:rPr>
              <w:t>Վճարողի անվանումը</w:t>
            </w:r>
            <w:r w:rsidRPr="002D0EA5">
              <w:rPr>
                <w:rFonts w:ascii="GHEA Grapalat" w:hAnsi="GHEA Grapalat" w:cs="Sylfaen"/>
                <w:sz w:val="20"/>
                <w:szCs w:val="20"/>
              </w:rPr>
              <w:t>,</w:t>
            </w:r>
            <w:r w:rsidRPr="002D0EA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316DE7AB"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այն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անունը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հաշվից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պետք</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գանձվի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գումարը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անունը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ազգանունը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եթե</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ֆիզիկական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կամ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անվանումը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եթե</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իրավաբանական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Նշվում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նաև</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այլ</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տվյալներ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ըստ</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անհրաժեշտության</w:t>
            </w:r>
            <w:proofErr w:type="spellEnd"/>
            <w:r w:rsidRPr="002D0EA5">
              <w:rPr>
                <w:rFonts w:ascii="GHEA Grapalat" w:hAnsi="GHEA Grapalat"/>
                <w:sz w:val="20"/>
                <w:szCs w:val="20"/>
              </w:rPr>
              <w:t>:</w:t>
            </w:r>
            <w:r w:rsidRPr="002D0EA5">
              <w:rPr>
                <w:rFonts w:ascii="GHEA Grapalat" w:hAnsi="GHEA Grapalat"/>
                <w:sz w:val="20"/>
                <w:szCs w:val="20"/>
                <w:lang w:val="hy-AM"/>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2D0EA5" w:rsidRDefault="00631658" w:rsidP="00CB0ADE">
            <w:pPr>
              <w:ind w:left="252" w:hanging="252"/>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2D0EA5" w:rsidRPr="002D0EA5"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անվանումը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բանկը</w:t>
            </w:r>
            <w:proofErr w:type="spellEnd"/>
            <w:r w:rsidRPr="002D0EA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2D0EA5" w:rsidRPr="002D0EA5"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հաշվի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38F45973"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հաշվի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իրեն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կազմակերպությունում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պետք</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գանձվի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գումարը</w:t>
            </w:r>
            <w:proofErr w:type="spellEnd"/>
            <w:r w:rsidRPr="002D0EA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2D0EA5" w:rsidRPr="002D0EA5"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0F9AF113"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Հայաստանի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Հանրապետության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նորմատիվ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իրավական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ակտերով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սահմաված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դեպքերում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երբ</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հանդիսանում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հաշվառված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2D0EA5" w:rsidRPr="002D0EA5"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037B975E"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Հայաստանի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Հանրապետության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նորմատիվ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lastRenderedPageBreak/>
              <w:t>իրավական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ակտերով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սահմանված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դեպքերում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երբ</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հանդիսանում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ֆիզիկական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lastRenderedPageBreak/>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2D0EA5" w:rsidRPr="002D0EA5"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2D0EA5" w:rsidRDefault="00631658" w:rsidP="00CB0ADE">
            <w:pPr>
              <w:jc w:val="center"/>
              <w:rPr>
                <w:rFonts w:ascii="GHEA Grapalat" w:hAnsi="GHEA Grapalat"/>
                <w:sz w:val="20"/>
                <w:szCs w:val="20"/>
              </w:rPr>
            </w:pPr>
            <w:proofErr w:type="spellStart"/>
            <w:proofErr w:type="gramStart"/>
            <w:r w:rsidRPr="002D0EA5">
              <w:rPr>
                <w:rFonts w:ascii="GHEA Grapalat" w:hAnsi="GHEA Grapalat"/>
                <w:sz w:val="20"/>
                <w:szCs w:val="20"/>
              </w:rPr>
              <w:t>շահառու</w:t>
            </w:r>
            <w:proofErr w:type="spellEnd"/>
            <w:r w:rsidRPr="002D0EA5">
              <w:rPr>
                <w:rFonts w:ascii="GHEA Grapalat" w:hAnsi="GHEA Grapalat" w:cs="Sylfaen"/>
                <w:sz w:val="20"/>
                <w:szCs w:val="20"/>
                <w:lang w:val="hy-AM"/>
              </w:rPr>
              <w:t>ի  անվանումը</w:t>
            </w:r>
            <w:proofErr w:type="gramEnd"/>
            <w:r w:rsidRPr="002D0EA5">
              <w:rPr>
                <w:rFonts w:ascii="GHEA Grapalat" w:hAnsi="GHEA Grapalat" w:cs="Sylfaen"/>
                <w:sz w:val="20"/>
                <w:szCs w:val="20"/>
              </w:rPr>
              <w:t>,</w:t>
            </w:r>
            <w:r w:rsidRPr="002D0EA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0DA44643"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հանդիսացող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վճարումը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ստացողի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անվանումը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նաև</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այլ</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տվյալներ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ըստ</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նախապես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հրավերով</w:t>
            </w:r>
            <w:proofErr w:type="spellEnd"/>
          </w:p>
        </w:tc>
      </w:tr>
      <w:tr w:rsidR="002D0EA5" w:rsidRPr="002D0EA5"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Հ</w:t>
            </w:r>
            <w:r w:rsidRPr="002D0EA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5C8FF92A" w14:textId="77777777" w:rsidR="00631658" w:rsidRPr="002D0EA5" w:rsidRDefault="00631658" w:rsidP="00CB0ADE">
            <w:pPr>
              <w:jc w:val="center"/>
              <w:rPr>
                <w:rFonts w:ascii="GHEA Grapalat" w:hAnsi="GHEA Grapalat"/>
                <w:sz w:val="20"/>
                <w:szCs w:val="20"/>
              </w:rPr>
            </w:pPr>
            <w:r w:rsidRPr="002D0EA5">
              <w:rPr>
                <w:rFonts w:ascii="GHEA Grapalat" w:hAnsi="GHEA Grapalat" w:cs="Sylfaen"/>
                <w:sz w:val="20"/>
                <w:szCs w:val="20"/>
              </w:rPr>
              <w:t xml:space="preserve"> (</w:t>
            </w:r>
            <w:r w:rsidRPr="002D0EA5">
              <w:rPr>
                <w:rFonts w:ascii="GHEA Grapalat" w:hAnsi="GHEA Grapalat" w:cs="Sylfaen"/>
                <w:sz w:val="20"/>
                <w:szCs w:val="20"/>
                <w:lang w:val="hy-AM"/>
              </w:rPr>
              <w:t>գնումների հետ կապված գործընթացում չի լրացվում</w:t>
            </w:r>
            <w:r w:rsidRPr="002D0EA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2D0EA5" w:rsidRDefault="00631658" w:rsidP="00CB0ADE">
            <w:pPr>
              <w:jc w:val="center"/>
              <w:rPr>
                <w:rFonts w:ascii="GHEA Grapalat" w:hAnsi="GHEA Grapalat"/>
                <w:sz w:val="20"/>
                <w:szCs w:val="20"/>
              </w:rPr>
            </w:pPr>
            <w:r w:rsidRPr="002D0EA5">
              <w:rPr>
                <w:rFonts w:ascii="GHEA Grapalat" w:hAnsi="GHEA Grapalat" w:cs="Sylfaen"/>
                <w:sz w:val="20"/>
                <w:szCs w:val="20"/>
                <w:lang w:val="ru-RU"/>
              </w:rPr>
              <w:t>(</w:t>
            </w:r>
            <w:r w:rsidRPr="002D0EA5">
              <w:rPr>
                <w:rFonts w:ascii="GHEA Grapalat" w:hAnsi="GHEA Grapalat" w:cs="Sylfaen"/>
                <w:sz w:val="20"/>
                <w:szCs w:val="20"/>
                <w:lang w:val="hy-AM"/>
              </w:rPr>
              <w:t>չի լրացվում</w:t>
            </w:r>
            <w:r w:rsidRPr="002D0EA5">
              <w:rPr>
                <w:rFonts w:ascii="GHEA Grapalat" w:hAnsi="GHEA Grapalat" w:cs="Sylfaen"/>
                <w:sz w:val="20"/>
                <w:szCs w:val="20"/>
                <w:lang w:val="ru-RU"/>
              </w:rPr>
              <w:t>)</w:t>
            </w:r>
          </w:p>
        </w:tc>
      </w:tr>
      <w:tr w:rsidR="002D0EA5" w:rsidRPr="002D0EA5"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35B803E3"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Հայաստանի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Հանրապետության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նորմատիվ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իրավական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ակտերով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սահմանված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դեպքերում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երբ</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շահառուն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հանդիսանում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հաշվառված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հարկատու</w:t>
            </w:r>
            <w:proofErr w:type="spellEnd"/>
            <w:r w:rsidRPr="002D0EA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նախապես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հրավերով</w:t>
            </w:r>
            <w:proofErr w:type="spellEnd"/>
          </w:p>
        </w:tc>
      </w:tr>
      <w:tr w:rsidR="002D0EA5" w:rsidRPr="002D0EA5"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անվանումը</w:t>
            </w:r>
            <w:proofErr w:type="spellEnd"/>
            <w:r w:rsidRPr="002D0EA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նախապես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հրավերով</w:t>
            </w:r>
            <w:proofErr w:type="spellEnd"/>
          </w:p>
        </w:tc>
      </w:tr>
      <w:tr w:rsidR="002D0EA5" w:rsidRPr="002D0EA5"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հաշվի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1FA628CE"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բանկային</w:t>
            </w:r>
            <w:proofErr w:type="spellEnd"/>
            <w:r w:rsidRPr="002D0EA5">
              <w:rPr>
                <w:rFonts w:ascii="GHEA Grapalat" w:hAnsi="GHEA Grapalat"/>
                <w:sz w:val="20"/>
                <w:szCs w:val="20"/>
              </w:rPr>
              <w:t xml:space="preserve"> (</w:t>
            </w:r>
            <w:r w:rsidRPr="002D0EA5">
              <w:rPr>
                <w:rFonts w:ascii="GHEA Grapalat" w:hAnsi="GHEA Grapalat"/>
                <w:sz w:val="20"/>
                <w:szCs w:val="20"/>
                <w:lang w:val="hy-AM"/>
              </w:rPr>
              <w:t>գանձապետական</w:t>
            </w:r>
            <w:r w:rsidRPr="002D0EA5">
              <w:rPr>
                <w:rFonts w:ascii="GHEA Grapalat" w:hAnsi="GHEA Grapalat"/>
                <w:sz w:val="20"/>
                <w:szCs w:val="20"/>
              </w:rPr>
              <w:t xml:space="preserve">) </w:t>
            </w:r>
            <w:proofErr w:type="spellStart"/>
            <w:r w:rsidRPr="002D0EA5">
              <w:rPr>
                <w:rFonts w:ascii="GHEA Grapalat" w:hAnsi="GHEA Grapalat"/>
                <w:sz w:val="20"/>
                <w:szCs w:val="20"/>
              </w:rPr>
              <w:t>հաշվի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վրա</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պետք</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փոխանցվեն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գանձված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նախապես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հրավերով</w:t>
            </w:r>
            <w:proofErr w:type="spellEnd"/>
          </w:p>
        </w:tc>
      </w:tr>
      <w:tr w:rsidR="002D0EA5" w:rsidRPr="002D0EA5"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գումարը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թվերով</w:t>
            </w:r>
            <w:proofErr w:type="spellEnd"/>
            <w:r w:rsidRPr="002D0EA5">
              <w:rPr>
                <w:rFonts w:ascii="GHEA Grapalat" w:hAnsi="GHEA Grapalat"/>
                <w:sz w:val="20"/>
                <w:szCs w:val="20"/>
              </w:rPr>
              <w:t xml:space="preserve"> և </w:t>
            </w:r>
            <w:proofErr w:type="spellStart"/>
            <w:r w:rsidRPr="002D0EA5">
              <w:rPr>
                <w:rFonts w:ascii="GHEA Grapalat" w:hAnsi="GHEA Grapalat"/>
                <w:sz w:val="20"/>
                <w:szCs w:val="20"/>
              </w:rPr>
              <w:t>բառերով</w:t>
            </w:r>
            <w:proofErr w:type="spellEnd"/>
            <w:r w:rsidRPr="002D0EA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0880077C"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ենթակա</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2D0EA5" w:rsidRDefault="00631658" w:rsidP="00CB0ADE">
            <w:pPr>
              <w:jc w:val="center"/>
              <w:rPr>
                <w:rFonts w:ascii="GHEA Grapalat" w:hAnsi="GHEA Grapalat"/>
                <w:sz w:val="20"/>
                <w:szCs w:val="20"/>
                <w:lang w:val="hy-AM"/>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lang w:val="hy-AM"/>
              </w:rPr>
              <w:t xml:space="preserve"> </w:t>
            </w:r>
          </w:p>
        </w:tc>
      </w:tr>
      <w:tr w:rsidR="002D0EA5" w:rsidRPr="00665D0C"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cs="Sylfaen"/>
                <w:sz w:val="20"/>
                <w:szCs w:val="20"/>
                <w:lang w:val="hy-AM"/>
              </w:rPr>
              <w:t>Ակցեպտավորված գումարը՝  (թվերով</w:t>
            </w:r>
            <w:r w:rsidRPr="002D0EA5">
              <w:rPr>
                <w:rFonts w:ascii="GHEA Grapalat" w:hAnsi="GHEA Grapalat" w:cs="Arial"/>
                <w:sz w:val="20"/>
                <w:szCs w:val="20"/>
                <w:lang w:val="hy-AM"/>
              </w:rPr>
              <w:t xml:space="preserve"> </w:t>
            </w:r>
            <w:r w:rsidRPr="002D0EA5">
              <w:rPr>
                <w:rFonts w:ascii="GHEA Grapalat" w:hAnsi="GHEA Grapalat" w:cs="Sylfaen"/>
                <w:sz w:val="20"/>
                <w:szCs w:val="20"/>
                <w:lang w:val="hy-AM"/>
              </w:rPr>
              <w:t>և</w:t>
            </w:r>
            <w:r w:rsidRPr="002D0EA5">
              <w:rPr>
                <w:rFonts w:ascii="GHEA Grapalat" w:hAnsi="GHEA Grapalat" w:cs="Arial"/>
                <w:sz w:val="20"/>
                <w:szCs w:val="20"/>
                <w:lang w:val="hy-AM"/>
              </w:rPr>
              <w:t xml:space="preserve"> </w:t>
            </w:r>
            <w:r w:rsidRPr="002D0EA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2D0EA5" w:rsidRDefault="004823CC" w:rsidP="00CB0ADE">
            <w:pPr>
              <w:jc w:val="center"/>
              <w:rPr>
                <w:rFonts w:ascii="GHEA Grapalat" w:hAnsi="GHEA Grapalat"/>
                <w:sz w:val="20"/>
                <w:szCs w:val="20"/>
                <w:lang w:val="hy-AM"/>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ոչ պարտադիր</w:t>
            </w:r>
          </w:p>
          <w:p w14:paraId="33A33435"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cs="Sylfaen"/>
                <w:sz w:val="20"/>
                <w:szCs w:val="20"/>
                <w:lang w:val="hy-AM"/>
              </w:rPr>
              <w:t>(չի լրացվում եւ չի կիրառվում)</w:t>
            </w:r>
          </w:p>
        </w:tc>
      </w:tr>
      <w:tr w:rsidR="002D0EA5" w:rsidRPr="002D0EA5"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արժույթը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բառերով</w:t>
            </w:r>
            <w:proofErr w:type="spellEnd"/>
            <w:r w:rsidRPr="002D0EA5">
              <w:rPr>
                <w:rFonts w:ascii="GHEA Grapalat" w:hAnsi="GHEA Grapalat"/>
                <w:sz w:val="20"/>
                <w:szCs w:val="20"/>
              </w:rPr>
              <w:t xml:space="preserve"> և </w:t>
            </w:r>
            <w:proofErr w:type="spellStart"/>
            <w:r w:rsidRPr="002D0EA5">
              <w:rPr>
                <w:rFonts w:ascii="GHEA Grapalat" w:hAnsi="GHEA Grapalat"/>
                <w:sz w:val="20"/>
                <w:szCs w:val="20"/>
              </w:rPr>
              <w:t>կոդով</w:t>
            </w:r>
            <w:proofErr w:type="spellEnd"/>
            <w:r w:rsidRPr="002D0EA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2D0EA5" w:rsidRPr="00665D0C"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գործարքի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2D0EA5" w:rsidRDefault="00631658" w:rsidP="00CB0ADE">
            <w:pPr>
              <w:jc w:val="center"/>
              <w:rPr>
                <w:rFonts w:ascii="GHEA Grapalat" w:hAnsi="GHEA Grapalat"/>
                <w:sz w:val="20"/>
                <w:szCs w:val="20"/>
                <w:lang w:val="hy-AM"/>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լրացվում է </w:t>
            </w:r>
            <w:r w:rsidRPr="002D0EA5">
              <w:rPr>
                <w:rFonts w:ascii="GHEA Grapalat" w:hAnsi="GHEA Grapalat"/>
                <w:sz w:val="20"/>
                <w:szCs w:val="20"/>
              </w:rPr>
              <w:t>«</w:t>
            </w:r>
            <w:proofErr w:type="gramStart"/>
            <w:r w:rsidR="00101A56" w:rsidRPr="002D0EA5">
              <w:rPr>
                <w:rFonts w:ascii="GHEA Grapalat" w:hAnsi="GHEA Grapalat"/>
                <w:sz w:val="20"/>
                <w:szCs w:val="20"/>
                <w:lang w:val="hy-AM"/>
              </w:rPr>
              <w:t xml:space="preserve">որակավորման </w:t>
            </w:r>
            <w:r w:rsidRPr="002D0EA5">
              <w:rPr>
                <w:rFonts w:ascii="GHEA Grapalat" w:hAnsi="GHEA Grapalat"/>
                <w:sz w:val="20"/>
                <w:szCs w:val="20"/>
                <w:lang w:val="hy-AM"/>
              </w:rPr>
              <w:t xml:space="preserve"> ապահովման</w:t>
            </w:r>
            <w:proofErr w:type="gramEnd"/>
            <w:r w:rsidRPr="002D0EA5">
              <w:rPr>
                <w:rFonts w:ascii="GHEA Grapalat" w:hAnsi="GHEA Grapalat"/>
                <w:sz w:val="20"/>
                <w:szCs w:val="20"/>
                <w:lang w:val="hy-AM"/>
              </w:rPr>
              <w:t xml:space="preserve"> համար</w:t>
            </w:r>
            <w:r w:rsidRPr="002D0EA5">
              <w:rPr>
                <w:rFonts w:ascii="GHEA Grapalat" w:hAnsi="GHEA Grapalat"/>
                <w:sz w:val="20"/>
                <w:szCs w:val="20"/>
              </w:rPr>
              <w:t>»</w:t>
            </w:r>
            <w:r w:rsidRPr="002D0EA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նախապես լրացվում է շահառուի կողմից` հրավերով</w:t>
            </w:r>
          </w:p>
        </w:tc>
      </w:tr>
      <w:tr w:rsidR="002D0EA5" w:rsidRPr="002D0EA5"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2D0EA5" w:rsidRDefault="00631658" w:rsidP="00CB0ADE">
            <w:pPr>
              <w:jc w:val="center"/>
              <w:rPr>
                <w:rFonts w:ascii="GHEA Grapalat" w:hAnsi="GHEA Grapalat"/>
                <w:sz w:val="20"/>
                <w:szCs w:val="20"/>
              </w:rPr>
            </w:pPr>
            <w:r w:rsidRPr="002D0EA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4D98BEDD"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պահանջագրով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գումարի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գանձման</w:t>
            </w:r>
            <w:proofErr w:type="spellEnd"/>
            <w:r w:rsidRPr="002D0EA5">
              <w:rPr>
                <w:rFonts w:ascii="GHEA Grapalat" w:hAnsi="GHEA Grapalat"/>
                <w:sz w:val="20"/>
                <w:szCs w:val="20"/>
              </w:rPr>
              <w:t xml:space="preserve"> և </w:t>
            </w: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հիմք</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հանդիսացող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փաստաթղթի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տվյալները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որոնց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հիման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վրա</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շահառուն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ներկայացնում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պահանջագրի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հիմք</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հանդիսացող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պայմանագրի</w:t>
            </w:r>
            <w:proofErr w:type="spellEnd"/>
            <w:r w:rsidRPr="002D0EA5">
              <w:rPr>
                <w:rFonts w:ascii="GHEA Grapalat" w:hAnsi="GHEA Grapalat"/>
                <w:sz w:val="20"/>
                <w:szCs w:val="20"/>
              </w:rPr>
              <w:t xml:space="preserve"> </w:t>
            </w:r>
            <w:proofErr w:type="spellStart"/>
            <w:proofErr w:type="gramStart"/>
            <w:r w:rsidRPr="002D0EA5">
              <w:rPr>
                <w:rFonts w:ascii="GHEA Grapalat" w:hAnsi="GHEA Grapalat"/>
                <w:sz w:val="20"/>
                <w:szCs w:val="20"/>
              </w:rPr>
              <w:lastRenderedPageBreak/>
              <w:t>համարը</w:t>
            </w:r>
            <w:proofErr w:type="spellEnd"/>
            <w:r w:rsidRPr="002D0EA5">
              <w:rPr>
                <w:rFonts w:ascii="GHEA Grapalat" w:hAnsi="GHEA Grapalat"/>
                <w:sz w:val="20"/>
                <w:szCs w:val="20"/>
                <w:lang w:val="hy-AM"/>
              </w:rPr>
              <w:t>,</w:t>
            </w:r>
            <w:r w:rsidRPr="002D0EA5">
              <w:rPr>
                <w:rFonts w:ascii="GHEA Grapalat" w:hAnsi="GHEA Grapalat" w:cs="Arial"/>
                <w:sz w:val="20"/>
                <w:szCs w:val="20"/>
                <w:lang w:val="hy-AM"/>
              </w:rPr>
              <w:t xml:space="preserve"> </w:t>
            </w:r>
            <w:r w:rsidRPr="002D0EA5">
              <w:rPr>
                <w:rFonts w:ascii="GHEA Grapalat" w:hAnsi="GHEA Grapalat"/>
                <w:sz w:val="20"/>
                <w:szCs w:val="20"/>
              </w:rPr>
              <w:t xml:space="preserve"> </w:t>
            </w:r>
            <w:proofErr w:type="spellStart"/>
            <w:r w:rsidRPr="002D0EA5">
              <w:rPr>
                <w:rFonts w:ascii="GHEA Grapalat" w:hAnsi="GHEA Grapalat"/>
                <w:sz w:val="20"/>
                <w:szCs w:val="20"/>
              </w:rPr>
              <w:t>գնման</w:t>
            </w:r>
            <w:proofErr w:type="spellEnd"/>
            <w:proofErr w:type="gramEnd"/>
            <w:r w:rsidRPr="002D0EA5">
              <w:rPr>
                <w:rFonts w:ascii="GHEA Grapalat" w:hAnsi="GHEA Grapalat"/>
                <w:sz w:val="20"/>
                <w:szCs w:val="20"/>
              </w:rPr>
              <w:t xml:space="preserve"> </w:t>
            </w:r>
            <w:proofErr w:type="spellStart"/>
            <w:r w:rsidRPr="002D0EA5">
              <w:rPr>
                <w:rFonts w:ascii="GHEA Grapalat" w:hAnsi="GHEA Grapalat"/>
                <w:sz w:val="20"/>
                <w:szCs w:val="20"/>
              </w:rPr>
              <w:t>ընթացակարգի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ծածկագիրը</w:t>
            </w:r>
            <w:proofErr w:type="spellEnd"/>
            <w:r w:rsidRPr="002D0EA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2D0EA5" w:rsidRDefault="00631658" w:rsidP="00CB0ADE">
            <w:pPr>
              <w:jc w:val="center"/>
              <w:rPr>
                <w:rFonts w:ascii="GHEA Grapalat" w:hAnsi="GHEA Grapalat"/>
                <w:sz w:val="20"/>
                <w:szCs w:val="20"/>
                <w:lang w:val="hy-AM"/>
              </w:rPr>
            </w:pPr>
            <w:proofErr w:type="spellStart"/>
            <w:r w:rsidRPr="002D0EA5">
              <w:rPr>
                <w:rFonts w:ascii="GHEA Grapalat" w:hAnsi="GHEA Grapalat"/>
                <w:sz w:val="20"/>
                <w:szCs w:val="20"/>
              </w:rPr>
              <w:lastRenderedPageBreak/>
              <w:t>լրացվում</w:t>
            </w:r>
            <w:proofErr w:type="spellEnd"/>
            <w:r w:rsidRPr="002D0EA5">
              <w:rPr>
                <w:rFonts w:ascii="GHEA Grapalat" w:hAnsi="GHEA Grapalat"/>
                <w:sz w:val="20"/>
                <w:szCs w:val="20"/>
              </w:rPr>
              <w:t xml:space="preserve"> է </w:t>
            </w:r>
            <w:r w:rsidRPr="002D0EA5">
              <w:rPr>
                <w:rFonts w:ascii="GHEA Grapalat" w:hAnsi="GHEA Grapalat"/>
                <w:sz w:val="20"/>
                <w:szCs w:val="20"/>
                <w:lang w:val="hy-AM"/>
              </w:rPr>
              <w:t>շահառու</w:t>
            </w:r>
            <w:r w:rsidRPr="002D0EA5">
              <w:rPr>
                <w:rFonts w:ascii="GHEA Grapalat" w:hAnsi="GHEA Grapalat"/>
                <w:sz w:val="20"/>
                <w:szCs w:val="20"/>
              </w:rPr>
              <w:t xml:space="preserve">ի </w:t>
            </w:r>
            <w:proofErr w:type="spellStart"/>
            <w:r w:rsidRPr="002D0EA5">
              <w:rPr>
                <w:rFonts w:ascii="GHEA Grapalat" w:hAnsi="GHEA Grapalat"/>
                <w:sz w:val="20"/>
                <w:szCs w:val="20"/>
              </w:rPr>
              <w:t>կողմից</w:t>
            </w:r>
            <w:proofErr w:type="spellEnd"/>
          </w:p>
        </w:tc>
      </w:tr>
      <w:tr w:rsidR="002D0EA5" w:rsidRPr="00665D0C"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2D0EA5" w:rsidDel="0010680B" w:rsidRDefault="00631658" w:rsidP="00CB0ADE">
            <w:pPr>
              <w:jc w:val="center"/>
              <w:rPr>
                <w:rFonts w:ascii="GHEA Grapalat" w:hAnsi="GHEA Grapalat"/>
                <w:sz w:val="20"/>
                <w:szCs w:val="20"/>
                <w:lang w:val="hy-AM"/>
              </w:rPr>
            </w:pPr>
            <w:r w:rsidRPr="002D0EA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2D0EA5" w:rsidRDefault="00631658" w:rsidP="00CB0ADE">
            <w:pPr>
              <w:jc w:val="center"/>
              <w:rPr>
                <w:rFonts w:ascii="GHEA Grapalat" w:hAnsi="GHEA Grapalat"/>
                <w:sz w:val="20"/>
                <w:szCs w:val="20"/>
              </w:rPr>
            </w:pPr>
            <w:r w:rsidRPr="002D0EA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2D0EA5" w:rsidRDefault="00631658" w:rsidP="00CB0ADE">
            <w:pPr>
              <w:jc w:val="center"/>
              <w:rPr>
                <w:rFonts w:ascii="GHEA Grapalat" w:hAnsi="GHEA Grapalat" w:cs="Sylfaen"/>
                <w:sz w:val="20"/>
                <w:szCs w:val="20"/>
                <w:lang w:val="hy-AM"/>
              </w:rPr>
            </w:pPr>
            <w:proofErr w:type="spellStart"/>
            <w:r w:rsidRPr="002D0EA5">
              <w:rPr>
                <w:rFonts w:ascii="GHEA Grapalat" w:hAnsi="GHEA Grapalat"/>
                <w:sz w:val="20"/>
                <w:szCs w:val="20"/>
              </w:rPr>
              <w:t>պարտադիր</w:t>
            </w:r>
            <w:proofErr w:type="spellEnd"/>
            <w:r w:rsidRPr="002D0EA5">
              <w:rPr>
                <w:rFonts w:ascii="GHEA Grapalat" w:hAnsi="GHEA Grapalat" w:cs="Sylfaen"/>
                <w:sz w:val="20"/>
                <w:szCs w:val="20"/>
                <w:lang w:val="hy-AM"/>
              </w:rPr>
              <w:t xml:space="preserve"> </w:t>
            </w:r>
          </w:p>
          <w:p w14:paraId="02906E13" w14:textId="77777777" w:rsidR="00631658" w:rsidRPr="002D0EA5" w:rsidRDefault="00631658" w:rsidP="00CB0ADE">
            <w:pPr>
              <w:jc w:val="center"/>
              <w:rPr>
                <w:rFonts w:ascii="GHEA Grapalat" w:hAnsi="GHEA Grapalat" w:cs="Sylfaen"/>
                <w:sz w:val="20"/>
                <w:szCs w:val="20"/>
                <w:lang w:val="hy-AM"/>
              </w:rPr>
            </w:pPr>
            <w:r w:rsidRPr="002D0EA5">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 xml:space="preserve">նախապես լրացվում է շահառուի կողմից </w:t>
            </w:r>
          </w:p>
        </w:tc>
      </w:tr>
      <w:tr w:rsidR="002D0EA5" w:rsidRPr="002D0EA5"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առդիր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էջերի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5A8B1C63"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պահանջագրին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փաստաթղթերի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էջերի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քանակը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որոնք</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պետք</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տրամադրվեն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վճարողին</w:t>
            </w:r>
            <w:proofErr w:type="spellEnd"/>
            <w:r w:rsidRPr="002D0EA5">
              <w:rPr>
                <w:rFonts w:ascii="GHEA Grapalat" w:hAnsi="GHEA Grapalat"/>
                <w:sz w:val="20"/>
                <w:szCs w:val="20"/>
                <w:lang w:val="hy-AM"/>
              </w:rPr>
              <w:t xml:space="preserve"> </w:t>
            </w:r>
            <w:r w:rsidRPr="002D0EA5">
              <w:rPr>
                <w:rFonts w:ascii="GHEA Grapalat" w:hAnsi="GHEA Grapalat"/>
                <w:sz w:val="20"/>
                <w:szCs w:val="20"/>
              </w:rPr>
              <w:t>(</w:t>
            </w:r>
            <w:r w:rsidRPr="002D0EA5">
              <w:rPr>
                <w:rFonts w:ascii="GHEA Grapalat" w:hAnsi="GHEA Grapalat"/>
                <w:sz w:val="20"/>
                <w:szCs w:val="20"/>
                <w:lang w:val="hy-AM"/>
              </w:rPr>
              <w:t>վճարողի բանկին</w:t>
            </w:r>
            <w:r w:rsidRPr="002D0EA5">
              <w:rPr>
                <w:rFonts w:ascii="GHEA Grapalat" w:hAnsi="GHEA Grapalat"/>
                <w:sz w:val="20"/>
                <w:szCs w:val="20"/>
              </w:rPr>
              <w:t>)</w:t>
            </w:r>
          </w:p>
          <w:p w14:paraId="25CCEEC3"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Եթ ե լրացվել է &lt;</w:t>
            </w:r>
            <w:r w:rsidRPr="002D0EA5">
              <w:rPr>
                <w:rFonts w:ascii="GHEA Grapalat" w:hAnsi="GHEA Grapalat" w:cs="Sylfaen"/>
                <w:sz w:val="20"/>
                <w:szCs w:val="20"/>
                <w:lang w:val="hy-AM"/>
              </w:rPr>
              <w:t>Վճարման կատարման հիմքեր&gt; դաշտը ապա այս տվյալը պարտադիր լրացվում է</w:t>
            </w:r>
            <w:r w:rsidRPr="002D0EA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lang w:val="hy-AM"/>
              </w:rPr>
              <w:t xml:space="preserve"> </w:t>
            </w:r>
            <w:proofErr w:type="spellStart"/>
            <w:r w:rsidRPr="002D0EA5">
              <w:rPr>
                <w:rFonts w:ascii="GHEA Grapalat" w:hAnsi="GHEA Grapalat"/>
                <w:sz w:val="20"/>
                <w:szCs w:val="20"/>
              </w:rPr>
              <w:t>կողմից</w:t>
            </w:r>
            <w:proofErr w:type="spellEnd"/>
          </w:p>
        </w:tc>
      </w:tr>
      <w:tr w:rsidR="002D0EA5" w:rsidRPr="00665D0C"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2</w:t>
            </w:r>
            <w:r w:rsidRPr="002D0EA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3F10ACDA" w14:textId="77777777" w:rsidR="00631658" w:rsidRPr="002D0EA5" w:rsidRDefault="00631658" w:rsidP="00CB0ADE">
            <w:pPr>
              <w:jc w:val="center"/>
              <w:rPr>
                <w:rFonts w:ascii="GHEA Grapalat" w:hAnsi="GHEA Grapalat"/>
                <w:sz w:val="20"/>
                <w:szCs w:val="20"/>
                <w:lang w:val="hy-AM"/>
              </w:rPr>
            </w:pPr>
            <w:proofErr w:type="spellStart"/>
            <w:r w:rsidRPr="002D0EA5">
              <w:rPr>
                <w:rFonts w:ascii="GHEA Grapalat" w:hAnsi="GHEA Grapalat"/>
                <w:sz w:val="20"/>
                <w:szCs w:val="20"/>
              </w:rPr>
              <w:t>այս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դաշտը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lang w:val="hy-AM"/>
              </w:rPr>
              <w:t xml:space="preserve"> է վճարողի կողմից պահանջագրի ներկայացման դեպքում: Ընդ որում</w:t>
            </w:r>
            <w:r w:rsidRPr="002D0EA5">
              <w:rPr>
                <w:rFonts w:ascii="GHEA Grapalat" w:hAnsi="GHEA Grapalat"/>
                <w:sz w:val="20"/>
                <w:szCs w:val="20"/>
              </w:rPr>
              <w:t xml:space="preserve"> </w:t>
            </w:r>
            <w:proofErr w:type="spellStart"/>
            <w:r w:rsidRPr="002D0EA5">
              <w:rPr>
                <w:rFonts w:ascii="GHEA Grapalat" w:hAnsi="GHEA Grapalat"/>
                <w:sz w:val="20"/>
                <w:szCs w:val="20"/>
              </w:rPr>
              <w:t>եթե</w:t>
            </w:r>
            <w:proofErr w:type="spellEnd"/>
            <w:r w:rsidRPr="002D0EA5">
              <w:rPr>
                <w:rFonts w:ascii="GHEA Grapalat" w:hAnsi="GHEA Grapalat"/>
                <w:sz w:val="20"/>
                <w:szCs w:val="20"/>
              </w:rPr>
              <w:t xml:space="preserve"> </w:t>
            </w:r>
            <w:r w:rsidRPr="002D0EA5">
              <w:rPr>
                <w:rFonts w:ascii="GHEA Grapalat" w:hAnsi="GHEA Grapalat" w:cs="Sylfaen"/>
                <w:sz w:val="20"/>
                <w:szCs w:val="20"/>
                <w:lang w:val="hy-AM"/>
              </w:rPr>
              <w:t xml:space="preserve">Վճարման պայմաններ դաշտում </w:t>
            </w:r>
            <w:r w:rsidRPr="002D0EA5">
              <w:rPr>
                <w:rFonts w:ascii="GHEA Grapalat" w:hAnsi="GHEA Grapalat"/>
                <w:sz w:val="20"/>
                <w:szCs w:val="20"/>
                <w:lang w:val="hy-AM"/>
              </w:rPr>
              <w:t>նշված է &lt;ակցեպտավորված վճարում&gt; ապա</w:t>
            </w:r>
            <w:r w:rsidRPr="002D0EA5">
              <w:rPr>
                <w:rFonts w:ascii="GHEA Grapalat" w:hAnsi="GHEA Grapalat" w:cs="Sylfaen"/>
                <w:sz w:val="20"/>
                <w:szCs w:val="20"/>
                <w:lang w:val="hy-AM"/>
              </w:rPr>
              <w:t xml:space="preserve"> </w:t>
            </w:r>
            <w:proofErr w:type="spellStart"/>
            <w:r w:rsidRPr="002D0EA5">
              <w:rPr>
                <w:rFonts w:ascii="GHEA Grapalat" w:hAnsi="GHEA Grapalat"/>
                <w:sz w:val="20"/>
                <w:szCs w:val="20"/>
              </w:rPr>
              <w:t>վճարող</w:t>
            </w:r>
            <w:proofErr w:type="spellEnd"/>
            <w:r w:rsidRPr="002D0EA5">
              <w:rPr>
                <w:rFonts w:ascii="GHEA Grapalat" w:hAnsi="GHEA Grapalat"/>
                <w:sz w:val="20"/>
                <w:szCs w:val="20"/>
                <w:lang w:val="hy-AM"/>
              </w:rPr>
              <w:t xml:space="preserve">ը ստորագրելով՝ </w:t>
            </w:r>
            <w:r w:rsidRPr="002D0EA5">
              <w:rPr>
                <w:rFonts w:ascii="GHEA Grapalat" w:hAnsi="GHEA Grapalat" w:cs="Sylfaen"/>
                <w:sz w:val="20"/>
                <w:szCs w:val="20"/>
                <w:lang w:val="hy-AM"/>
              </w:rPr>
              <w:t xml:space="preserve">նախապես </w:t>
            </w:r>
            <w:r w:rsidRPr="002D0EA5">
              <w:rPr>
                <w:rFonts w:ascii="GHEA Grapalat" w:hAnsi="GHEA Grapalat"/>
                <w:sz w:val="20"/>
                <w:szCs w:val="20"/>
                <w:lang w:val="hy-AM"/>
              </w:rPr>
              <w:t xml:space="preserve">համաձայնվում  </w:t>
            </w:r>
            <w:r w:rsidRPr="002D0EA5">
              <w:rPr>
                <w:rFonts w:ascii="GHEA Grapalat" w:hAnsi="GHEA Grapalat" w:cs="Sylfaen"/>
                <w:sz w:val="20"/>
                <w:szCs w:val="20"/>
                <w:lang w:val="hy-AM"/>
              </w:rPr>
              <w:t xml:space="preserve">  </w:t>
            </w:r>
            <w:r w:rsidRPr="002D0EA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2D0EA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 xml:space="preserve">ստորագրվում է վճարողի կողմից կամ </w:t>
            </w:r>
          </w:p>
          <w:p w14:paraId="545CF2F5"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դրվում է վճարողի էլեկտրոնային ստորագրությունը</w:t>
            </w:r>
          </w:p>
          <w:p w14:paraId="0CE17F44" w14:textId="77777777" w:rsidR="00631658" w:rsidRPr="002D0EA5" w:rsidRDefault="00631658" w:rsidP="00CB0ADE">
            <w:pPr>
              <w:jc w:val="center"/>
              <w:rPr>
                <w:rFonts w:ascii="GHEA Grapalat" w:hAnsi="GHEA Grapalat"/>
                <w:sz w:val="20"/>
                <w:szCs w:val="20"/>
                <w:lang w:val="hy-AM"/>
              </w:rPr>
            </w:pPr>
          </w:p>
        </w:tc>
      </w:tr>
      <w:tr w:rsidR="002D0EA5" w:rsidRPr="00665D0C"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2D0EA5" w:rsidRDefault="00631658" w:rsidP="00CB0ADE">
            <w:pPr>
              <w:rPr>
                <w:rFonts w:ascii="GHEA Grapalat" w:hAnsi="GHEA Grapalat"/>
                <w:sz w:val="20"/>
                <w:szCs w:val="20"/>
              </w:rPr>
            </w:pPr>
            <w:r w:rsidRPr="002D0EA5">
              <w:rPr>
                <w:rFonts w:ascii="GHEA Grapalat" w:hAnsi="GHEA Grapalat"/>
                <w:sz w:val="20"/>
                <w:szCs w:val="20"/>
                <w:lang w:val="hy-AM"/>
              </w:rPr>
              <w:t>2</w:t>
            </w:r>
            <w:r w:rsidRPr="002D0EA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p>
          <w:p w14:paraId="71A7D086" w14:textId="77777777" w:rsidR="00631658" w:rsidRPr="002D0EA5" w:rsidRDefault="00631658" w:rsidP="00CB0ADE">
            <w:pPr>
              <w:jc w:val="center"/>
              <w:rPr>
                <w:rFonts w:ascii="GHEA Grapalat" w:hAnsi="GHEA Grapalat"/>
                <w:sz w:val="20"/>
                <w:szCs w:val="20"/>
                <w:lang w:val="hy-AM"/>
              </w:rPr>
            </w:pPr>
            <w:proofErr w:type="spellStart"/>
            <w:r w:rsidRPr="002D0EA5">
              <w:rPr>
                <w:rFonts w:ascii="GHEA Grapalat" w:hAnsi="GHEA Grapalat"/>
                <w:sz w:val="20"/>
                <w:szCs w:val="20"/>
              </w:rPr>
              <w:t>կնիքի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առկայության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r w:rsidRPr="002D0EA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 xml:space="preserve">կնքվում է վճարողի կողմից </w:t>
            </w:r>
          </w:p>
          <w:p w14:paraId="3046A63B"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թղթային եղանակով ներկայացնելիս</w:t>
            </w:r>
          </w:p>
        </w:tc>
      </w:tr>
      <w:tr w:rsidR="002D0EA5" w:rsidRPr="002D0EA5"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22</w:t>
            </w:r>
            <w:r w:rsidRPr="002D0EA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lang w:val="hy-AM"/>
              </w:rPr>
              <w:t>՝</w:t>
            </w:r>
            <w:r w:rsidRPr="002D0EA5">
              <w:rPr>
                <w:rFonts w:ascii="GHEA Grapalat" w:hAnsi="GHEA Grapalat"/>
                <w:sz w:val="20"/>
                <w:szCs w:val="20"/>
              </w:rPr>
              <w:t xml:space="preserve"> </w:t>
            </w:r>
          </w:p>
          <w:p w14:paraId="3BF89C8E"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բանկ</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ստորագրվում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2D0EA5" w:rsidRPr="002D0EA5"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2D0EA5" w:rsidRDefault="00631658" w:rsidP="00CB0ADE">
            <w:pPr>
              <w:rPr>
                <w:rFonts w:ascii="GHEA Grapalat" w:hAnsi="GHEA Grapalat"/>
                <w:sz w:val="20"/>
                <w:szCs w:val="20"/>
              </w:rPr>
            </w:pPr>
            <w:r w:rsidRPr="002D0EA5">
              <w:rPr>
                <w:rFonts w:ascii="GHEA Grapalat" w:hAnsi="GHEA Grapalat"/>
                <w:sz w:val="20"/>
                <w:szCs w:val="20"/>
                <w:lang w:val="hy-AM"/>
              </w:rPr>
              <w:t>22</w:t>
            </w:r>
            <w:r w:rsidRPr="002D0EA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p>
          <w:p w14:paraId="19586805"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կնիքի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առկայության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2D0EA5" w:rsidRDefault="00631658" w:rsidP="00CB0ADE">
            <w:pPr>
              <w:jc w:val="center"/>
              <w:rPr>
                <w:rFonts w:ascii="GHEA Grapalat" w:hAnsi="GHEA Grapalat"/>
                <w:sz w:val="20"/>
                <w:szCs w:val="20"/>
                <w:lang w:val="hy-AM"/>
              </w:rPr>
            </w:pPr>
            <w:proofErr w:type="spellStart"/>
            <w:r w:rsidRPr="002D0EA5">
              <w:rPr>
                <w:rFonts w:ascii="GHEA Grapalat" w:hAnsi="GHEA Grapalat"/>
                <w:sz w:val="20"/>
                <w:szCs w:val="20"/>
              </w:rPr>
              <w:t>կնքվում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lang w:val="hy-AM"/>
              </w:rPr>
              <w:t xml:space="preserve"> </w:t>
            </w:r>
          </w:p>
          <w:p w14:paraId="34B0F637"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թղթային եղանակով բանկ ներկայացնելիս</w:t>
            </w:r>
          </w:p>
        </w:tc>
      </w:tr>
      <w:tr w:rsidR="002D0EA5" w:rsidRPr="002D0EA5"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rPr>
              <w:t>2</w:t>
            </w:r>
            <w:r w:rsidRPr="002D0EA5">
              <w:rPr>
                <w:rFonts w:ascii="GHEA Grapalat" w:hAnsi="GHEA Grapalat"/>
                <w:sz w:val="20"/>
                <w:szCs w:val="20"/>
                <w:lang w:val="hy-AM"/>
              </w:rPr>
              <w:t>3</w:t>
            </w:r>
            <w:r w:rsidRPr="002D0EA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աշխատակցի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5DAAD1DB"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lang w:val="hy-AM"/>
              </w:rPr>
              <w:t>ը</w:t>
            </w:r>
            <w:r w:rsidRPr="002D0EA5">
              <w:rPr>
                <w:rFonts w:ascii="GHEA Grapalat" w:hAnsi="GHEA Grapalat"/>
                <w:sz w:val="20"/>
                <w:szCs w:val="20"/>
              </w:rPr>
              <w:t xml:space="preserve">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proofErr w:type="gram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w:t>
            </w:r>
            <w:proofErr w:type="gramEnd"/>
            <w:r w:rsidRPr="002D0EA5">
              <w:rPr>
                <w:rFonts w:ascii="GHEA Grapalat" w:hAnsi="GHEA Grapalat"/>
                <w:sz w:val="20"/>
                <w:szCs w:val="20"/>
                <w:lang w:val="hy-AM"/>
              </w:rPr>
              <w:t xml:space="preserve"> լի</w:t>
            </w:r>
            <w:proofErr w:type="spellStart"/>
            <w:r w:rsidRPr="002D0EA5">
              <w:rPr>
                <w:rFonts w:ascii="GHEA Grapalat" w:hAnsi="GHEA Grapalat"/>
                <w:sz w:val="20"/>
                <w:szCs w:val="20"/>
              </w:rPr>
              <w:t>նելու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2D0EA5" w:rsidRDefault="00631658" w:rsidP="00CB0ADE">
            <w:pPr>
              <w:jc w:val="center"/>
              <w:rPr>
                <w:rFonts w:ascii="GHEA Grapalat" w:hAnsi="GHEA Grapalat"/>
                <w:sz w:val="20"/>
                <w:szCs w:val="20"/>
              </w:rPr>
            </w:pPr>
          </w:p>
        </w:tc>
      </w:tr>
      <w:tr w:rsidR="002D0EA5" w:rsidRPr="002D0EA5"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2D0EA5" w:rsidRDefault="00631658" w:rsidP="00CB0ADE">
            <w:pPr>
              <w:rPr>
                <w:rFonts w:ascii="GHEA Grapalat" w:hAnsi="GHEA Grapalat"/>
                <w:sz w:val="20"/>
                <w:szCs w:val="20"/>
              </w:rPr>
            </w:pPr>
            <w:r w:rsidRPr="002D0EA5">
              <w:rPr>
                <w:rFonts w:ascii="GHEA Grapalat" w:hAnsi="GHEA Grapalat"/>
                <w:sz w:val="20"/>
                <w:szCs w:val="20"/>
              </w:rPr>
              <w:lastRenderedPageBreak/>
              <w:t>2</w:t>
            </w:r>
            <w:r w:rsidRPr="002D0EA5">
              <w:rPr>
                <w:rFonts w:ascii="GHEA Grapalat" w:hAnsi="GHEA Grapalat"/>
                <w:sz w:val="20"/>
                <w:szCs w:val="20"/>
                <w:lang w:val="hy-AM"/>
              </w:rPr>
              <w:t>3</w:t>
            </w:r>
            <w:r w:rsidRPr="002D0EA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r w:rsidRPr="002D0EA5">
              <w:rPr>
                <w:rFonts w:ascii="GHEA Grapalat" w:hAnsi="GHEA Grapalat"/>
                <w:sz w:val="20"/>
                <w:szCs w:val="20"/>
                <w:lang w:val="hy-AM"/>
              </w:rPr>
              <w:t>դրոշմա</w:t>
            </w:r>
            <w:proofErr w:type="spellStart"/>
            <w:r w:rsidRPr="002D0EA5">
              <w:rPr>
                <w:rFonts w:ascii="GHEA Grapalat" w:hAnsi="GHEA Grapalat"/>
                <w:sz w:val="20"/>
                <w:szCs w:val="20"/>
              </w:rPr>
              <w:t>կնիքը</w:t>
            </w:r>
            <w:proofErr w:type="spellEnd"/>
            <w:r w:rsidRPr="002D0EA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05149EA3"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lang w:val="hy-AM"/>
              </w:rPr>
              <w:t>ը</w:t>
            </w:r>
            <w:r w:rsidRPr="002D0EA5">
              <w:rPr>
                <w:rFonts w:ascii="GHEA Grapalat" w:hAnsi="GHEA Grapalat"/>
                <w:sz w:val="20"/>
                <w:szCs w:val="20"/>
              </w:rPr>
              <w:t xml:space="preserve">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 լի</w:t>
            </w:r>
            <w:proofErr w:type="spellStart"/>
            <w:r w:rsidRPr="002D0EA5">
              <w:rPr>
                <w:rFonts w:ascii="GHEA Grapalat" w:hAnsi="GHEA Grapalat"/>
                <w:sz w:val="20"/>
                <w:szCs w:val="20"/>
              </w:rPr>
              <w:t>նելու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2D0EA5" w:rsidRDefault="00631658" w:rsidP="00CB0ADE">
            <w:pPr>
              <w:jc w:val="center"/>
              <w:rPr>
                <w:rFonts w:ascii="GHEA Grapalat" w:hAnsi="GHEA Grapalat"/>
                <w:sz w:val="20"/>
                <w:szCs w:val="20"/>
              </w:rPr>
            </w:pPr>
          </w:p>
        </w:tc>
      </w:tr>
      <w:tr w:rsidR="002D0EA5" w:rsidRPr="002D0EA5"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rPr>
              <w:t>2</w:t>
            </w:r>
            <w:r w:rsidRPr="002D0EA5">
              <w:rPr>
                <w:rFonts w:ascii="GHEA Grapalat" w:hAnsi="GHEA Grapalat"/>
                <w:sz w:val="20"/>
                <w:szCs w:val="20"/>
                <w:lang w:val="hy-AM"/>
              </w:rPr>
              <w:t>3</w:t>
            </w:r>
            <w:r w:rsidRPr="002D0EA5">
              <w:rPr>
                <w:rFonts w:ascii="GHEA Grapalat" w:hAnsi="GHEA Grapalat"/>
                <w:sz w:val="20"/>
                <w:szCs w:val="20"/>
              </w:rPr>
              <w:t>.</w:t>
            </w:r>
            <w:r w:rsidRPr="002D0EA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2D0EA5" w:rsidRDefault="00631658" w:rsidP="00CB0ADE">
            <w:pPr>
              <w:jc w:val="center"/>
              <w:rPr>
                <w:rFonts w:ascii="GHEA Grapalat" w:hAnsi="GHEA Grapalat"/>
                <w:sz w:val="20"/>
                <w:szCs w:val="20"/>
                <w:lang w:val="hy-AM"/>
              </w:rPr>
            </w:pPr>
            <w:r w:rsidRPr="002D0EA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3A29E200"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պահանջագրի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կատարման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ամսաթիվը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ժամը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2D0EA5" w:rsidRDefault="00631658" w:rsidP="00CB0ADE">
            <w:pPr>
              <w:jc w:val="center"/>
              <w:rPr>
                <w:rFonts w:ascii="GHEA Grapalat" w:hAnsi="GHEA Grapalat"/>
                <w:sz w:val="20"/>
                <w:szCs w:val="20"/>
              </w:rPr>
            </w:pPr>
          </w:p>
        </w:tc>
      </w:tr>
      <w:tr w:rsidR="002D0EA5" w:rsidRPr="002D0EA5"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rPr>
              <w:t>2</w:t>
            </w:r>
            <w:r w:rsidRPr="002D0EA5">
              <w:rPr>
                <w:rFonts w:ascii="GHEA Grapalat" w:hAnsi="GHEA Grapalat"/>
                <w:sz w:val="20"/>
                <w:szCs w:val="20"/>
                <w:lang w:val="hy-AM"/>
              </w:rPr>
              <w:t>4</w:t>
            </w:r>
            <w:r w:rsidRPr="002D0EA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աշխատակցի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61047C3D"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 xml:space="preserve">լրացվում է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lang w:val="hy-AM"/>
              </w:rPr>
              <w:t xml:space="preserve">ը </w:t>
            </w:r>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w:t>
            </w:r>
            <w:proofErr w:type="spellStart"/>
            <w:r w:rsidRPr="002D0EA5">
              <w:rPr>
                <w:rFonts w:ascii="GHEA Grapalat" w:hAnsi="GHEA Grapalat"/>
                <w:sz w:val="20"/>
                <w:szCs w:val="20"/>
              </w:rPr>
              <w:t>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r w:rsidRPr="002D0EA5">
              <w:rPr>
                <w:rFonts w:ascii="GHEA Grapalat" w:hAnsi="GHEA Grapalat"/>
                <w:sz w:val="20"/>
                <w:szCs w:val="20"/>
                <w:lang w:val="hy-AM"/>
              </w:rPr>
              <w:t xml:space="preserve">, որտեղ </w:t>
            </w:r>
            <w:r w:rsidRPr="002D0EA5" w:rsidDel="00DF049B">
              <w:rPr>
                <w:rFonts w:ascii="GHEA Grapalat" w:hAnsi="GHEA Grapalat"/>
                <w:sz w:val="20"/>
                <w:szCs w:val="20"/>
                <w:lang w:val="hy-AM"/>
              </w:rPr>
              <w:t xml:space="preserve"> </w:t>
            </w:r>
            <w:r w:rsidRPr="002D0EA5">
              <w:rPr>
                <w:rFonts w:ascii="GHEA Grapalat" w:hAnsi="GHEA Grapalat"/>
                <w:sz w:val="20"/>
                <w:szCs w:val="20"/>
                <w:lang w:val="hy-AM"/>
              </w:rPr>
              <w:t xml:space="preserve"> </w:t>
            </w:r>
            <w:proofErr w:type="spellStart"/>
            <w:r w:rsidRPr="002D0EA5">
              <w:rPr>
                <w:rFonts w:ascii="GHEA Grapalat" w:hAnsi="GHEA Grapalat"/>
                <w:sz w:val="20"/>
                <w:szCs w:val="20"/>
              </w:rPr>
              <w:t>աշխատակցի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դրվում է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2D0EA5" w:rsidRDefault="00631658" w:rsidP="00CB0ADE">
            <w:pPr>
              <w:jc w:val="center"/>
              <w:rPr>
                <w:rFonts w:ascii="GHEA Grapalat" w:hAnsi="GHEA Grapalat"/>
                <w:sz w:val="20"/>
                <w:szCs w:val="20"/>
              </w:rPr>
            </w:pPr>
          </w:p>
        </w:tc>
      </w:tr>
      <w:tr w:rsidR="002D0EA5" w:rsidRPr="002D0EA5"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rPr>
              <w:t>2</w:t>
            </w:r>
            <w:r w:rsidRPr="002D0EA5">
              <w:rPr>
                <w:rFonts w:ascii="GHEA Grapalat" w:hAnsi="GHEA Grapalat"/>
                <w:sz w:val="20"/>
                <w:szCs w:val="20"/>
                <w:lang w:val="hy-AM"/>
              </w:rPr>
              <w:t>4</w:t>
            </w:r>
            <w:r w:rsidRPr="002D0EA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շահառռւին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r w:rsidRPr="002D0EA5">
              <w:rPr>
                <w:rFonts w:ascii="GHEA Grapalat" w:hAnsi="GHEA Grapalat"/>
                <w:sz w:val="20"/>
                <w:szCs w:val="20"/>
                <w:lang w:val="hy-AM"/>
              </w:rPr>
              <w:t>դրոշմա</w:t>
            </w:r>
            <w:proofErr w:type="spellStart"/>
            <w:r w:rsidRPr="002D0EA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 xml:space="preserve">ոչ </w:t>
            </w:r>
            <w:proofErr w:type="spellStart"/>
            <w:r w:rsidRPr="002D0EA5">
              <w:rPr>
                <w:rFonts w:ascii="GHEA Grapalat" w:hAnsi="GHEA Grapalat"/>
                <w:sz w:val="20"/>
                <w:szCs w:val="20"/>
              </w:rPr>
              <w:t>պարտադիր</w:t>
            </w:r>
            <w:proofErr w:type="spellEnd"/>
          </w:p>
          <w:p w14:paraId="3DE4E475"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 xml:space="preserve">լրացվում է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վերջինիս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w:t>
            </w:r>
            <w:proofErr w:type="spellStart"/>
            <w:r w:rsidRPr="002D0EA5">
              <w:rPr>
                <w:rFonts w:ascii="GHEA Grapalat" w:hAnsi="GHEA Grapalat"/>
                <w:sz w:val="20"/>
                <w:szCs w:val="20"/>
              </w:rPr>
              <w:t>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r w:rsidRPr="002D0EA5">
              <w:rPr>
                <w:rFonts w:ascii="GHEA Grapalat" w:hAnsi="GHEA Grapalat"/>
                <w:sz w:val="20"/>
                <w:szCs w:val="20"/>
                <w:lang w:val="hy-AM"/>
              </w:rPr>
              <w:t xml:space="preserve">, որտեղ </w:t>
            </w:r>
            <w:r w:rsidRPr="002D0EA5" w:rsidDel="00DF049B">
              <w:rPr>
                <w:rFonts w:ascii="GHEA Grapalat" w:hAnsi="GHEA Grapalat"/>
                <w:sz w:val="20"/>
                <w:szCs w:val="20"/>
                <w:lang w:val="hy-AM"/>
              </w:rPr>
              <w:t xml:space="preserve"> </w:t>
            </w:r>
            <w:r w:rsidRPr="002D0EA5">
              <w:rPr>
                <w:rFonts w:ascii="GHEA Grapalat" w:hAnsi="GHEA Grapalat"/>
                <w:sz w:val="20"/>
                <w:szCs w:val="20"/>
                <w:lang w:val="hy-AM"/>
              </w:rPr>
              <w:t xml:space="preserve"> դրոշմակնիքը</w:t>
            </w:r>
            <w:r w:rsidRPr="002D0EA5">
              <w:rPr>
                <w:rFonts w:ascii="GHEA Grapalat" w:hAnsi="GHEA Grapalat"/>
                <w:sz w:val="20"/>
                <w:szCs w:val="20"/>
              </w:rPr>
              <w:t xml:space="preserve"> </w:t>
            </w:r>
            <w:r w:rsidRPr="002D0EA5">
              <w:rPr>
                <w:rFonts w:ascii="GHEA Grapalat" w:hAnsi="GHEA Grapalat"/>
                <w:sz w:val="20"/>
                <w:szCs w:val="20"/>
                <w:lang w:val="hy-AM"/>
              </w:rPr>
              <w:t xml:space="preserve">դրվում է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2D0EA5" w:rsidRDefault="00631658" w:rsidP="00CB0ADE">
            <w:pPr>
              <w:jc w:val="center"/>
              <w:rPr>
                <w:rFonts w:ascii="GHEA Grapalat" w:hAnsi="GHEA Grapalat"/>
                <w:sz w:val="20"/>
                <w:szCs w:val="20"/>
              </w:rPr>
            </w:pPr>
          </w:p>
        </w:tc>
      </w:tr>
      <w:tr w:rsidR="002D0EA5" w:rsidRPr="002D0EA5"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rPr>
              <w:t>2</w:t>
            </w:r>
            <w:r w:rsidRPr="002D0EA5">
              <w:rPr>
                <w:rFonts w:ascii="GHEA Grapalat" w:hAnsi="GHEA Grapalat"/>
                <w:sz w:val="20"/>
                <w:szCs w:val="20"/>
                <w:lang w:val="hy-AM"/>
              </w:rPr>
              <w:t>4</w:t>
            </w:r>
            <w:r w:rsidRPr="002D0EA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2D0EA5" w:rsidRDefault="00631658" w:rsidP="00CB0ADE">
            <w:pPr>
              <w:jc w:val="center"/>
              <w:rPr>
                <w:rFonts w:ascii="GHEA Grapalat" w:hAnsi="GHEA Grapalat"/>
                <w:sz w:val="20"/>
                <w:szCs w:val="20"/>
              </w:rPr>
            </w:pPr>
            <w:proofErr w:type="spellStart"/>
            <w:r w:rsidRPr="002D0EA5">
              <w:rPr>
                <w:rFonts w:ascii="GHEA Grapalat" w:hAnsi="GHEA Grapalat"/>
                <w:sz w:val="20"/>
                <w:szCs w:val="20"/>
              </w:rPr>
              <w:t>շահառռւին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ամսաթիվը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ժամը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2D0EA5" w:rsidRDefault="004823CC" w:rsidP="00CB0ADE">
            <w:pPr>
              <w:jc w:val="center"/>
              <w:rPr>
                <w:rFonts w:ascii="GHEA Grapalat" w:hAnsi="GHEA Grapalat"/>
                <w:sz w:val="20"/>
                <w:szCs w:val="20"/>
              </w:rPr>
            </w:pPr>
            <w:proofErr w:type="spellStart"/>
            <w:r w:rsidRPr="002D0EA5">
              <w:rPr>
                <w:rFonts w:ascii="GHEA Grapalat" w:hAnsi="GHEA Grapalat"/>
                <w:sz w:val="20"/>
                <w:szCs w:val="20"/>
              </w:rPr>
              <w:t>Պ</w:t>
            </w:r>
            <w:r w:rsidR="00631658" w:rsidRPr="002D0EA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 xml:space="preserve">ոչ </w:t>
            </w:r>
            <w:proofErr w:type="spellStart"/>
            <w:r w:rsidRPr="002D0EA5">
              <w:rPr>
                <w:rFonts w:ascii="GHEA Grapalat" w:hAnsi="GHEA Grapalat"/>
                <w:sz w:val="20"/>
                <w:szCs w:val="20"/>
              </w:rPr>
              <w:t>պարտադիր</w:t>
            </w:r>
            <w:proofErr w:type="spellEnd"/>
          </w:p>
          <w:p w14:paraId="4C41F7CB" w14:textId="77777777" w:rsidR="00631658" w:rsidRPr="002D0EA5" w:rsidRDefault="00631658" w:rsidP="00CB0ADE">
            <w:pPr>
              <w:jc w:val="center"/>
              <w:rPr>
                <w:rFonts w:ascii="GHEA Grapalat" w:hAnsi="GHEA Grapalat"/>
                <w:sz w:val="20"/>
                <w:szCs w:val="20"/>
              </w:rPr>
            </w:pPr>
            <w:r w:rsidRPr="002D0EA5">
              <w:rPr>
                <w:rFonts w:ascii="GHEA Grapalat" w:hAnsi="GHEA Grapalat"/>
                <w:sz w:val="20"/>
                <w:szCs w:val="20"/>
                <w:lang w:val="hy-AM"/>
              </w:rPr>
              <w:t xml:space="preserve">լրացվում է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վերջինիս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w:t>
            </w:r>
            <w:proofErr w:type="spellStart"/>
            <w:r w:rsidRPr="002D0EA5">
              <w:rPr>
                <w:rFonts w:ascii="GHEA Grapalat" w:hAnsi="GHEA Grapalat"/>
                <w:sz w:val="20"/>
                <w:szCs w:val="20"/>
              </w:rPr>
              <w:t>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r w:rsidRPr="002D0EA5">
              <w:rPr>
                <w:rFonts w:ascii="GHEA Grapalat" w:hAnsi="GHEA Grapalat"/>
                <w:sz w:val="20"/>
                <w:szCs w:val="20"/>
                <w:lang w:val="hy-AM"/>
              </w:rPr>
              <w:t xml:space="preserve">,   որտեղ </w:t>
            </w:r>
            <w:r w:rsidRPr="002D0EA5" w:rsidDel="00DF049B">
              <w:rPr>
                <w:rFonts w:ascii="GHEA Grapalat" w:hAnsi="GHEA Grapalat"/>
                <w:sz w:val="20"/>
                <w:szCs w:val="20"/>
                <w:lang w:val="hy-AM"/>
              </w:rPr>
              <w:t xml:space="preserve"> </w:t>
            </w:r>
            <w:r w:rsidRPr="002D0EA5">
              <w:rPr>
                <w:rFonts w:ascii="GHEA Grapalat" w:hAnsi="GHEA Grapalat"/>
                <w:sz w:val="20"/>
                <w:szCs w:val="20"/>
                <w:lang w:val="hy-AM"/>
              </w:rPr>
              <w:t xml:space="preserve"> սույն տվյալները</w:t>
            </w:r>
            <w:r w:rsidRPr="002D0EA5">
              <w:rPr>
                <w:rFonts w:ascii="GHEA Grapalat" w:hAnsi="GHEA Grapalat"/>
                <w:sz w:val="20"/>
                <w:szCs w:val="20"/>
              </w:rPr>
              <w:t xml:space="preserve"> </w:t>
            </w:r>
            <w:r w:rsidRPr="002D0EA5">
              <w:rPr>
                <w:rFonts w:ascii="GHEA Grapalat" w:hAnsi="GHEA Grapalat"/>
                <w:sz w:val="20"/>
                <w:szCs w:val="20"/>
                <w:lang w:val="hy-AM"/>
              </w:rPr>
              <w:t xml:space="preserve">դրվում են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2D0EA5" w:rsidRDefault="00631658" w:rsidP="00CB0ADE">
            <w:pPr>
              <w:jc w:val="center"/>
              <w:rPr>
                <w:rFonts w:ascii="GHEA Grapalat" w:hAnsi="GHEA Grapalat"/>
                <w:sz w:val="20"/>
                <w:szCs w:val="20"/>
              </w:rPr>
            </w:pPr>
          </w:p>
        </w:tc>
      </w:tr>
    </w:tbl>
    <w:p w14:paraId="69DA9216" w14:textId="77777777" w:rsidR="00631658" w:rsidRPr="002D0EA5" w:rsidRDefault="00631658" w:rsidP="00631658">
      <w:pPr>
        <w:pStyle w:val="BodyTextIndent"/>
        <w:jc w:val="right"/>
        <w:rPr>
          <w:rFonts w:ascii="GHEA Grapalat" w:hAnsi="GHEA Grapalat" w:cs="Sylfaen"/>
          <w:i w:val="0"/>
          <w:lang w:val="en-US"/>
        </w:rPr>
      </w:pPr>
    </w:p>
    <w:p w14:paraId="01233AB3" w14:textId="77777777" w:rsidR="00631658" w:rsidRPr="002D0EA5" w:rsidRDefault="00631658" w:rsidP="00631658">
      <w:pPr>
        <w:pStyle w:val="BodyTextIndent"/>
        <w:jc w:val="right"/>
        <w:rPr>
          <w:rFonts w:ascii="GHEA Grapalat" w:hAnsi="GHEA Grapalat" w:cs="Sylfaen"/>
          <w:i w:val="0"/>
          <w:lang w:val="en-US"/>
        </w:rPr>
      </w:pPr>
    </w:p>
    <w:p w14:paraId="3F8F9D4D" w14:textId="77777777" w:rsidR="00631658" w:rsidRPr="002D0EA5" w:rsidRDefault="00631658" w:rsidP="00631658">
      <w:pPr>
        <w:pStyle w:val="BodyTextIndent"/>
        <w:jc w:val="right"/>
        <w:rPr>
          <w:rFonts w:ascii="GHEA Grapalat" w:hAnsi="GHEA Grapalat" w:cs="Sylfaen"/>
          <w:i w:val="0"/>
          <w:lang w:val="en-US"/>
        </w:rPr>
      </w:pPr>
    </w:p>
    <w:p w14:paraId="03925643" w14:textId="77777777" w:rsidR="00631658" w:rsidRPr="002D0EA5" w:rsidRDefault="00631658" w:rsidP="00631658">
      <w:pPr>
        <w:pStyle w:val="BodyTextIndent"/>
        <w:jc w:val="right"/>
        <w:rPr>
          <w:rFonts w:ascii="GHEA Grapalat" w:hAnsi="GHEA Grapalat" w:cs="Sylfaen"/>
          <w:i w:val="0"/>
          <w:lang w:val="en-US"/>
        </w:rPr>
      </w:pPr>
    </w:p>
    <w:p w14:paraId="563ED74F" w14:textId="1C2435CE" w:rsidR="00631658" w:rsidRPr="002D0EA5" w:rsidRDefault="00631658" w:rsidP="00631658">
      <w:pPr>
        <w:rPr>
          <w:rFonts w:ascii="GHEA Grapalat" w:hAnsi="GHEA Grapalat"/>
        </w:rPr>
      </w:pPr>
    </w:p>
    <w:p w14:paraId="43D6D7E7" w14:textId="77777777" w:rsidR="00631658" w:rsidRPr="002D0EA5" w:rsidRDefault="00631658" w:rsidP="00631658">
      <w:pPr>
        <w:jc w:val="center"/>
        <w:rPr>
          <w:rFonts w:ascii="GHEA Grapalat" w:hAnsi="GHEA Grapalat" w:cs="GHEA Grapalat"/>
          <w:sz w:val="22"/>
          <w:szCs w:val="22"/>
          <w:lang w:val="hy-AM"/>
        </w:rPr>
      </w:pPr>
    </w:p>
    <w:p w14:paraId="1257B051" w14:textId="337B34C9" w:rsidR="00987A57" w:rsidRPr="002D0EA5" w:rsidRDefault="00631658" w:rsidP="00987A57">
      <w:pPr>
        <w:pStyle w:val="BodyTextIndent3"/>
        <w:spacing w:line="240" w:lineRule="auto"/>
        <w:jc w:val="center"/>
        <w:rPr>
          <w:rFonts w:ascii="GHEA Grapalat" w:hAnsi="GHEA Grapalat" w:cs="Arial"/>
          <w:b/>
          <w:lang w:val="hy-AM"/>
        </w:rPr>
      </w:pPr>
      <w:r w:rsidRPr="002D0EA5">
        <w:rPr>
          <w:rFonts w:ascii="GHEA Grapalat" w:hAnsi="GHEA Grapalat"/>
          <w:b/>
          <w:lang w:val="hy-AM"/>
        </w:rPr>
        <w:br w:type="page"/>
      </w:r>
    </w:p>
    <w:p w14:paraId="24258978" w14:textId="4913C1A8" w:rsidR="00091EBC" w:rsidRPr="002D0EA5" w:rsidRDefault="00091EBC" w:rsidP="00091EBC">
      <w:pPr>
        <w:pStyle w:val="BodyTextIndent3"/>
        <w:spacing w:line="240" w:lineRule="auto"/>
        <w:jc w:val="right"/>
        <w:rPr>
          <w:rFonts w:ascii="GHEA Grapalat" w:hAnsi="GHEA Grapalat" w:cs="Arial"/>
          <w:b/>
          <w:lang w:val="hy-AM"/>
        </w:rPr>
      </w:pPr>
      <w:r w:rsidRPr="002D0EA5">
        <w:rPr>
          <w:rFonts w:ascii="GHEA Grapalat" w:hAnsi="GHEA Grapalat" w:cs="Sylfaen"/>
          <w:b/>
          <w:lang w:val="hy-AM"/>
        </w:rPr>
        <w:lastRenderedPageBreak/>
        <w:t>Հավելված</w:t>
      </w:r>
      <w:r w:rsidRPr="002D0EA5">
        <w:rPr>
          <w:rFonts w:ascii="GHEA Grapalat" w:hAnsi="GHEA Grapalat" w:cs="Arial"/>
          <w:b/>
          <w:lang w:val="hy-AM"/>
        </w:rPr>
        <w:t xml:space="preserve"> </w:t>
      </w:r>
      <w:r w:rsidR="00BF7D70" w:rsidRPr="002D0EA5">
        <w:rPr>
          <w:rFonts w:ascii="GHEA Grapalat" w:hAnsi="GHEA Grapalat" w:cs="Arial"/>
          <w:b/>
          <w:lang w:val="hy-AM"/>
        </w:rPr>
        <w:t>5</w:t>
      </w:r>
    </w:p>
    <w:p w14:paraId="4F177E2F" w14:textId="440B5C3F" w:rsidR="00091EBC" w:rsidRPr="002D0EA5" w:rsidRDefault="00091EBC" w:rsidP="00091EBC">
      <w:pPr>
        <w:pStyle w:val="BodyTextIndent3"/>
        <w:spacing w:line="240" w:lineRule="auto"/>
        <w:jc w:val="right"/>
        <w:rPr>
          <w:rFonts w:ascii="GHEA Grapalat" w:hAnsi="GHEA Grapalat" w:cs="Arial"/>
          <w:b/>
          <w:lang w:val="hy-AM"/>
        </w:rPr>
      </w:pPr>
      <w:r w:rsidRPr="002D0EA5">
        <w:rPr>
          <w:rFonts w:ascii="GHEA Grapalat" w:hAnsi="GHEA Grapalat"/>
          <w:sz w:val="24"/>
          <w:szCs w:val="24"/>
          <w:lang w:val="hy-AM"/>
        </w:rPr>
        <w:t>«</w:t>
      </w:r>
      <w:r w:rsidR="00F7776B" w:rsidRPr="002D0EA5">
        <w:rPr>
          <w:rFonts w:ascii="GHEA Grapalat" w:hAnsi="GHEA Grapalat"/>
          <w:b/>
          <w:lang w:val="hy-AM"/>
        </w:rPr>
        <w:t>ԵՔ-</w:t>
      </w:r>
      <w:r w:rsidR="000B25F5" w:rsidRPr="002D0EA5">
        <w:rPr>
          <w:rFonts w:ascii="GHEA Grapalat" w:hAnsi="GHEA Grapalat"/>
          <w:b/>
          <w:lang w:val="hy-AM"/>
        </w:rPr>
        <w:t>ԳՀԱՇՁԲ-</w:t>
      </w:r>
      <w:r w:rsidR="00F06D7B">
        <w:rPr>
          <w:rFonts w:ascii="GHEA Grapalat" w:hAnsi="GHEA Grapalat"/>
          <w:b/>
          <w:lang w:val="hy-AM"/>
        </w:rPr>
        <w:t>25/10</w:t>
      </w:r>
      <w:r w:rsidRPr="002D0EA5">
        <w:rPr>
          <w:rFonts w:ascii="GHEA Grapalat" w:hAnsi="GHEA Grapalat"/>
          <w:sz w:val="24"/>
          <w:szCs w:val="24"/>
          <w:lang w:val="hy-AM"/>
        </w:rPr>
        <w:t>»</w:t>
      </w:r>
      <w:r w:rsidRPr="002D0EA5">
        <w:rPr>
          <w:rFonts w:ascii="GHEA Grapalat" w:hAnsi="GHEA Grapalat" w:cs="Sylfaen"/>
          <w:b/>
          <w:lang w:val="es-ES"/>
        </w:rPr>
        <w:t>*</w:t>
      </w:r>
      <w:r w:rsidRPr="002D0EA5">
        <w:rPr>
          <w:rFonts w:ascii="GHEA Grapalat" w:hAnsi="GHEA Grapalat"/>
          <w:b/>
          <w:lang w:val="hy-AM"/>
        </w:rPr>
        <w:t xml:space="preserve">  </w:t>
      </w:r>
      <w:r w:rsidRPr="002D0EA5">
        <w:rPr>
          <w:rFonts w:ascii="GHEA Grapalat" w:hAnsi="GHEA Grapalat" w:cs="Sylfaen"/>
          <w:b/>
          <w:lang w:val="hy-AM"/>
        </w:rPr>
        <w:t>ծածկագրով</w:t>
      </w:r>
    </w:p>
    <w:p w14:paraId="5350B6C0" w14:textId="043479B2" w:rsidR="00091EBC" w:rsidRPr="002D0EA5" w:rsidRDefault="00BB0E2D" w:rsidP="00091EBC">
      <w:pPr>
        <w:pStyle w:val="BodyTextIndent3"/>
        <w:spacing w:line="240" w:lineRule="auto"/>
        <w:jc w:val="right"/>
        <w:rPr>
          <w:rFonts w:ascii="GHEA Grapalat" w:hAnsi="GHEA Grapalat" w:cs="Sylfaen"/>
          <w:b/>
          <w:lang w:val="hy-AM"/>
        </w:rPr>
      </w:pPr>
      <w:r w:rsidRPr="002D0EA5">
        <w:rPr>
          <w:rFonts w:ascii="GHEA Grapalat" w:hAnsi="GHEA Grapalat" w:cs="Sylfaen"/>
          <w:b/>
          <w:lang w:val="hy-AM"/>
        </w:rPr>
        <w:t>գնանշման հարցում</w:t>
      </w:r>
      <w:r w:rsidR="00091EBC" w:rsidRPr="002D0EA5">
        <w:rPr>
          <w:rFonts w:ascii="GHEA Grapalat" w:hAnsi="GHEA Grapalat" w:cs="Arial"/>
          <w:b/>
          <w:lang w:val="hy-AM"/>
        </w:rPr>
        <w:t xml:space="preserve">ի </w:t>
      </w:r>
      <w:r w:rsidR="00091EBC" w:rsidRPr="002D0EA5">
        <w:rPr>
          <w:rFonts w:ascii="GHEA Grapalat" w:hAnsi="GHEA Grapalat" w:cs="Sylfaen"/>
          <w:b/>
          <w:lang w:val="hy-AM"/>
        </w:rPr>
        <w:t>հրավերի</w:t>
      </w:r>
    </w:p>
    <w:p w14:paraId="581210D7" w14:textId="77777777" w:rsidR="00987A57" w:rsidRPr="002D0EA5"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2D0EA5">
        <w:rPr>
          <w:rStyle w:val="Strong"/>
          <w:rFonts w:ascii="GHEA Grapalat" w:hAnsi="GHEA Grapalat"/>
          <w:sz w:val="20"/>
          <w:szCs w:val="20"/>
          <w:lang w:val="hy-AM"/>
        </w:rPr>
        <w:t>ԵՐԱՇԽԻՔ N __________</w:t>
      </w:r>
    </w:p>
    <w:p w14:paraId="481CEBFC" w14:textId="77777777" w:rsidR="00987A57" w:rsidRPr="002D0EA5" w:rsidRDefault="00987A57" w:rsidP="00987A57">
      <w:pPr>
        <w:jc w:val="center"/>
        <w:rPr>
          <w:rFonts w:ascii="GHEA Grapalat" w:hAnsi="GHEA Grapalat" w:cs="GHEA Grapalat"/>
          <w:b/>
          <w:sz w:val="20"/>
          <w:szCs w:val="20"/>
          <w:lang w:val="hy-AM"/>
        </w:rPr>
      </w:pPr>
      <w:r w:rsidRPr="002D0EA5">
        <w:rPr>
          <w:rFonts w:ascii="GHEA Grapalat" w:hAnsi="GHEA Grapalat" w:cs="GHEA Grapalat"/>
          <w:b/>
          <w:sz w:val="18"/>
          <w:szCs w:val="18"/>
          <w:lang w:val="hy-AM"/>
        </w:rPr>
        <w:t xml:space="preserve">         (պայմանագրի ապահովում)</w:t>
      </w:r>
    </w:p>
    <w:p w14:paraId="18960142" w14:textId="77777777" w:rsidR="00987A57" w:rsidRPr="002D0EA5" w:rsidRDefault="00987A57" w:rsidP="00987A57">
      <w:pPr>
        <w:pStyle w:val="NormalWeb"/>
        <w:shd w:val="clear" w:color="auto" w:fill="FFFFFF"/>
        <w:spacing w:before="0" w:beforeAutospacing="0" w:after="0" w:afterAutospacing="0"/>
        <w:ind w:firstLine="375"/>
        <w:rPr>
          <w:rStyle w:val="Strong"/>
          <w:lang w:val="hy-AM"/>
        </w:rPr>
      </w:pPr>
    </w:p>
    <w:p w14:paraId="4DBB0B3B" w14:textId="77777777" w:rsidR="00987A57" w:rsidRPr="002D0EA5"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0EA5">
        <w:rPr>
          <w:rStyle w:val="Strong"/>
          <w:rFonts w:ascii="GHEA Grapalat" w:hAnsi="GHEA Grapalat"/>
          <w:b w:val="0"/>
          <w:bCs w:val="0"/>
          <w:sz w:val="20"/>
          <w:szCs w:val="20"/>
          <w:lang w:val="hy-AM"/>
        </w:rPr>
        <w:tab/>
        <w:t xml:space="preserve">1.Սույն երաշխիքը (այսուհետ՝ երաշխիք) հանդիսանում է </w:t>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p>
    <w:p w14:paraId="1BAAB080" w14:textId="77777777" w:rsidR="00987A57" w:rsidRPr="002D0EA5" w:rsidRDefault="00987A57" w:rsidP="00987A57">
      <w:pPr>
        <w:pStyle w:val="NormalWeb"/>
        <w:shd w:val="clear" w:color="auto" w:fill="FFFFFF"/>
        <w:spacing w:before="0" w:beforeAutospacing="0" w:after="0" w:afterAutospacing="0"/>
        <w:ind w:left="5664" w:firstLine="708"/>
        <w:rPr>
          <w:rStyle w:val="Strong"/>
          <w:lang w:val="hy-AM"/>
        </w:rPr>
      </w:pPr>
      <w:r w:rsidRPr="002D0EA5">
        <w:rPr>
          <w:rFonts w:ascii="GHEA Grapalat" w:hAnsi="GHEA Grapalat" w:cs="Sylfaen"/>
          <w:vertAlign w:val="superscript"/>
          <w:lang w:val="hy-AM"/>
        </w:rPr>
        <w:t xml:space="preserve">          պատվիրատուի անվանումը</w:t>
      </w:r>
    </w:p>
    <w:p w14:paraId="7E41DEB6" w14:textId="77777777" w:rsidR="00987A57" w:rsidRPr="002D0EA5"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2D0EA5">
        <w:rPr>
          <w:rStyle w:val="Strong"/>
          <w:rFonts w:ascii="GHEA Grapalat" w:hAnsi="GHEA Grapalat"/>
          <w:b w:val="0"/>
          <w:bCs w:val="0"/>
          <w:sz w:val="20"/>
          <w:szCs w:val="20"/>
          <w:lang w:val="hy-AM"/>
        </w:rPr>
        <w:t xml:space="preserve">(այսուհետ՝ բենեֆիցիար) և </w:t>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t xml:space="preserve">  </w:t>
      </w:r>
      <w:r w:rsidRPr="002D0EA5">
        <w:rPr>
          <w:rStyle w:val="Strong"/>
          <w:rFonts w:ascii="GHEA Grapalat" w:hAnsi="GHEA Grapalat"/>
          <w:b w:val="0"/>
          <w:bCs w:val="0"/>
          <w:sz w:val="20"/>
          <w:szCs w:val="20"/>
          <w:lang w:val="hy-AM"/>
        </w:rPr>
        <w:t xml:space="preserve">(այսուհետ՝ պրինցիպալ)  միջև </w:t>
      </w:r>
      <w:r w:rsidRPr="002D0EA5">
        <w:rPr>
          <w:rFonts w:cs="Sylfaen"/>
          <w:vertAlign w:val="superscript"/>
          <w:lang w:val="hy-AM"/>
        </w:rPr>
        <w:t xml:space="preserve">                       </w:t>
      </w:r>
      <w:r w:rsidRPr="002D0EA5">
        <w:rPr>
          <w:rFonts w:cs="Sylfaen"/>
          <w:vertAlign w:val="superscript"/>
          <w:lang w:val="hy-AM"/>
        </w:rPr>
        <w:tab/>
      </w:r>
      <w:r w:rsidRPr="002D0EA5">
        <w:rPr>
          <w:rFonts w:cs="Sylfaen"/>
          <w:vertAlign w:val="superscript"/>
          <w:lang w:val="hy-AM"/>
        </w:rPr>
        <w:tab/>
      </w:r>
      <w:r w:rsidRPr="002D0EA5">
        <w:rPr>
          <w:rFonts w:cs="Sylfaen"/>
          <w:vertAlign w:val="superscript"/>
          <w:lang w:val="hy-AM"/>
        </w:rPr>
        <w:tab/>
      </w:r>
      <w:r w:rsidRPr="002D0EA5">
        <w:rPr>
          <w:rFonts w:ascii="GHEA Grapalat" w:hAnsi="GHEA Grapalat" w:cs="Sylfaen"/>
          <w:vertAlign w:val="superscript"/>
          <w:lang w:val="hy-AM"/>
        </w:rPr>
        <w:t xml:space="preserve">ընտրված մասնակցի անվանումը </w:t>
      </w:r>
    </w:p>
    <w:p w14:paraId="4009DF82" w14:textId="77777777" w:rsidR="00987A57" w:rsidRPr="002D0EA5"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0EA5">
        <w:rPr>
          <w:rStyle w:val="Strong"/>
          <w:rFonts w:ascii="GHEA Grapalat" w:hAnsi="GHEA Grapalat"/>
          <w:b w:val="0"/>
          <w:bCs w:val="0"/>
          <w:sz w:val="20"/>
          <w:szCs w:val="20"/>
          <w:lang w:val="hy-AM"/>
        </w:rPr>
        <w:t xml:space="preserve">կնքվելիք N </w:t>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lang w:val="hy-AM"/>
        </w:rPr>
        <w:t xml:space="preserve">  պայմանագրից բխող պրինցիպալի </w:t>
      </w:r>
    </w:p>
    <w:p w14:paraId="55D04D93" w14:textId="77777777" w:rsidR="00987A57" w:rsidRPr="002D0EA5"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0EA5">
        <w:rPr>
          <w:rStyle w:val="Strong"/>
          <w:rFonts w:ascii="GHEA Grapalat" w:hAnsi="GHEA Grapalat"/>
          <w:b w:val="0"/>
          <w:bCs w:val="0"/>
          <w:sz w:val="20"/>
          <w:szCs w:val="20"/>
          <w:lang w:val="hy-AM"/>
        </w:rPr>
        <w:tab/>
      </w:r>
      <w:r w:rsidRPr="002D0EA5">
        <w:rPr>
          <w:rStyle w:val="Strong"/>
          <w:rFonts w:ascii="GHEA Grapalat" w:hAnsi="GHEA Grapalat"/>
          <w:b w:val="0"/>
          <w:bCs w:val="0"/>
          <w:sz w:val="20"/>
          <w:szCs w:val="20"/>
          <w:lang w:val="hy-AM"/>
        </w:rPr>
        <w:tab/>
      </w:r>
      <w:r w:rsidRPr="002D0EA5">
        <w:rPr>
          <w:rStyle w:val="Strong"/>
          <w:rFonts w:ascii="GHEA Grapalat" w:hAnsi="GHEA Grapalat"/>
          <w:b w:val="0"/>
          <w:bCs w:val="0"/>
          <w:sz w:val="20"/>
          <w:szCs w:val="20"/>
          <w:lang w:val="hy-AM"/>
        </w:rPr>
        <w:tab/>
      </w:r>
      <w:r w:rsidRPr="002D0EA5">
        <w:rPr>
          <w:rStyle w:val="Strong"/>
          <w:rFonts w:ascii="GHEA Grapalat" w:hAnsi="GHEA Grapalat"/>
          <w:b w:val="0"/>
          <w:bCs w:val="0"/>
          <w:sz w:val="20"/>
          <w:szCs w:val="20"/>
          <w:lang w:val="hy-AM"/>
        </w:rPr>
        <w:tab/>
      </w:r>
      <w:r w:rsidRPr="002D0EA5">
        <w:rPr>
          <w:rFonts w:ascii="GHEA Grapalat" w:hAnsi="GHEA Grapalat" w:cs="Sylfaen"/>
          <w:vertAlign w:val="superscript"/>
          <w:lang w:val="hy-AM"/>
        </w:rPr>
        <w:t>կնքվելիք պայմանագրի համարը</w:t>
      </w:r>
    </w:p>
    <w:p w14:paraId="333CE7F4" w14:textId="77777777" w:rsidR="00987A57" w:rsidRPr="002D0EA5"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0EA5">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429B5687" w14:textId="77777777" w:rsidR="00987A57" w:rsidRPr="002D0EA5"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0EA5">
        <w:rPr>
          <w:rStyle w:val="Strong"/>
          <w:rFonts w:ascii="GHEA Grapalat" w:hAnsi="GHEA Grapalat"/>
          <w:b w:val="0"/>
          <w:bCs w:val="0"/>
          <w:sz w:val="20"/>
          <w:szCs w:val="20"/>
          <w:lang w:val="hy-AM"/>
        </w:rPr>
        <w:t xml:space="preserve">2. Երաշխիքով </w:t>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lang w:val="hy-AM"/>
        </w:rPr>
        <w:t xml:space="preserve"> (այսուհետ՝ երաշխիք տվող </w:t>
      </w:r>
    </w:p>
    <w:p w14:paraId="5C535F8B" w14:textId="77777777" w:rsidR="00987A57" w:rsidRPr="002D0EA5"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0EA5">
        <w:rPr>
          <w:rStyle w:val="Strong"/>
          <w:rFonts w:ascii="GHEA Grapalat" w:hAnsi="GHEA Grapalat"/>
          <w:b w:val="0"/>
          <w:bCs w:val="0"/>
          <w:sz w:val="20"/>
          <w:szCs w:val="20"/>
          <w:lang w:val="hy-AM"/>
        </w:rPr>
        <w:tab/>
      </w:r>
      <w:r w:rsidRPr="002D0EA5">
        <w:rPr>
          <w:rStyle w:val="Strong"/>
          <w:rFonts w:ascii="GHEA Grapalat" w:hAnsi="GHEA Grapalat"/>
          <w:b w:val="0"/>
          <w:bCs w:val="0"/>
          <w:sz w:val="20"/>
          <w:szCs w:val="20"/>
          <w:lang w:val="hy-AM"/>
        </w:rPr>
        <w:tab/>
      </w:r>
      <w:r w:rsidRPr="002D0EA5">
        <w:rPr>
          <w:rStyle w:val="Strong"/>
          <w:rFonts w:ascii="GHEA Grapalat" w:hAnsi="GHEA Grapalat"/>
          <w:b w:val="0"/>
          <w:bCs w:val="0"/>
          <w:sz w:val="20"/>
          <w:szCs w:val="20"/>
          <w:lang w:val="hy-AM"/>
        </w:rPr>
        <w:tab/>
        <w:t xml:space="preserve">                         </w:t>
      </w:r>
      <w:r w:rsidRPr="002D0EA5">
        <w:rPr>
          <w:rFonts w:ascii="GHEA Grapalat" w:hAnsi="GHEA Grapalat" w:cs="Sylfaen"/>
          <w:vertAlign w:val="superscript"/>
          <w:lang w:val="hy-AM"/>
        </w:rPr>
        <w:t>երաշխիքը տվող բանկի անվանումը</w:t>
      </w:r>
    </w:p>
    <w:p w14:paraId="058543EC" w14:textId="77777777" w:rsidR="00987A57" w:rsidRPr="002D0EA5"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0EA5">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r w:rsidRPr="002D0EA5">
        <w:rPr>
          <w:rStyle w:val="Strong"/>
          <w:rFonts w:ascii="GHEA Grapalat" w:hAnsi="GHEA Grapalat"/>
          <w:b w:val="0"/>
          <w:bCs w:val="0"/>
          <w:sz w:val="20"/>
          <w:szCs w:val="20"/>
          <w:u w:val="single"/>
          <w:lang w:val="hy-AM"/>
        </w:rPr>
        <w:tab/>
      </w:r>
    </w:p>
    <w:p w14:paraId="648B61D7" w14:textId="77777777" w:rsidR="00987A57" w:rsidRPr="002D0EA5"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0EA5">
        <w:rPr>
          <w:rFonts w:ascii="GHEA Grapalat" w:hAnsi="GHEA Grapalat" w:cs="Sylfaen"/>
          <w:vertAlign w:val="superscript"/>
          <w:lang w:val="hy-AM"/>
        </w:rPr>
        <w:t xml:space="preserve">   գումարը թվերով և տառերով</w:t>
      </w:r>
    </w:p>
    <w:p w14:paraId="52355C48" w14:textId="77777777" w:rsidR="00987A57" w:rsidRPr="002D0EA5"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0EA5">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2D0EA5">
        <w:rPr>
          <w:rFonts w:ascii="GHEA Grapalat" w:hAnsi="GHEA Grapalat" w:cs="Arial"/>
          <w:b/>
          <w:sz w:val="20"/>
          <w:szCs w:val="20"/>
          <w:lang w:val="hy-AM"/>
        </w:rPr>
        <w:t xml:space="preserve">900015211429 </w:t>
      </w:r>
      <w:r w:rsidRPr="002D0EA5">
        <w:rPr>
          <w:rStyle w:val="Strong"/>
          <w:rFonts w:ascii="GHEA Grapalat" w:hAnsi="GHEA Grapalat"/>
          <w:b w:val="0"/>
          <w:bCs w:val="0"/>
          <w:sz w:val="20"/>
          <w:szCs w:val="20"/>
          <w:lang w:val="hy-AM"/>
        </w:rPr>
        <w:t>հաշվեհամարին փոխանցման միջոցով:</w:t>
      </w:r>
    </w:p>
    <w:p w14:paraId="64221490" w14:textId="77777777" w:rsidR="00987A57" w:rsidRPr="002D0EA5"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2D0EA5">
        <w:rPr>
          <w:rFonts w:ascii="GHEA Grapalat" w:hAnsi="GHEA Grapalat"/>
          <w:sz w:val="20"/>
          <w:szCs w:val="20"/>
          <w:lang w:val="hy-AM"/>
        </w:rPr>
        <w:t>3. Սույն երաշխիքն անհետկանչելի է:</w:t>
      </w:r>
    </w:p>
    <w:p w14:paraId="0A7BD36C" w14:textId="77777777" w:rsidR="00987A57" w:rsidRPr="002D0EA5"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2D0EA5">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B6A9A6B" w14:textId="77777777" w:rsidR="00987A57" w:rsidRPr="002D0EA5"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0EA5">
        <w:rPr>
          <w:rFonts w:ascii="GHEA Grapalat" w:hAnsi="GHEA Grapalat"/>
          <w:sz w:val="20"/>
          <w:szCs w:val="20"/>
          <w:lang w:val="hy-AM"/>
        </w:rPr>
        <w:t xml:space="preserve">5. Երաշխիքը գործում է թողարկման պահից և ուժի մեջ է բենեֆիցիարի և պրիցնիպալի միջև կնքվելիքN </w:t>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p>
    <w:p w14:paraId="53B2DFF3" w14:textId="77777777" w:rsidR="00987A57" w:rsidRPr="002D0EA5" w:rsidRDefault="00987A57" w:rsidP="00987A57">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2D0EA5">
        <w:rPr>
          <w:rFonts w:ascii="GHEA Grapalat" w:hAnsi="GHEA Grapalat" w:cs="Sylfaen"/>
          <w:vertAlign w:val="superscript"/>
          <w:lang w:val="hy-AM"/>
        </w:rPr>
        <w:t xml:space="preserve">                                   կնքվելիք պայմանագրի համարը </w:t>
      </w:r>
    </w:p>
    <w:p w14:paraId="10464865" w14:textId="77777777" w:rsidR="00987A57" w:rsidRPr="002D0EA5" w:rsidRDefault="00987A57" w:rsidP="00987A57">
      <w:pPr>
        <w:pStyle w:val="ListParagraph"/>
        <w:tabs>
          <w:tab w:val="left" w:pos="0"/>
        </w:tabs>
        <w:ind w:left="0"/>
        <w:mirrorIndents/>
        <w:jc w:val="both"/>
        <w:rPr>
          <w:rFonts w:ascii="GHEA Grapalat" w:hAnsi="GHEA Grapalat"/>
          <w:sz w:val="20"/>
          <w:szCs w:val="20"/>
          <w:u w:val="single"/>
          <w:lang w:val="hy-AM"/>
        </w:rPr>
      </w:pPr>
      <w:r w:rsidRPr="002D0EA5">
        <w:rPr>
          <w:rFonts w:ascii="GHEA Grapalat" w:hAnsi="GHEA Grapalat"/>
          <w:sz w:val="20"/>
          <w:szCs w:val="20"/>
          <w:lang w:val="hy-AM"/>
        </w:rPr>
        <w:t xml:space="preserve">պայմանագիրն ուժի մեջ մտնելու օրվանից մինչև </w:t>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77929191" w14:textId="1BEB18A5" w:rsidR="00987A57" w:rsidRPr="002D0EA5" w:rsidRDefault="00987A57" w:rsidP="00987A57">
      <w:pPr>
        <w:pStyle w:val="ListParagraph"/>
        <w:tabs>
          <w:tab w:val="left" w:pos="0"/>
        </w:tabs>
        <w:ind w:left="0"/>
        <w:mirrorIndents/>
        <w:jc w:val="both"/>
        <w:rPr>
          <w:rFonts w:ascii="GHEA Grapalat" w:hAnsi="GHEA Grapalat"/>
          <w:sz w:val="20"/>
          <w:szCs w:val="20"/>
          <w:lang w:val="hy-AM"/>
        </w:rPr>
      </w:pPr>
      <w:r w:rsidRPr="002D0EA5">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hyperlink r:id="rId16" w:history="1">
        <w:r w:rsidR="0067448B">
          <w:rPr>
            <w:rStyle w:val="Hyperlink"/>
            <w:rFonts w:ascii="GHEA Grapalat" w:hAnsi="GHEA Grapalat"/>
            <w:color w:val="auto"/>
            <w:sz w:val="20"/>
            <w:szCs w:val="20"/>
            <w:lang w:val="hy-AM"/>
          </w:rPr>
          <w:t>gor.muradyan@yerevan.am</w:t>
        </w:r>
      </w:hyperlink>
      <w:r w:rsidR="0036263C">
        <w:rPr>
          <w:rStyle w:val="Hyperlink"/>
          <w:rFonts w:ascii="GHEA Grapalat" w:hAnsi="GHEA Grapalat"/>
          <w:color w:val="auto"/>
          <w:sz w:val="20"/>
          <w:szCs w:val="20"/>
          <w:lang w:val="hy-AM"/>
        </w:rPr>
        <w:t xml:space="preserve">  </w:t>
      </w:r>
      <w:r w:rsidRPr="002D0EA5">
        <w:rPr>
          <w:rFonts w:ascii="GHEA Grapalat" w:hAnsi="GHEA Grapalat"/>
          <w:sz w:val="20"/>
          <w:szCs w:val="20"/>
          <w:lang w:val="hy-AM"/>
        </w:rPr>
        <w:t xml:space="preserve">եկտրոնային փոստի հասցեին։     </w:t>
      </w:r>
    </w:p>
    <w:p w14:paraId="4CE762C8" w14:textId="77777777" w:rsidR="00987A57" w:rsidRPr="002D0EA5"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0EA5">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3C57D47" w14:textId="77777777" w:rsidR="00987A57" w:rsidRPr="002D0EA5"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2D0EA5">
        <w:rPr>
          <w:rFonts w:ascii="GHEA Grapalat" w:hAnsi="GHEA Grapalat"/>
          <w:sz w:val="20"/>
          <w:szCs w:val="20"/>
          <w:lang w:val="hy-AM"/>
        </w:rPr>
        <w:t xml:space="preserve">1) N </w:t>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r>
      <w:r w:rsidRPr="002D0EA5">
        <w:rPr>
          <w:rFonts w:ascii="GHEA Grapalat" w:hAnsi="GHEA Grapalat"/>
          <w:sz w:val="20"/>
          <w:szCs w:val="20"/>
          <w:u w:val="single"/>
          <w:lang w:val="hy-AM"/>
        </w:rPr>
        <w:tab/>
        <w:t xml:space="preserve">     </w:t>
      </w:r>
      <w:r w:rsidRPr="002D0EA5">
        <w:rPr>
          <w:rFonts w:ascii="GHEA Grapalat" w:hAnsi="GHEA Grapalat"/>
          <w:sz w:val="20"/>
          <w:szCs w:val="20"/>
          <w:lang w:val="hy-AM"/>
        </w:rPr>
        <w:t xml:space="preserve"> պայմանագրի, ներառյալ նաև դրանում կատարված</w:t>
      </w:r>
    </w:p>
    <w:p w14:paraId="2A63F8D7" w14:textId="77777777" w:rsidR="00987A57" w:rsidRPr="002D0EA5"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2D0EA5">
        <w:rPr>
          <w:rFonts w:ascii="GHEA Grapalat" w:hAnsi="GHEA Grapalat" w:cs="Sylfaen"/>
          <w:vertAlign w:val="superscript"/>
          <w:lang w:val="hy-AM"/>
        </w:rPr>
        <w:t xml:space="preserve">                          կնքվելիք պայմանագրի համարը </w:t>
      </w:r>
    </w:p>
    <w:p w14:paraId="584E2719" w14:textId="77777777" w:rsidR="00987A57" w:rsidRPr="002D0EA5"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2D0EA5">
        <w:rPr>
          <w:rFonts w:ascii="GHEA Grapalat" w:hAnsi="GHEA Grapalat"/>
          <w:sz w:val="20"/>
          <w:szCs w:val="20"/>
          <w:lang w:val="hy-AM"/>
        </w:rPr>
        <w:t xml:space="preserve"> փոփոխությունների, լրացուցիչ համաձայնագրերի պատճենները.</w:t>
      </w:r>
    </w:p>
    <w:p w14:paraId="493EBF80" w14:textId="77777777" w:rsidR="00987A57" w:rsidRPr="002D0EA5"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0EA5">
        <w:rPr>
          <w:rFonts w:ascii="GHEA Grapalat" w:hAnsi="GHEA Grapalat"/>
          <w:sz w:val="20"/>
          <w:szCs w:val="20"/>
          <w:lang w:val="hy-AM"/>
        </w:rPr>
        <w:t xml:space="preserve">2) բենեֆիցիարի կողմից պայմանագիրը միակողմանի լուծելու մասին </w:t>
      </w:r>
      <w:r>
        <w:fldChar w:fldCharType="begin"/>
      </w:r>
      <w:r w:rsidRPr="00F06D7B">
        <w:rPr>
          <w:lang w:val="hy-AM"/>
        </w:rPr>
        <w:instrText>HYPERLINK "http://www.procurement.am"</w:instrText>
      </w:r>
      <w:r>
        <w:fldChar w:fldCharType="separate"/>
      </w:r>
      <w:r w:rsidRPr="002D0EA5">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2D0EA5">
        <w:rPr>
          <w:rFonts w:ascii="GHEA Grapalat" w:hAnsi="GHEA Grapalat"/>
          <w:sz w:val="20"/>
          <w:szCs w:val="20"/>
          <w:lang w:val="hy-AM"/>
        </w:rPr>
        <w:t xml:space="preserve"> հասցեով գործող տեղեկագրում հրապարակած ծանուցումը:</w:t>
      </w:r>
    </w:p>
    <w:p w14:paraId="07456E0A" w14:textId="77777777" w:rsidR="00987A57" w:rsidRPr="002D0EA5"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0EA5">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9B35A0" w14:textId="77777777" w:rsidR="00987A57" w:rsidRPr="002D0EA5"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2D0EA5">
        <w:rPr>
          <w:rFonts w:ascii="GHEA Grapalat" w:hAnsi="GHEA Grapalat"/>
          <w:sz w:val="20"/>
          <w:szCs w:val="20"/>
          <w:lang w:val="hy-AM"/>
        </w:rPr>
        <w:t>8. Երաշխիք տվող անձը մերժում է բենեֆիցիարի պահանջը, եթե`</w:t>
      </w:r>
    </w:p>
    <w:p w14:paraId="1664F34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D4939A"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B2F3B0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DF7A12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2FEF394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7625C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93FED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AA52745"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E06A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lastRenderedPageBreak/>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BCB6C"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9EBA447" w14:textId="77777777" w:rsidR="00734A5D" w:rsidRPr="002D0EA5" w:rsidRDefault="00734A5D" w:rsidP="00631658">
      <w:pPr>
        <w:pStyle w:val="BodyTextIndent3"/>
        <w:spacing w:line="240" w:lineRule="auto"/>
        <w:jc w:val="right"/>
        <w:rPr>
          <w:rFonts w:ascii="GHEA Grapalat" w:hAnsi="GHEA Grapalat" w:cs="Sylfaen"/>
          <w:b/>
          <w:lang w:val="hy-AM"/>
        </w:rPr>
      </w:pPr>
    </w:p>
    <w:p w14:paraId="01082EE6" w14:textId="6CC5C38B" w:rsidR="00631658" w:rsidRPr="002D0EA5" w:rsidRDefault="00631658" w:rsidP="00631658">
      <w:pPr>
        <w:pStyle w:val="BodyTextIndent3"/>
        <w:spacing w:line="240" w:lineRule="auto"/>
        <w:jc w:val="right"/>
        <w:rPr>
          <w:rFonts w:ascii="GHEA Grapalat" w:hAnsi="GHEA Grapalat" w:cs="Sylfaen"/>
          <w:b/>
          <w:lang w:val="hy-AM"/>
        </w:rPr>
      </w:pPr>
      <w:r w:rsidRPr="002D0EA5">
        <w:rPr>
          <w:rFonts w:ascii="GHEA Grapalat" w:hAnsi="GHEA Grapalat" w:cs="Sylfaen"/>
          <w:b/>
          <w:lang w:val="hy-AM"/>
        </w:rPr>
        <w:t>Հավելված 5.1</w:t>
      </w:r>
    </w:p>
    <w:p w14:paraId="31FBE1EE" w14:textId="326B8DE5" w:rsidR="00631658" w:rsidRPr="002D0EA5" w:rsidRDefault="00631658" w:rsidP="00631658">
      <w:pPr>
        <w:pStyle w:val="BodyTextIndent3"/>
        <w:spacing w:line="240" w:lineRule="auto"/>
        <w:jc w:val="right"/>
        <w:rPr>
          <w:rFonts w:ascii="GHEA Grapalat" w:hAnsi="GHEA Grapalat" w:cs="Sylfaen"/>
          <w:b/>
          <w:lang w:val="hy-AM"/>
        </w:rPr>
      </w:pPr>
      <w:r w:rsidRPr="002D0EA5">
        <w:rPr>
          <w:rFonts w:ascii="GHEA Grapalat" w:hAnsi="GHEA Grapalat" w:cs="Sylfaen"/>
          <w:b/>
          <w:lang w:val="hy-AM"/>
        </w:rPr>
        <w:t>«</w:t>
      </w:r>
      <w:r w:rsidR="00F7776B" w:rsidRPr="002D0EA5">
        <w:rPr>
          <w:rFonts w:ascii="GHEA Grapalat" w:hAnsi="GHEA Grapalat" w:cs="Sylfaen"/>
          <w:b/>
          <w:lang w:val="hy-AM"/>
        </w:rPr>
        <w:t>ԵՔ-</w:t>
      </w:r>
      <w:r w:rsidR="000B25F5" w:rsidRPr="002D0EA5">
        <w:rPr>
          <w:rFonts w:ascii="GHEA Grapalat" w:hAnsi="GHEA Grapalat" w:cs="Sylfaen"/>
          <w:b/>
          <w:lang w:val="hy-AM"/>
        </w:rPr>
        <w:t>ԳՀԱՇՁԲ-</w:t>
      </w:r>
      <w:r w:rsidR="00F06D7B">
        <w:rPr>
          <w:rFonts w:ascii="GHEA Grapalat" w:hAnsi="GHEA Grapalat" w:cs="Sylfaen"/>
          <w:b/>
          <w:lang w:val="hy-AM"/>
        </w:rPr>
        <w:t>25/10</w:t>
      </w:r>
      <w:r w:rsidRPr="002D0EA5">
        <w:rPr>
          <w:rFonts w:ascii="GHEA Grapalat" w:hAnsi="GHEA Grapalat" w:cs="Sylfaen"/>
          <w:b/>
          <w:lang w:val="hy-AM"/>
        </w:rPr>
        <w:t>»*  ծածկագրով</w:t>
      </w:r>
    </w:p>
    <w:p w14:paraId="27174007" w14:textId="2284139D" w:rsidR="00631658" w:rsidRPr="002D0EA5" w:rsidRDefault="00BB0E2D" w:rsidP="00631658">
      <w:pPr>
        <w:pStyle w:val="BodyTextIndent3"/>
        <w:spacing w:line="240" w:lineRule="auto"/>
        <w:jc w:val="right"/>
        <w:rPr>
          <w:rFonts w:ascii="GHEA Grapalat" w:hAnsi="GHEA Grapalat" w:cs="Sylfaen"/>
          <w:b/>
          <w:lang w:val="hy-AM"/>
        </w:rPr>
      </w:pPr>
      <w:r w:rsidRPr="002D0EA5">
        <w:rPr>
          <w:rFonts w:ascii="GHEA Grapalat" w:hAnsi="GHEA Grapalat" w:cs="Sylfaen"/>
          <w:b/>
          <w:lang w:val="hy-AM"/>
        </w:rPr>
        <w:t>գնանշման հարցում</w:t>
      </w:r>
      <w:r w:rsidR="00631658" w:rsidRPr="002D0EA5">
        <w:rPr>
          <w:rFonts w:ascii="GHEA Grapalat" w:hAnsi="GHEA Grapalat" w:cs="Sylfaen"/>
          <w:b/>
          <w:lang w:val="hy-AM"/>
        </w:rPr>
        <w:t>ի հրավերի</w:t>
      </w:r>
    </w:p>
    <w:p w14:paraId="42002658" w14:textId="77777777" w:rsidR="00631658" w:rsidRPr="002D0EA5" w:rsidRDefault="00631658" w:rsidP="00631658">
      <w:pPr>
        <w:jc w:val="center"/>
        <w:rPr>
          <w:rFonts w:ascii="GHEA Grapalat" w:hAnsi="GHEA Grapalat" w:cs="GHEA Grapalat"/>
          <w:b/>
          <w:sz w:val="20"/>
          <w:szCs w:val="20"/>
          <w:lang w:val="hy-AM"/>
        </w:rPr>
      </w:pPr>
      <w:r w:rsidRPr="002D0EA5">
        <w:rPr>
          <w:rFonts w:ascii="GHEA Grapalat" w:hAnsi="GHEA Grapalat" w:cs="GHEA Grapalat"/>
          <w:b/>
          <w:sz w:val="18"/>
          <w:szCs w:val="18"/>
          <w:lang w:val="hy-AM"/>
        </w:rPr>
        <w:t xml:space="preserve">       </w:t>
      </w:r>
      <w:r w:rsidRPr="002D0EA5">
        <w:rPr>
          <w:rFonts w:ascii="GHEA Grapalat" w:hAnsi="GHEA Grapalat" w:cs="GHEA Grapalat"/>
          <w:b/>
          <w:sz w:val="20"/>
          <w:szCs w:val="20"/>
          <w:lang w:val="hy-AM"/>
        </w:rPr>
        <w:t xml:space="preserve">ՏՈւԺԱՆՔԻ ՄԱՍԻՆ ՀԱՄԱՁԱՅՆԱԳԻՐ </w:t>
      </w:r>
    </w:p>
    <w:p w14:paraId="1ACBDF57" w14:textId="77777777" w:rsidR="001C7C1A" w:rsidRPr="002D0EA5" w:rsidRDefault="00631658" w:rsidP="001C7C1A">
      <w:pPr>
        <w:jc w:val="center"/>
        <w:rPr>
          <w:rFonts w:ascii="GHEA Grapalat" w:hAnsi="GHEA Grapalat" w:cs="GHEA Grapalat"/>
          <w:b/>
          <w:sz w:val="20"/>
          <w:szCs w:val="20"/>
          <w:lang w:val="hy-AM"/>
        </w:rPr>
      </w:pPr>
      <w:r w:rsidRPr="002D0EA5">
        <w:rPr>
          <w:rFonts w:ascii="GHEA Grapalat" w:hAnsi="GHEA Grapalat" w:cs="GHEA Grapalat"/>
          <w:sz w:val="20"/>
          <w:szCs w:val="20"/>
          <w:lang w:val="hy-AM"/>
        </w:rPr>
        <w:t xml:space="preserve">  </w:t>
      </w:r>
      <w:r w:rsidRPr="002D0EA5">
        <w:rPr>
          <w:rFonts w:ascii="GHEA Grapalat" w:hAnsi="GHEA Grapalat" w:cs="GHEA Grapalat"/>
          <w:b/>
          <w:sz w:val="20"/>
          <w:szCs w:val="20"/>
          <w:lang w:val="hy-AM"/>
        </w:rPr>
        <w:t xml:space="preserve"> </w:t>
      </w:r>
      <w:r w:rsidR="001C7C1A" w:rsidRPr="002D0EA5">
        <w:rPr>
          <w:rFonts w:ascii="GHEA Grapalat" w:hAnsi="GHEA Grapalat" w:cs="GHEA Grapalat"/>
          <w:b/>
          <w:sz w:val="18"/>
          <w:szCs w:val="18"/>
          <w:lang w:val="hy-AM"/>
        </w:rPr>
        <w:t xml:space="preserve">         (պայմանագրի ապահովում)</w:t>
      </w:r>
    </w:p>
    <w:p w14:paraId="1A43D4D7" w14:textId="77777777" w:rsidR="00631658" w:rsidRPr="002D0EA5" w:rsidRDefault="00631658" w:rsidP="00631658">
      <w:pPr>
        <w:rPr>
          <w:rFonts w:ascii="GHEA Grapalat" w:hAnsi="GHEA Grapalat" w:cs="GHEA Grapalat"/>
          <w:b/>
          <w:sz w:val="20"/>
          <w:szCs w:val="20"/>
          <w:lang w:val="hy-AM"/>
        </w:rPr>
      </w:pPr>
    </w:p>
    <w:p w14:paraId="3748F37A" w14:textId="77777777" w:rsidR="00631658" w:rsidRPr="002D0EA5" w:rsidRDefault="00631658" w:rsidP="00631658">
      <w:pPr>
        <w:rPr>
          <w:rFonts w:ascii="GHEA Grapalat" w:hAnsi="GHEA Grapalat" w:cs="GHEA Grapalat"/>
          <w:sz w:val="20"/>
          <w:szCs w:val="20"/>
          <w:lang w:val="hy-AM"/>
        </w:rPr>
      </w:pPr>
      <w:r w:rsidRPr="002D0EA5">
        <w:rPr>
          <w:rFonts w:ascii="GHEA Grapalat" w:hAnsi="GHEA Grapalat" w:cs="GHEA Grapalat"/>
          <w:sz w:val="20"/>
          <w:szCs w:val="20"/>
          <w:lang w:val="hy-AM"/>
        </w:rPr>
        <w:t xml:space="preserve">     ք. Երևան</w:t>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r>
      <w:r w:rsidRPr="002D0EA5">
        <w:rPr>
          <w:rFonts w:ascii="GHEA Grapalat" w:hAnsi="GHEA Grapalat" w:cs="GHEA Grapalat"/>
          <w:sz w:val="20"/>
          <w:szCs w:val="20"/>
          <w:lang w:val="hy-AM"/>
        </w:rPr>
        <w:tab/>
        <w:t xml:space="preserve">            </w:t>
      </w:r>
      <w:r w:rsidRPr="002D0EA5">
        <w:rPr>
          <w:rFonts w:ascii="GHEA Grapalat" w:hAnsi="GHEA Grapalat"/>
          <w:sz w:val="20"/>
          <w:szCs w:val="20"/>
          <w:lang w:val="hy-AM"/>
        </w:rPr>
        <w:t>«</w:t>
      </w:r>
      <w:r w:rsidRPr="002D0EA5">
        <w:rPr>
          <w:rFonts w:ascii="GHEA Grapalat" w:hAnsi="GHEA Grapalat" w:cs="GHEA Grapalat"/>
          <w:sz w:val="20"/>
          <w:szCs w:val="20"/>
          <w:u w:val="single"/>
          <w:lang w:val="hy-AM"/>
        </w:rPr>
        <w:t xml:space="preserve">         </w:t>
      </w:r>
      <w:r w:rsidRPr="002D0EA5">
        <w:rPr>
          <w:rFonts w:ascii="GHEA Grapalat" w:hAnsi="GHEA Grapalat"/>
          <w:sz w:val="20"/>
          <w:szCs w:val="20"/>
          <w:lang w:val="hy-AM"/>
        </w:rPr>
        <w:t>»</w:t>
      </w:r>
      <w:r w:rsidRPr="002D0EA5">
        <w:rPr>
          <w:rFonts w:ascii="GHEA Grapalat" w:hAnsi="GHEA Grapalat" w:cs="GHEA Grapalat"/>
          <w:sz w:val="20"/>
          <w:szCs w:val="20"/>
          <w:u w:val="single"/>
          <w:lang w:val="hy-AM"/>
        </w:rPr>
        <w:t xml:space="preserve"> </w:t>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lang w:val="hy-AM"/>
        </w:rPr>
        <w:t xml:space="preserve"> 20   թ.**</w:t>
      </w:r>
    </w:p>
    <w:p w14:paraId="04B17214" w14:textId="77777777" w:rsidR="00631658" w:rsidRPr="002D0EA5" w:rsidRDefault="00631658" w:rsidP="00631658">
      <w:pPr>
        <w:rPr>
          <w:rFonts w:ascii="GHEA Grapalat" w:hAnsi="GHEA Grapalat" w:cs="GHEA Grapalat"/>
          <w:sz w:val="20"/>
          <w:szCs w:val="20"/>
          <w:lang w:val="hy-AM"/>
        </w:rPr>
      </w:pPr>
    </w:p>
    <w:p w14:paraId="26722C2E" w14:textId="77777777" w:rsidR="00631658" w:rsidRPr="002D0EA5" w:rsidRDefault="00631658" w:rsidP="00631658">
      <w:pPr>
        <w:jc w:val="both"/>
        <w:rPr>
          <w:rFonts w:ascii="GHEA Grapalat" w:hAnsi="GHEA Grapalat" w:cs="GHEA Grapalat"/>
          <w:sz w:val="20"/>
          <w:szCs w:val="20"/>
          <w:u w:val="single"/>
          <w:vertAlign w:val="subscript"/>
          <w:lang w:val="hy-AM"/>
        </w:rPr>
      </w:pPr>
      <w:r w:rsidRPr="002D0EA5">
        <w:rPr>
          <w:rFonts w:ascii="GHEA Grapalat" w:hAnsi="GHEA Grapalat" w:cs="GHEA Grapalat"/>
          <w:sz w:val="20"/>
          <w:szCs w:val="20"/>
          <w:u w:val="single"/>
          <w:vertAlign w:val="subscript"/>
          <w:lang w:val="hy-AM"/>
        </w:rPr>
        <w:tab/>
      </w:r>
      <w:r w:rsidRPr="002D0EA5">
        <w:rPr>
          <w:rFonts w:ascii="GHEA Grapalat" w:hAnsi="GHEA Grapalat" w:cs="GHEA Grapalat"/>
          <w:sz w:val="20"/>
          <w:szCs w:val="20"/>
          <w:u w:val="single"/>
          <w:vertAlign w:val="subscript"/>
          <w:lang w:val="hy-AM"/>
        </w:rPr>
        <w:tab/>
      </w:r>
      <w:r w:rsidRPr="002D0EA5">
        <w:rPr>
          <w:rFonts w:ascii="GHEA Grapalat" w:hAnsi="GHEA Grapalat" w:cs="GHEA Grapalat"/>
          <w:sz w:val="20"/>
          <w:szCs w:val="20"/>
          <w:u w:val="single"/>
          <w:vertAlign w:val="subscript"/>
          <w:lang w:val="hy-AM"/>
        </w:rPr>
        <w:tab/>
      </w:r>
      <w:r w:rsidRPr="002D0EA5">
        <w:rPr>
          <w:rFonts w:ascii="GHEA Grapalat" w:hAnsi="GHEA Grapalat" w:cs="GHEA Grapalat"/>
          <w:sz w:val="20"/>
          <w:szCs w:val="20"/>
          <w:vertAlign w:val="subscript"/>
          <w:lang w:val="hy-AM"/>
        </w:rPr>
        <w:t xml:space="preserve">, </w:t>
      </w:r>
      <w:r w:rsidRPr="002D0EA5">
        <w:rPr>
          <w:rFonts w:ascii="GHEA Grapalat" w:hAnsi="GHEA Grapalat" w:cs="GHEA Grapalat"/>
          <w:sz w:val="20"/>
          <w:szCs w:val="20"/>
          <w:lang w:val="hy-AM"/>
        </w:rPr>
        <w:t xml:space="preserve">ի դեմս Ընկերության տնօրեն </w:t>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p>
    <w:p w14:paraId="05159C0F" w14:textId="77777777" w:rsidR="00631658" w:rsidRPr="002D0EA5" w:rsidRDefault="00631658" w:rsidP="00631658">
      <w:pPr>
        <w:jc w:val="both"/>
        <w:rPr>
          <w:rFonts w:ascii="GHEA Grapalat" w:hAnsi="GHEA Grapalat" w:cs="GHEA Grapalat"/>
          <w:sz w:val="20"/>
          <w:szCs w:val="20"/>
          <w:lang w:val="hy-AM"/>
        </w:rPr>
      </w:pPr>
      <w:r w:rsidRPr="002D0EA5">
        <w:rPr>
          <w:rFonts w:ascii="GHEA Grapalat" w:hAnsi="GHEA Grapalat"/>
          <w:sz w:val="20"/>
          <w:szCs w:val="20"/>
          <w:vertAlign w:val="superscript"/>
          <w:lang w:val="hy-AM"/>
        </w:rPr>
        <w:t xml:space="preserve">       Ընկերության անվանումը</w:t>
      </w:r>
      <w:r w:rsidRPr="002D0EA5">
        <w:rPr>
          <w:rFonts w:ascii="GHEA Grapalat" w:hAnsi="GHEA Grapalat" w:cs="GHEA Grapalat"/>
          <w:sz w:val="20"/>
          <w:szCs w:val="20"/>
          <w:vertAlign w:val="subscript"/>
          <w:lang w:val="hy-AM"/>
        </w:rPr>
        <w:tab/>
      </w:r>
      <w:r w:rsidRPr="002D0EA5">
        <w:rPr>
          <w:rFonts w:ascii="GHEA Grapalat" w:hAnsi="GHEA Grapalat" w:cs="GHEA Grapalat"/>
          <w:sz w:val="20"/>
          <w:szCs w:val="20"/>
          <w:vertAlign w:val="subscript"/>
          <w:lang w:val="hy-AM"/>
        </w:rPr>
        <w:tab/>
      </w:r>
      <w:r w:rsidRPr="002D0EA5">
        <w:rPr>
          <w:rFonts w:ascii="GHEA Grapalat" w:hAnsi="GHEA Grapalat" w:cs="GHEA Grapalat"/>
          <w:sz w:val="20"/>
          <w:szCs w:val="20"/>
          <w:vertAlign w:val="subscript"/>
          <w:lang w:val="hy-AM"/>
        </w:rPr>
        <w:tab/>
      </w:r>
      <w:r w:rsidRPr="002D0EA5">
        <w:rPr>
          <w:rFonts w:ascii="GHEA Grapalat" w:hAnsi="GHEA Grapalat" w:cs="GHEA Grapalat"/>
          <w:sz w:val="20"/>
          <w:szCs w:val="20"/>
          <w:vertAlign w:val="subscript"/>
          <w:lang w:val="hy-AM"/>
        </w:rPr>
        <w:tab/>
      </w:r>
      <w:r w:rsidRPr="002D0EA5">
        <w:rPr>
          <w:rFonts w:ascii="GHEA Grapalat" w:hAnsi="GHEA Grapalat" w:cs="GHEA Grapalat"/>
          <w:sz w:val="20"/>
          <w:szCs w:val="20"/>
          <w:vertAlign w:val="subscript"/>
          <w:lang w:val="hy-AM"/>
        </w:rPr>
        <w:tab/>
        <w:t xml:space="preserve">    </w:t>
      </w:r>
      <w:r w:rsidRPr="002D0EA5">
        <w:rPr>
          <w:rFonts w:ascii="GHEA Grapalat" w:hAnsi="GHEA Grapalat"/>
          <w:sz w:val="20"/>
          <w:szCs w:val="20"/>
          <w:vertAlign w:val="superscript"/>
          <w:lang w:val="hy-AM"/>
        </w:rPr>
        <w:t>Ընկերության տնօրենի անուն ազգանունը, անձնագրային տվյալները</w:t>
      </w:r>
      <w:r w:rsidRPr="002D0EA5">
        <w:rPr>
          <w:rFonts w:ascii="GHEA Grapalat" w:hAnsi="GHEA Grapalat" w:cs="GHEA Grapalat"/>
          <w:sz w:val="20"/>
          <w:szCs w:val="20"/>
          <w:vertAlign w:val="subscript"/>
          <w:lang w:val="hy-AM"/>
        </w:rPr>
        <w:t xml:space="preserve">, </w:t>
      </w:r>
      <w:r w:rsidRPr="002D0EA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2D0EA5" w:rsidRDefault="00631658" w:rsidP="00631658">
      <w:pPr>
        <w:ind w:firstLine="708"/>
        <w:jc w:val="both"/>
        <w:rPr>
          <w:rFonts w:ascii="GHEA Grapalat" w:hAnsi="GHEA Grapalat" w:cs="GHEA Grapalat"/>
          <w:sz w:val="20"/>
          <w:szCs w:val="20"/>
          <w:lang w:val="hy-AM"/>
        </w:rPr>
      </w:pPr>
    </w:p>
    <w:p w14:paraId="7CDEC514" w14:textId="77777777" w:rsidR="00631658" w:rsidRPr="002D0EA5" w:rsidRDefault="00F5285F" w:rsidP="00F5285F">
      <w:pPr>
        <w:ind w:left="360"/>
        <w:jc w:val="center"/>
        <w:rPr>
          <w:rFonts w:ascii="GHEA Grapalat" w:hAnsi="GHEA Grapalat" w:cs="GHEA Grapalat"/>
          <w:b/>
          <w:bCs/>
          <w:sz w:val="20"/>
          <w:szCs w:val="20"/>
          <w:lang w:val="pt-BR"/>
        </w:rPr>
      </w:pPr>
      <w:r w:rsidRPr="002D0EA5">
        <w:rPr>
          <w:rFonts w:ascii="GHEA Grapalat" w:hAnsi="GHEA Grapalat" w:cs="GHEA Grapalat"/>
          <w:b/>
          <w:sz w:val="20"/>
          <w:szCs w:val="20"/>
          <w:lang w:val="hy-AM"/>
        </w:rPr>
        <w:t>1.</w:t>
      </w:r>
      <w:r w:rsidR="00631658" w:rsidRPr="002D0EA5">
        <w:rPr>
          <w:rFonts w:ascii="GHEA Grapalat" w:hAnsi="GHEA Grapalat" w:cs="GHEA Grapalat"/>
          <w:b/>
          <w:sz w:val="20"/>
          <w:szCs w:val="20"/>
          <w:lang w:val="hy-AM"/>
        </w:rPr>
        <w:t xml:space="preserve"> Համաձայնության առարկան</w:t>
      </w:r>
    </w:p>
    <w:p w14:paraId="093B85D5" w14:textId="77777777" w:rsidR="00631658" w:rsidRPr="002D0EA5" w:rsidRDefault="00631658" w:rsidP="00631658">
      <w:pPr>
        <w:jc w:val="both"/>
        <w:rPr>
          <w:rFonts w:ascii="GHEA Grapalat" w:hAnsi="GHEA Grapalat" w:cs="GHEA Grapalat"/>
          <w:b/>
          <w:bCs/>
          <w:sz w:val="20"/>
          <w:szCs w:val="20"/>
          <w:lang w:val="pt-BR"/>
        </w:rPr>
      </w:pPr>
      <w:r w:rsidRPr="002D0EA5">
        <w:rPr>
          <w:rFonts w:ascii="GHEA Grapalat" w:hAnsi="GHEA Grapalat" w:cs="GHEA Grapalat"/>
          <w:sz w:val="20"/>
          <w:szCs w:val="20"/>
          <w:lang w:val="pt-BR"/>
        </w:rPr>
        <w:tab/>
      </w:r>
      <w:r w:rsidRPr="002D0EA5">
        <w:rPr>
          <w:rFonts w:ascii="GHEA Grapalat" w:hAnsi="GHEA Grapalat" w:cs="GHEA Grapalat"/>
          <w:sz w:val="20"/>
          <w:szCs w:val="20"/>
          <w:lang w:val="pt-BR"/>
        </w:rPr>
        <w:tab/>
        <w:t xml:space="preserve">                               </w:t>
      </w:r>
    </w:p>
    <w:p w14:paraId="7F7ABABD" w14:textId="00141250" w:rsidR="00716311" w:rsidRDefault="00716311" w:rsidP="00716311">
      <w:pPr>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00631658" w:rsidRPr="002D0EA5">
        <w:rPr>
          <w:rFonts w:ascii="GHEA Grapalat" w:hAnsi="GHEA Grapalat" w:cs="GHEA Grapalat"/>
          <w:sz w:val="20"/>
          <w:szCs w:val="20"/>
          <w:lang w:val="pt-BR"/>
        </w:rPr>
        <w:t xml:space="preserve">1.1 </w:t>
      </w:r>
      <w:r w:rsidRPr="002A2952">
        <w:rPr>
          <w:rFonts w:ascii="GHEA Grapalat" w:hAnsi="GHEA Grapalat" w:cs="GHEA Grapalat"/>
          <w:sz w:val="20"/>
          <w:szCs w:val="20"/>
          <w:lang w:val="pt-BR"/>
        </w:rPr>
        <w:t>Ընկերությունը մասնակցում է Երևանի քաղաքապետարան* (այսուհետ` Պատվիրատու) կողմից կազմակերպված` «ԵՔ-ԳՀԱՇՁԲ-25/10* ծածկագրով գնման ընթացակարգին:</w:t>
      </w:r>
    </w:p>
    <w:p w14:paraId="2F108EC1" w14:textId="3094EB85" w:rsidR="00631658" w:rsidRPr="002D0EA5" w:rsidRDefault="00716311" w:rsidP="00716311">
      <w:pPr>
        <w:jc w:val="both"/>
        <w:rPr>
          <w:rFonts w:ascii="GHEA Grapalat" w:hAnsi="GHEA Grapalat" w:cs="GHEA Grapalat"/>
          <w:sz w:val="20"/>
          <w:szCs w:val="20"/>
          <w:lang w:val="hy-AM"/>
        </w:rPr>
      </w:pPr>
      <w:r>
        <w:rPr>
          <w:rFonts w:ascii="GHEA Grapalat" w:hAnsi="GHEA Grapalat" w:cs="GHEA Grapalat"/>
          <w:sz w:val="20"/>
          <w:szCs w:val="20"/>
          <w:lang w:val="pt-BR"/>
        </w:rPr>
        <w:t xml:space="preserve">         </w:t>
      </w:r>
      <w:r w:rsidR="00631658" w:rsidRPr="002D0EA5">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2D0EA5" w:rsidRDefault="007A5E2D" w:rsidP="007A5E2D">
      <w:pPr>
        <w:ind w:firstLine="426"/>
        <w:jc w:val="both"/>
        <w:rPr>
          <w:rFonts w:ascii="GHEA Grapalat" w:hAnsi="GHEA Grapalat" w:cs="GHEA Grapalat"/>
          <w:sz w:val="20"/>
          <w:szCs w:val="20"/>
          <w:lang w:val="pt-BR"/>
        </w:rPr>
      </w:pPr>
      <w:r w:rsidRPr="002D0EA5">
        <w:rPr>
          <w:rFonts w:ascii="GHEA Grapalat" w:hAnsi="GHEA Grapalat" w:cs="GHEA Grapalat"/>
          <w:sz w:val="20"/>
          <w:szCs w:val="20"/>
          <w:lang w:val="pt-BR"/>
        </w:rPr>
        <w:t xml:space="preserve">1.3 </w:t>
      </w:r>
      <w:r w:rsidR="00631658" w:rsidRPr="002D0EA5">
        <w:rPr>
          <w:rFonts w:ascii="GHEA Grapalat" w:hAnsi="GHEA Grapalat" w:cs="GHEA Grapalat"/>
          <w:sz w:val="20"/>
          <w:szCs w:val="20"/>
          <w:lang w:val="pt-BR"/>
        </w:rPr>
        <w:t>Ընկերությունը</w:t>
      </w:r>
      <w:r w:rsidR="00631658" w:rsidRPr="002D0EA5">
        <w:rPr>
          <w:rFonts w:ascii="GHEA Grapalat" w:hAnsi="GHEA Grapalat" w:cs="GHEA Grapalat"/>
          <w:sz w:val="20"/>
          <w:szCs w:val="20"/>
          <w:lang w:val="hy-AM"/>
        </w:rPr>
        <w:t xml:space="preserve"> սույն </w:t>
      </w:r>
      <w:r w:rsidR="00631658" w:rsidRPr="002D0EA5">
        <w:rPr>
          <w:rFonts w:ascii="GHEA Grapalat" w:hAnsi="GHEA Grapalat" w:cs="GHEA Grapalat"/>
          <w:sz w:val="20"/>
          <w:szCs w:val="20"/>
          <w:lang w:val="pt-BR"/>
        </w:rPr>
        <w:t>տուժանքի համաձայնագ</w:t>
      </w:r>
      <w:r w:rsidR="00631658" w:rsidRPr="002D0EA5">
        <w:rPr>
          <w:rFonts w:ascii="GHEA Grapalat" w:hAnsi="GHEA Grapalat" w:cs="GHEA Grapalat"/>
          <w:sz w:val="20"/>
          <w:szCs w:val="20"/>
          <w:lang w:val="hy-AM"/>
        </w:rPr>
        <w:t>ր</w:t>
      </w:r>
      <w:r w:rsidR="00631658" w:rsidRPr="002D0EA5">
        <w:rPr>
          <w:rFonts w:ascii="GHEA Grapalat" w:hAnsi="GHEA Grapalat" w:cs="GHEA Grapalat"/>
          <w:sz w:val="20"/>
          <w:szCs w:val="20"/>
          <w:lang w:val="pt-BR"/>
        </w:rPr>
        <w:t>ի</w:t>
      </w:r>
      <w:r w:rsidR="00631658" w:rsidRPr="002D0EA5">
        <w:rPr>
          <w:rFonts w:ascii="GHEA Grapalat" w:hAnsi="GHEA Grapalat" w:cs="GHEA Grapalat"/>
          <w:sz w:val="20"/>
          <w:szCs w:val="20"/>
          <w:lang w:val="hy-AM"/>
        </w:rPr>
        <w:t xml:space="preserve">ն կից ներկայացվող վճարման պահանջագրի </w:t>
      </w:r>
      <w:r w:rsidRPr="002D0EA5">
        <w:rPr>
          <w:rFonts w:ascii="GHEA Grapalat" w:hAnsi="GHEA Grapalat" w:cs="GHEA Grapalat"/>
          <w:sz w:val="20"/>
          <w:szCs w:val="20"/>
          <w:lang w:val="hy-AM"/>
        </w:rPr>
        <w:t>(</w:t>
      </w:r>
      <w:r w:rsidR="00631658" w:rsidRPr="002D0EA5">
        <w:rPr>
          <w:rFonts w:ascii="GHEA Grapalat" w:hAnsi="GHEA Grapalat" w:cs="GHEA Grapalat"/>
          <w:sz w:val="20"/>
          <w:szCs w:val="20"/>
          <w:lang w:val="hy-AM"/>
        </w:rPr>
        <w:t>այսուհետ` Պահանջագիր</w:t>
      </w:r>
      <w:r w:rsidRPr="002D0EA5">
        <w:rPr>
          <w:rFonts w:ascii="GHEA Grapalat" w:hAnsi="GHEA Grapalat" w:cs="GHEA Grapalat"/>
          <w:sz w:val="20"/>
          <w:szCs w:val="20"/>
          <w:lang w:val="hy-AM"/>
        </w:rPr>
        <w:t>)</w:t>
      </w:r>
      <w:r w:rsidR="00631658" w:rsidRPr="002D0EA5">
        <w:rPr>
          <w:rFonts w:ascii="GHEA Grapalat" w:hAnsi="GHEA Grapalat" w:cs="GHEA Grapalat"/>
          <w:sz w:val="20"/>
          <w:szCs w:val="20"/>
          <w:lang w:val="hy-AM"/>
        </w:rPr>
        <w:t xml:space="preserve"> ստորագրմամբ անհետկանչելիորեն  համաձայնվում է, որ </w:t>
      </w:r>
    </w:p>
    <w:p w14:paraId="49CAFB53" w14:textId="77777777" w:rsidR="00631658" w:rsidRPr="002D0EA5" w:rsidRDefault="00631658" w:rsidP="00631658">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2D0EA5" w:rsidRDefault="00631658" w:rsidP="00631658">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2D0EA5">
        <w:rPr>
          <w:rFonts w:ascii="GHEA Grapalat" w:hAnsi="GHEA Grapalat" w:cs="GHEA Grapalat"/>
          <w:sz w:val="20"/>
          <w:szCs w:val="20"/>
          <w:lang w:val="pt-BR"/>
        </w:rPr>
        <w:t>Ընկերության</w:t>
      </w:r>
      <w:r w:rsidRPr="002D0EA5">
        <w:rPr>
          <w:rFonts w:ascii="GHEA Grapalat" w:hAnsi="GHEA Grapalat" w:cs="GHEA Grapalat"/>
          <w:sz w:val="20"/>
          <w:szCs w:val="20"/>
          <w:lang w:val="hy-AM"/>
        </w:rPr>
        <w:t xml:space="preserve"> հաշվից  գանձելու համար՝ առանց լրացուցիչ ակցեպտավորման: </w:t>
      </w:r>
    </w:p>
    <w:p w14:paraId="480595FE" w14:textId="77777777" w:rsidR="00631658" w:rsidRPr="002D0EA5" w:rsidRDefault="00631658" w:rsidP="00631658">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գ)  </w:t>
      </w:r>
      <w:r w:rsidRPr="002D0EA5">
        <w:rPr>
          <w:rFonts w:ascii="GHEA Grapalat" w:hAnsi="GHEA Grapalat" w:cs="GHEA Grapalat"/>
          <w:sz w:val="20"/>
          <w:szCs w:val="20"/>
          <w:lang w:val="pt-BR"/>
        </w:rPr>
        <w:t>Ընկերությունը</w:t>
      </w:r>
      <w:r w:rsidRPr="002D0EA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2D0EA5" w:rsidRDefault="00631658" w:rsidP="00631658">
      <w:pPr>
        <w:ind w:left="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դ) </w:t>
      </w:r>
      <w:r w:rsidRPr="002D0EA5">
        <w:rPr>
          <w:rFonts w:ascii="GHEA Grapalat" w:hAnsi="GHEA Grapalat" w:cs="GHEA Grapalat"/>
          <w:sz w:val="20"/>
          <w:szCs w:val="20"/>
          <w:lang w:val="pt-BR"/>
        </w:rPr>
        <w:t>Ընկերությունը</w:t>
      </w:r>
      <w:r w:rsidRPr="002D0EA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379B90C" w14:textId="7011B04B" w:rsidR="00403A28" w:rsidRPr="002D0EA5" w:rsidRDefault="00631658" w:rsidP="00146D17">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2D0EA5">
        <w:rPr>
          <w:rFonts w:ascii="GHEA Grapalat" w:hAnsi="GHEA Grapalat" w:cs="GHEA Grapalat"/>
          <w:sz w:val="20"/>
          <w:szCs w:val="20"/>
          <w:lang w:val="hy-AM"/>
        </w:rPr>
        <w:t>1.4</w:t>
      </w:r>
      <w:r w:rsidRPr="002D0EA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D0EA5">
        <w:rPr>
          <w:rFonts w:ascii="GHEA Grapalat" w:hAnsi="GHEA Grapalat" w:cs="GHEA Grapalat"/>
          <w:sz w:val="20"/>
          <w:szCs w:val="20"/>
          <w:lang w:val="hy-AM"/>
        </w:rPr>
        <w:t xml:space="preserve">Պահանջագիրը բնօրինակներով </w:t>
      </w:r>
      <w:r w:rsidRPr="002D0EA5">
        <w:rPr>
          <w:rFonts w:ascii="GHEA Grapalat" w:hAnsi="GHEA Grapalat" w:cs="GHEA Grapalat"/>
          <w:sz w:val="20"/>
          <w:szCs w:val="20"/>
          <w:lang w:val="pt-BR"/>
        </w:rPr>
        <w:t xml:space="preserve">ներկայացնում է </w:t>
      </w:r>
      <w:r w:rsidRPr="002D0EA5">
        <w:rPr>
          <w:rFonts w:ascii="GHEA Grapalat" w:hAnsi="GHEA Grapalat" w:cs="GHEA Grapalat"/>
          <w:sz w:val="20"/>
          <w:szCs w:val="20"/>
          <w:lang w:val="hy-AM"/>
        </w:rPr>
        <w:t>Վճարող Բանկին</w:t>
      </w:r>
      <w:r w:rsidRPr="002D0EA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2D0EA5">
        <w:rPr>
          <w:rFonts w:ascii="GHEA Grapalat" w:hAnsi="GHEA Grapalat" w:cs="GHEA Grapalat"/>
          <w:sz w:val="20"/>
          <w:szCs w:val="20"/>
          <w:lang w:val="hy-AM"/>
        </w:rPr>
        <w:t>Պահանջագիրը</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էլեկտրոնային</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թվային</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ստորագրությամբ</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հաստատված</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լինելու</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դեպքում</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դրանք</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Վճարող</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Բանկին</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են</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ներկայացվում</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էլեկտրոնային</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կրիչներով</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ինչպես</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նաև</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դրանցից</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արտատպված</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թղթային</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տարբերակներով</w:t>
      </w:r>
    </w:p>
    <w:p w14:paraId="758F2824" w14:textId="78C5C127" w:rsidR="00631658" w:rsidRPr="002D0EA5" w:rsidRDefault="00403A28" w:rsidP="00146D17">
      <w:pPr>
        <w:ind w:firstLine="426"/>
        <w:jc w:val="both"/>
        <w:rPr>
          <w:rFonts w:ascii="GHEA Grapalat" w:hAnsi="GHEA Grapalat" w:cs="GHEA Grapalat"/>
          <w:sz w:val="20"/>
          <w:szCs w:val="20"/>
          <w:lang w:val="hy-AM"/>
        </w:rPr>
      </w:pPr>
      <w:r w:rsidRPr="002D0EA5">
        <w:rPr>
          <w:rFonts w:ascii="GHEA Grapalat" w:hAnsi="GHEA Grapalat" w:cs="GHEA Grapalat"/>
          <w:sz w:val="20"/>
          <w:szCs w:val="20"/>
          <w:lang w:val="hy-AM"/>
        </w:rPr>
        <w:t>1.5</w:t>
      </w:r>
      <w:r w:rsidR="00631658" w:rsidRPr="002D0EA5">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003E3FE" w14:textId="77777777" w:rsidR="00631658" w:rsidRPr="002D0EA5" w:rsidRDefault="00631658">
      <w:pPr>
        <w:numPr>
          <w:ilvl w:val="1"/>
          <w:numId w:val="6"/>
        </w:numPr>
        <w:ind w:left="0" w:firstLine="426"/>
        <w:jc w:val="both"/>
        <w:rPr>
          <w:rFonts w:ascii="GHEA Grapalat" w:hAnsi="GHEA Grapalat" w:cs="GHEA Grapalat"/>
          <w:sz w:val="20"/>
          <w:szCs w:val="20"/>
          <w:lang w:val="pt-BR"/>
        </w:rPr>
      </w:pPr>
      <w:r w:rsidRPr="002D0EA5">
        <w:rPr>
          <w:rFonts w:ascii="GHEA Grapalat" w:hAnsi="GHEA Grapalat" w:cs="GHEA Grapalat"/>
          <w:sz w:val="20"/>
          <w:szCs w:val="20"/>
          <w:lang w:val="hy-AM"/>
        </w:rPr>
        <w:t>Վճարող Բանկի կողմից Պ</w:t>
      </w:r>
      <w:r w:rsidRPr="002D0EA5">
        <w:rPr>
          <w:rFonts w:ascii="GHEA Grapalat" w:hAnsi="GHEA Grapalat" w:cs="GHEA Grapalat"/>
          <w:sz w:val="20"/>
          <w:szCs w:val="20"/>
          <w:lang w:val="pt-BR"/>
        </w:rPr>
        <w:t xml:space="preserve">ահանջագրում նշված գումարի վճարման հետևանքով </w:t>
      </w:r>
      <w:r w:rsidRPr="002D0EA5">
        <w:rPr>
          <w:rFonts w:ascii="GHEA Grapalat" w:hAnsi="GHEA Grapalat" w:cs="GHEA Grapalat"/>
          <w:sz w:val="20"/>
          <w:szCs w:val="20"/>
          <w:lang w:val="hy-AM"/>
        </w:rPr>
        <w:t xml:space="preserve">Ընկերության </w:t>
      </w:r>
      <w:r w:rsidRPr="002D0EA5">
        <w:rPr>
          <w:rFonts w:ascii="GHEA Grapalat" w:hAnsi="GHEA Grapalat" w:cs="GHEA Grapalat"/>
          <w:sz w:val="20"/>
          <w:szCs w:val="20"/>
          <w:lang w:val="pt-BR"/>
        </w:rPr>
        <w:t xml:space="preserve">առաջացած ռիսկերի (Ընկերության կրած վնասների) </w:t>
      </w:r>
      <w:r w:rsidRPr="002D0EA5">
        <w:rPr>
          <w:rFonts w:ascii="GHEA Grapalat" w:hAnsi="GHEA Grapalat" w:cs="GHEA Grapalat"/>
          <w:sz w:val="20"/>
          <w:szCs w:val="20"/>
          <w:lang w:val="hy-AM"/>
        </w:rPr>
        <w:t xml:space="preserve">և բացասական հետևանքների </w:t>
      </w:r>
      <w:r w:rsidRPr="002D0EA5">
        <w:rPr>
          <w:rFonts w:ascii="GHEA Grapalat" w:hAnsi="GHEA Grapalat" w:cs="GHEA Grapalat"/>
          <w:sz w:val="20"/>
          <w:szCs w:val="20"/>
          <w:lang w:val="pt-BR"/>
        </w:rPr>
        <w:t>համար Բանկը</w:t>
      </w:r>
      <w:r w:rsidRPr="002D0EA5">
        <w:rPr>
          <w:rFonts w:ascii="GHEA Grapalat" w:hAnsi="GHEA Grapalat" w:cs="GHEA Grapalat"/>
          <w:sz w:val="20"/>
          <w:szCs w:val="20"/>
          <w:lang w:val="hy-AM"/>
        </w:rPr>
        <w:t xml:space="preserve"> որևէ</w:t>
      </w:r>
      <w:r w:rsidRPr="002D0EA5">
        <w:rPr>
          <w:rFonts w:ascii="GHEA Grapalat" w:hAnsi="GHEA Grapalat" w:cs="GHEA Grapalat"/>
          <w:sz w:val="20"/>
          <w:szCs w:val="20"/>
          <w:lang w:val="pt-BR"/>
        </w:rPr>
        <w:t xml:space="preserve"> պատասխանատվություն չի կրում</w:t>
      </w:r>
      <w:r w:rsidRPr="002D0EA5">
        <w:rPr>
          <w:rFonts w:ascii="GHEA Grapalat" w:hAnsi="GHEA Grapalat" w:cs="GHEA Grapalat"/>
          <w:sz w:val="20"/>
          <w:szCs w:val="20"/>
          <w:lang w:val="hy-AM"/>
        </w:rPr>
        <w:t>:</w:t>
      </w:r>
      <w:r w:rsidRPr="002D0EA5">
        <w:rPr>
          <w:rFonts w:ascii="GHEA Grapalat" w:hAnsi="GHEA Grapalat" w:cs="GHEA Grapalat"/>
          <w:sz w:val="20"/>
          <w:szCs w:val="20"/>
          <w:lang w:val="pt-BR"/>
        </w:rPr>
        <w:t xml:space="preserve"> </w:t>
      </w:r>
      <w:r w:rsidRPr="002D0EA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2D0EA5" w:rsidRDefault="00631658">
      <w:pPr>
        <w:numPr>
          <w:ilvl w:val="1"/>
          <w:numId w:val="6"/>
        </w:numPr>
        <w:ind w:left="0" w:firstLine="426"/>
        <w:jc w:val="both"/>
        <w:rPr>
          <w:rFonts w:ascii="GHEA Grapalat" w:hAnsi="GHEA Grapalat" w:cs="GHEA Grapalat"/>
          <w:sz w:val="20"/>
          <w:szCs w:val="20"/>
          <w:lang w:val="pt-BR"/>
        </w:rPr>
      </w:pPr>
      <w:r w:rsidRPr="002D0EA5">
        <w:rPr>
          <w:rFonts w:ascii="GHEA Grapalat" w:hAnsi="GHEA Grapalat" w:cs="GHEA Grapalat"/>
          <w:sz w:val="20"/>
          <w:szCs w:val="20"/>
          <w:lang w:val="hy-AM"/>
        </w:rPr>
        <w:t>Այն դեպքում</w:t>
      </w:r>
      <w:r w:rsidRPr="002D0EA5">
        <w:rPr>
          <w:rFonts w:ascii="GHEA Grapalat" w:hAnsi="GHEA Grapalat" w:cs="GHEA Grapalat"/>
          <w:sz w:val="20"/>
          <w:szCs w:val="20"/>
          <w:lang w:val="pt-BR"/>
        </w:rPr>
        <w:t>,</w:t>
      </w:r>
      <w:r w:rsidRPr="002D0EA5">
        <w:rPr>
          <w:rFonts w:ascii="GHEA Grapalat" w:hAnsi="GHEA Grapalat" w:cs="GHEA Grapalat"/>
          <w:sz w:val="20"/>
          <w:szCs w:val="20"/>
          <w:lang w:val="hy-AM"/>
        </w:rPr>
        <w:t xml:space="preserve"> երբ Ընկերության հաշվի միջոցները չեն բավարարում</w:t>
      </w:r>
      <w:r w:rsidRPr="002D0EA5">
        <w:rPr>
          <w:rFonts w:ascii="GHEA Grapalat" w:hAnsi="GHEA Grapalat" w:cs="GHEA Grapalat"/>
          <w:sz w:val="20"/>
          <w:szCs w:val="20"/>
        </w:rPr>
        <w:t>՝</w:t>
      </w:r>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Վճարող</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բանկը</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վճարման</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պահանջագիրը</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ստանալուց</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հետո</w:t>
      </w:r>
      <w:proofErr w:type="spellEnd"/>
      <w:r w:rsidRPr="002D0EA5">
        <w:rPr>
          <w:rFonts w:ascii="GHEA Grapalat" w:hAnsi="GHEA Grapalat" w:cs="GHEA Grapalat"/>
          <w:sz w:val="20"/>
          <w:szCs w:val="20"/>
        </w:rPr>
        <w:t>՝</w:t>
      </w:r>
      <w:r w:rsidRPr="002D0EA5">
        <w:rPr>
          <w:rFonts w:ascii="GHEA Grapalat" w:hAnsi="GHEA Grapalat" w:cs="GHEA Grapalat"/>
          <w:sz w:val="20"/>
          <w:szCs w:val="20"/>
          <w:lang w:val="pt-BR"/>
        </w:rPr>
        <w:t xml:space="preserve"> 2 (</w:t>
      </w:r>
      <w:proofErr w:type="spellStart"/>
      <w:r w:rsidRPr="002D0EA5">
        <w:rPr>
          <w:rFonts w:ascii="GHEA Grapalat" w:hAnsi="GHEA Grapalat" w:cs="GHEA Grapalat"/>
          <w:sz w:val="20"/>
          <w:szCs w:val="20"/>
        </w:rPr>
        <w:t>երկու</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աշխատանքային</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օրվա</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ընթացքում</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պետք</w:t>
      </w:r>
      <w:proofErr w:type="spellEnd"/>
      <w:r w:rsidRPr="002D0EA5">
        <w:rPr>
          <w:rFonts w:ascii="GHEA Grapalat" w:hAnsi="GHEA Grapalat" w:cs="GHEA Grapalat"/>
          <w:sz w:val="20"/>
          <w:szCs w:val="20"/>
          <w:lang w:val="pt-BR"/>
        </w:rPr>
        <w:t xml:space="preserve"> </w:t>
      </w:r>
      <w:r w:rsidRPr="002D0EA5">
        <w:rPr>
          <w:rFonts w:ascii="GHEA Grapalat" w:hAnsi="GHEA Grapalat" w:cs="GHEA Grapalat"/>
          <w:sz w:val="20"/>
          <w:szCs w:val="20"/>
        </w:rPr>
        <w:t>է</w:t>
      </w:r>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տեղեկացնի</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Պատվիրատուին</w:t>
      </w:r>
      <w:proofErr w:type="spellEnd"/>
      <w:r w:rsidRPr="002D0EA5">
        <w:rPr>
          <w:rFonts w:ascii="GHEA Grapalat" w:hAnsi="GHEA Grapalat" w:cs="GHEA Grapalat"/>
          <w:sz w:val="20"/>
          <w:szCs w:val="20"/>
        </w:rPr>
        <w:t>՝</w:t>
      </w:r>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գրավոր</w:t>
      </w:r>
      <w:proofErr w:type="spellEnd"/>
      <w:r w:rsidRPr="002D0EA5">
        <w:rPr>
          <w:rFonts w:ascii="GHEA Grapalat" w:hAnsi="GHEA Grapalat" w:cs="GHEA Grapalat"/>
          <w:sz w:val="20"/>
          <w:szCs w:val="20"/>
          <w:lang w:val="pt-BR"/>
        </w:rPr>
        <w:t xml:space="preserve"> </w:t>
      </w:r>
      <w:proofErr w:type="spellStart"/>
      <w:r w:rsidRPr="002D0EA5">
        <w:rPr>
          <w:rFonts w:ascii="GHEA Grapalat" w:hAnsi="GHEA Grapalat" w:cs="GHEA Grapalat"/>
          <w:sz w:val="20"/>
          <w:szCs w:val="20"/>
        </w:rPr>
        <w:t>ձևով</w:t>
      </w:r>
      <w:proofErr w:type="spellEnd"/>
      <w:r w:rsidRPr="002D0EA5">
        <w:rPr>
          <w:rFonts w:ascii="GHEA Grapalat" w:hAnsi="GHEA Grapalat" w:cs="GHEA Grapalat"/>
          <w:sz w:val="20"/>
          <w:szCs w:val="20"/>
          <w:lang w:val="pt-BR"/>
        </w:rPr>
        <w:t>:</w:t>
      </w:r>
    </w:p>
    <w:p w14:paraId="55B797D5" w14:textId="77777777" w:rsidR="00631658" w:rsidRPr="002D0EA5" w:rsidRDefault="00631658">
      <w:pPr>
        <w:numPr>
          <w:ilvl w:val="1"/>
          <w:numId w:val="6"/>
        </w:numPr>
        <w:ind w:left="0" w:firstLine="426"/>
        <w:jc w:val="both"/>
        <w:rPr>
          <w:rFonts w:ascii="GHEA Grapalat" w:hAnsi="GHEA Grapalat" w:cs="GHEA Grapalat"/>
          <w:sz w:val="20"/>
          <w:szCs w:val="20"/>
          <w:lang w:val="pt-BR"/>
        </w:rPr>
      </w:pPr>
      <w:r w:rsidRPr="002D0EA5">
        <w:rPr>
          <w:rFonts w:ascii="GHEA Grapalat" w:hAnsi="GHEA Grapalat" w:cs="GHEA Grapalat"/>
          <w:sz w:val="20"/>
          <w:szCs w:val="20"/>
          <w:lang w:val="pt-BR"/>
        </w:rPr>
        <w:t xml:space="preserve"> Սույն համաձայնագիրը և կից </w:t>
      </w:r>
      <w:r w:rsidRPr="002D0EA5">
        <w:rPr>
          <w:rFonts w:ascii="GHEA Grapalat" w:hAnsi="GHEA Grapalat" w:cs="GHEA Grapalat"/>
          <w:sz w:val="20"/>
          <w:szCs w:val="20"/>
          <w:lang w:val="hy-AM"/>
        </w:rPr>
        <w:t>Պ</w:t>
      </w:r>
      <w:r w:rsidRPr="002D0EA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2D0EA5" w:rsidRDefault="00631658" w:rsidP="00631658">
      <w:pPr>
        <w:jc w:val="both"/>
        <w:rPr>
          <w:rFonts w:ascii="GHEA Grapalat" w:hAnsi="GHEA Grapalat" w:cs="GHEA Grapalat"/>
          <w:sz w:val="20"/>
          <w:szCs w:val="20"/>
          <w:lang w:val="hy-AM"/>
        </w:rPr>
      </w:pPr>
    </w:p>
    <w:p w14:paraId="22650B51" w14:textId="77777777" w:rsidR="00631658" w:rsidRPr="002D0EA5" w:rsidRDefault="00F5285F" w:rsidP="00F5285F">
      <w:pPr>
        <w:ind w:left="360"/>
        <w:jc w:val="center"/>
        <w:rPr>
          <w:rFonts w:ascii="GHEA Grapalat" w:hAnsi="GHEA Grapalat" w:cs="GHEA Grapalat"/>
          <w:b/>
          <w:bCs/>
          <w:sz w:val="20"/>
          <w:szCs w:val="20"/>
          <w:lang w:val="hy-AM"/>
        </w:rPr>
      </w:pPr>
      <w:r w:rsidRPr="002D0EA5">
        <w:rPr>
          <w:rFonts w:ascii="GHEA Grapalat" w:hAnsi="GHEA Grapalat" w:cs="GHEA Grapalat"/>
          <w:b/>
          <w:bCs/>
          <w:sz w:val="20"/>
          <w:szCs w:val="20"/>
          <w:lang w:val="hy-AM"/>
        </w:rPr>
        <w:t>2.</w:t>
      </w:r>
      <w:r w:rsidR="000F15C2" w:rsidRPr="002D0EA5">
        <w:rPr>
          <w:rFonts w:ascii="GHEA Grapalat" w:hAnsi="GHEA Grapalat" w:cs="GHEA Grapalat"/>
          <w:b/>
          <w:bCs/>
          <w:sz w:val="20"/>
          <w:szCs w:val="20"/>
          <w:lang w:val="hy-AM"/>
        </w:rPr>
        <w:t xml:space="preserve"> </w:t>
      </w:r>
      <w:r w:rsidR="00631658" w:rsidRPr="002D0EA5">
        <w:rPr>
          <w:rFonts w:ascii="GHEA Grapalat" w:hAnsi="GHEA Grapalat" w:cs="GHEA Grapalat"/>
          <w:b/>
          <w:bCs/>
          <w:sz w:val="20"/>
          <w:szCs w:val="20"/>
          <w:lang w:val="hy-AM"/>
        </w:rPr>
        <w:t>Այլ պայմաններ</w:t>
      </w:r>
    </w:p>
    <w:p w14:paraId="196FD6CE" w14:textId="77777777" w:rsidR="00334B2F" w:rsidRPr="002D0EA5" w:rsidRDefault="007A5E2D" w:rsidP="007A5E2D">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2D0EA5">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2D0EA5" w:rsidRDefault="00631658" w:rsidP="00631658">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2D0EA5" w:rsidRDefault="00631658" w:rsidP="00631658">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2D0EA5" w:rsidDel="00A13215" w:rsidRDefault="00631658" w:rsidP="00631658">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2D0EA5" w:rsidRDefault="00631658" w:rsidP="00631658">
      <w:pPr>
        <w:ind w:firstLine="567"/>
        <w:jc w:val="both"/>
        <w:rPr>
          <w:rFonts w:ascii="GHEA Grapalat" w:hAnsi="GHEA Grapalat" w:cs="GHEA Grapalat"/>
          <w:sz w:val="20"/>
          <w:szCs w:val="20"/>
          <w:lang w:val="hy-AM"/>
        </w:rPr>
      </w:pPr>
      <w:r w:rsidRPr="002D0EA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2D0EA5" w:rsidRDefault="00631658" w:rsidP="00631658">
      <w:pPr>
        <w:ind w:firstLine="567"/>
        <w:jc w:val="both"/>
        <w:rPr>
          <w:rFonts w:ascii="GHEA Grapalat" w:hAnsi="GHEA Grapalat" w:cs="GHEA Grapalat"/>
          <w:sz w:val="20"/>
          <w:szCs w:val="20"/>
          <w:lang w:val="hy-AM"/>
        </w:rPr>
      </w:pPr>
    </w:p>
    <w:p w14:paraId="02D2EDDD" w14:textId="77777777" w:rsidR="00631658" w:rsidRPr="002D0EA5" w:rsidRDefault="00631658" w:rsidP="00631658">
      <w:pPr>
        <w:ind w:firstLine="567"/>
        <w:jc w:val="center"/>
        <w:rPr>
          <w:rFonts w:ascii="GHEA Grapalat" w:hAnsi="GHEA Grapalat" w:cs="GHEA Grapalat"/>
          <w:sz w:val="20"/>
          <w:szCs w:val="20"/>
          <w:lang w:val="hy-AM"/>
        </w:rPr>
      </w:pPr>
      <w:r w:rsidRPr="002D0EA5">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2D0EA5" w:rsidRDefault="00631658" w:rsidP="00631658">
      <w:pPr>
        <w:jc w:val="both"/>
        <w:rPr>
          <w:rFonts w:ascii="GHEA Grapalat" w:hAnsi="GHEA Grapalat" w:cs="GHEA Grapalat"/>
          <w:sz w:val="20"/>
          <w:szCs w:val="20"/>
          <w:u w:val="single"/>
          <w:lang w:val="hy-AM"/>
        </w:rPr>
      </w:pP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r w:rsidRPr="002D0EA5">
        <w:rPr>
          <w:rFonts w:ascii="GHEA Grapalat" w:hAnsi="GHEA Grapalat" w:cs="GHEA Grapalat"/>
          <w:sz w:val="20"/>
          <w:szCs w:val="20"/>
          <w:u w:val="single"/>
          <w:lang w:val="hy-AM"/>
        </w:rPr>
        <w:tab/>
      </w:r>
    </w:p>
    <w:p w14:paraId="0CEB3B30" w14:textId="77777777" w:rsidR="00631658" w:rsidRPr="002D0EA5" w:rsidRDefault="00631658" w:rsidP="00631658">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 անվանումը</w:t>
      </w:r>
    </w:p>
    <w:p w14:paraId="374A5B68" w14:textId="77777777" w:rsidR="00631658" w:rsidRPr="002D0EA5" w:rsidRDefault="00631658" w:rsidP="00631658">
      <w:pPr>
        <w:jc w:val="both"/>
        <w:rPr>
          <w:rFonts w:ascii="GHEA Grapalat" w:hAnsi="GHEA Grapalat"/>
          <w:sz w:val="20"/>
          <w:szCs w:val="20"/>
          <w:u w:val="single"/>
          <w:vertAlign w:val="superscript"/>
          <w:lang w:val="hy-AM"/>
        </w:rPr>
      </w:pPr>
      <w:r w:rsidRPr="002D0EA5">
        <w:rPr>
          <w:rFonts w:ascii="GHEA Grapalat" w:hAnsi="GHEA Grapalat"/>
          <w:sz w:val="20"/>
          <w:szCs w:val="20"/>
          <w:vertAlign w:val="superscript"/>
          <w:lang w:val="hy-AM"/>
        </w:rPr>
        <w:t xml:space="preserve"> </w:t>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p>
    <w:p w14:paraId="3AA17CBF" w14:textId="77777777" w:rsidR="00631658" w:rsidRPr="002D0EA5" w:rsidRDefault="00631658" w:rsidP="00631658">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 հասցեն</w:t>
      </w:r>
    </w:p>
    <w:p w14:paraId="603B8EAA" w14:textId="77777777" w:rsidR="00631658" w:rsidRPr="002D0EA5" w:rsidRDefault="00631658" w:rsidP="00631658">
      <w:pPr>
        <w:jc w:val="both"/>
        <w:rPr>
          <w:rFonts w:ascii="GHEA Grapalat" w:hAnsi="GHEA Grapalat"/>
          <w:sz w:val="20"/>
          <w:szCs w:val="20"/>
          <w:u w:val="single"/>
          <w:vertAlign w:val="superscript"/>
          <w:lang w:val="hy-AM"/>
        </w:rPr>
      </w:pP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p>
    <w:p w14:paraId="67DD0372" w14:textId="77777777" w:rsidR="00631658" w:rsidRPr="002D0EA5" w:rsidRDefault="00631658" w:rsidP="00631658">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2D0EA5" w:rsidRDefault="00631658" w:rsidP="00631658">
      <w:pPr>
        <w:jc w:val="both"/>
        <w:rPr>
          <w:rFonts w:ascii="GHEA Grapalat" w:hAnsi="GHEA Grapalat"/>
          <w:sz w:val="20"/>
          <w:szCs w:val="20"/>
          <w:vertAlign w:val="superscript"/>
          <w:lang w:val="hy-AM"/>
        </w:rPr>
      </w:pP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p>
    <w:p w14:paraId="5DC99F48" w14:textId="77777777" w:rsidR="00631658" w:rsidRPr="002D0EA5" w:rsidRDefault="00631658" w:rsidP="00631658">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2D0EA5" w:rsidRDefault="00631658" w:rsidP="00631658">
      <w:pPr>
        <w:jc w:val="both"/>
        <w:rPr>
          <w:rFonts w:ascii="GHEA Grapalat" w:hAnsi="GHEA Grapalat"/>
          <w:sz w:val="20"/>
          <w:szCs w:val="20"/>
          <w:vertAlign w:val="superscript"/>
          <w:lang w:val="hy-AM"/>
        </w:rPr>
      </w:pP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p>
    <w:p w14:paraId="140DD1EA" w14:textId="77777777" w:rsidR="00631658" w:rsidRPr="002D0EA5" w:rsidRDefault="00631658" w:rsidP="00631658">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2D0EA5" w:rsidRDefault="00631658" w:rsidP="00631658">
      <w:pPr>
        <w:jc w:val="both"/>
        <w:rPr>
          <w:rFonts w:ascii="GHEA Grapalat" w:hAnsi="GHEA Grapalat"/>
          <w:sz w:val="20"/>
          <w:szCs w:val="20"/>
          <w:u w:val="single"/>
          <w:vertAlign w:val="superscript"/>
          <w:lang w:val="hy-AM"/>
        </w:rPr>
      </w:pP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r w:rsidRPr="002D0EA5">
        <w:rPr>
          <w:rFonts w:ascii="GHEA Grapalat" w:hAnsi="GHEA Grapalat"/>
          <w:sz w:val="20"/>
          <w:szCs w:val="20"/>
          <w:u w:val="single"/>
          <w:vertAlign w:val="superscript"/>
          <w:lang w:val="hy-AM"/>
        </w:rPr>
        <w:tab/>
      </w:r>
    </w:p>
    <w:p w14:paraId="75A61D79" w14:textId="77777777" w:rsidR="00631658" w:rsidRPr="002D0EA5" w:rsidRDefault="00631658" w:rsidP="00631658">
      <w:pPr>
        <w:jc w:val="both"/>
        <w:rPr>
          <w:rFonts w:ascii="GHEA Grapalat" w:hAnsi="GHEA Grapalat"/>
          <w:sz w:val="20"/>
          <w:szCs w:val="20"/>
          <w:vertAlign w:val="superscript"/>
          <w:lang w:val="hy-AM"/>
        </w:rPr>
      </w:pPr>
      <w:r w:rsidRPr="002D0EA5">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2D0EA5" w:rsidRDefault="00631658" w:rsidP="00631658">
      <w:pPr>
        <w:jc w:val="both"/>
        <w:rPr>
          <w:rFonts w:ascii="GHEA Grapalat" w:hAnsi="GHEA Grapalat"/>
          <w:sz w:val="20"/>
          <w:szCs w:val="20"/>
          <w:lang w:val="hy-AM"/>
        </w:rPr>
      </w:pPr>
      <w:r w:rsidRPr="002D0EA5">
        <w:rPr>
          <w:rFonts w:ascii="GHEA Grapalat" w:hAnsi="GHEA Grapalat"/>
          <w:sz w:val="20"/>
          <w:szCs w:val="20"/>
          <w:lang w:val="hy-AM"/>
        </w:rPr>
        <w:t>Կ.Տ</w:t>
      </w:r>
    </w:p>
    <w:p w14:paraId="377B35B7" w14:textId="77777777" w:rsidR="00631658" w:rsidRPr="002D0EA5" w:rsidRDefault="00631658" w:rsidP="00631658">
      <w:pPr>
        <w:jc w:val="both"/>
        <w:rPr>
          <w:rFonts w:ascii="GHEA Grapalat" w:hAnsi="GHEA Grapalat"/>
          <w:sz w:val="20"/>
          <w:szCs w:val="20"/>
          <w:lang w:val="hy-AM"/>
        </w:rPr>
      </w:pPr>
    </w:p>
    <w:p w14:paraId="0CC8800E" w14:textId="77777777" w:rsidR="00631658" w:rsidRPr="002D0EA5" w:rsidRDefault="00631658" w:rsidP="00631658">
      <w:pPr>
        <w:jc w:val="both"/>
        <w:rPr>
          <w:rFonts w:ascii="GHEA Grapalat" w:hAnsi="GHEA Grapalat"/>
          <w:sz w:val="20"/>
          <w:szCs w:val="20"/>
          <w:lang w:val="hy-AM"/>
        </w:rPr>
      </w:pPr>
      <w:r w:rsidRPr="002D0EA5">
        <w:rPr>
          <w:rFonts w:ascii="GHEA Grapalat" w:hAnsi="GHEA Grapalat"/>
          <w:sz w:val="20"/>
          <w:szCs w:val="20"/>
          <w:lang w:val="hy-AM"/>
        </w:rPr>
        <w:t>Օր/ամիս/տարի</w:t>
      </w:r>
    </w:p>
    <w:p w14:paraId="02E55E79" w14:textId="77777777" w:rsidR="00631658" w:rsidRPr="002D0EA5" w:rsidRDefault="00631658" w:rsidP="00631658">
      <w:pPr>
        <w:jc w:val="center"/>
        <w:rPr>
          <w:rFonts w:ascii="GHEA Grapalat" w:hAnsi="GHEA Grapalat" w:cs="GHEA Grapalat"/>
          <w:sz w:val="20"/>
          <w:szCs w:val="20"/>
          <w:lang w:val="hy-AM"/>
        </w:rPr>
      </w:pPr>
    </w:p>
    <w:p w14:paraId="34660314" w14:textId="77777777" w:rsidR="00631658" w:rsidRPr="002D0EA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D0EA5">
        <w:rPr>
          <w:rFonts w:ascii="GHEA Grapalat" w:hAnsi="GHEA Grapalat" w:cs="Sylfaen"/>
          <w:i/>
          <w:sz w:val="20"/>
          <w:szCs w:val="20"/>
          <w:lang w:val="hy-AM"/>
        </w:rPr>
        <w:t xml:space="preserve">* </w:t>
      </w:r>
      <w:r w:rsidRPr="002D0EA5">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2D0EA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2D0EA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Pr="002D0EA5" w:rsidRDefault="00631658" w:rsidP="00334B2F">
      <w:pPr>
        <w:pStyle w:val="BodyTextIndent3"/>
        <w:spacing w:line="240" w:lineRule="auto"/>
        <w:jc w:val="right"/>
        <w:rPr>
          <w:rFonts w:ascii="GHEA Grapalat" w:hAnsi="GHEA Grapalat"/>
          <w:b/>
          <w:lang w:val="hy-AM"/>
        </w:rPr>
      </w:pPr>
      <w:r w:rsidRPr="002D0EA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D0EA5" w:rsidRPr="002D0EA5" w14:paraId="262B0604"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2D0EA5" w:rsidRDefault="00334B2F" w:rsidP="00CB0ADE">
            <w:pPr>
              <w:rPr>
                <w:rFonts w:ascii="GHEA Grapalat" w:hAnsi="GHEA Grapalat" w:cs="Sylfaen"/>
                <w:b/>
                <w:bCs/>
                <w:sz w:val="20"/>
                <w:szCs w:val="20"/>
                <w:lang w:val="hy-AM"/>
              </w:rPr>
            </w:pPr>
            <w:r w:rsidRPr="002D0EA5">
              <w:rPr>
                <w:rFonts w:ascii="GHEA Grapalat" w:hAnsi="GHEA Grapalat" w:cs="Sylfaen"/>
                <w:sz w:val="20"/>
                <w:szCs w:val="20"/>
              </w:rPr>
              <w:lastRenderedPageBreak/>
              <w:t xml:space="preserve">1.                                                              </w:t>
            </w:r>
            <w:r w:rsidRPr="002D0EA5">
              <w:rPr>
                <w:rFonts w:ascii="GHEA Grapalat" w:hAnsi="GHEA Grapalat" w:cs="Sylfaen"/>
                <w:b/>
                <w:bCs/>
                <w:sz w:val="20"/>
                <w:szCs w:val="20"/>
              </w:rPr>
              <w:t>ՎՃԱՐՄԱՆ</w:t>
            </w:r>
            <w:r w:rsidRPr="002D0EA5">
              <w:rPr>
                <w:rFonts w:ascii="GHEA Grapalat" w:hAnsi="GHEA Grapalat" w:cs="Arial"/>
                <w:b/>
                <w:bCs/>
                <w:sz w:val="20"/>
                <w:szCs w:val="20"/>
              </w:rPr>
              <w:t xml:space="preserve"> </w:t>
            </w:r>
            <w:r w:rsidRPr="002D0EA5">
              <w:rPr>
                <w:rFonts w:ascii="GHEA Grapalat" w:hAnsi="GHEA Grapalat" w:cs="Sylfaen"/>
                <w:b/>
                <w:bCs/>
                <w:sz w:val="20"/>
                <w:szCs w:val="20"/>
              </w:rPr>
              <w:t xml:space="preserve">ՊԱՀԱՆՋԱԳԻՐ* </w:t>
            </w:r>
          </w:p>
          <w:p w14:paraId="2622F558" w14:textId="77777777" w:rsidR="00334B2F" w:rsidRPr="002D0EA5" w:rsidRDefault="00334B2F" w:rsidP="00CB0ADE">
            <w:pPr>
              <w:jc w:val="center"/>
              <w:rPr>
                <w:rFonts w:ascii="GHEA Grapalat" w:hAnsi="GHEA Grapalat" w:cs="Arial"/>
                <w:bCs/>
                <w:i/>
                <w:sz w:val="20"/>
                <w:szCs w:val="20"/>
              </w:rPr>
            </w:pPr>
          </w:p>
        </w:tc>
      </w:tr>
      <w:tr w:rsidR="002D0EA5" w:rsidRPr="002D0EA5" w14:paraId="1E716367"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2D0EA5" w:rsidRDefault="00334B2F" w:rsidP="00CB0ADE">
            <w:pPr>
              <w:rPr>
                <w:rFonts w:ascii="GHEA Grapalat" w:hAnsi="GHEA Grapalat" w:cs="Sylfaen"/>
                <w:sz w:val="20"/>
                <w:szCs w:val="20"/>
                <w:lang w:val="hy-AM"/>
              </w:rPr>
            </w:pPr>
            <w:r w:rsidRPr="002D0EA5">
              <w:rPr>
                <w:rFonts w:ascii="GHEA Grapalat" w:hAnsi="GHEA Grapalat" w:cs="Sylfaen"/>
                <w:sz w:val="20"/>
                <w:szCs w:val="20"/>
                <w:lang w:val="hy-AM"/>
              </w:rPr>
              <w:t>2</w:t>
            </w:r>
            <w:r w:rsidRPr="002D0EA5">
              <w:rPr>
                <w:rFonts w:ascii="GHEA Grapalat" w:hAnsi="GHEA Grapalat" w:cs="Sylfaen"/>
                <w:sz w:val="20"/>
                <w:szCs w:val="20"/>
              </w:rPr>
              <w:t>.</w:t>
            </w:r>
            <w:r w:rsidRPr="002D0EA5">
              <w:rPr>
                <w:rFonts w:ascii="GHEA Grapalat" w:hAnsi="GHEA Grapalat" w:cs="Sylfaen"/>
                <w:sz w:val="20"/>
                <w:szCs w:val="20"/>
                <w:lang w:val="hy-AM"/>
              </w:rPr>
              <w:t xml:space="preserve"> Թիվ </w:t>
            </w:r>
          </w:p>
        </w:tc>
      </w:tr>
      <w:tr w:rsidR="002D0EA5" w:rsidRPr="002D0EA5" w14:paraId="1BFB9315"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lang w:val="hy-AM"/>
              </w:rPr>
              <w:t>3</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Ներկայացման</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ամսաթիվը</w:t>
            </w:r>
            <w:proofErr w:type="spellEnd"/>
            <w:r w:rsidRPr="002D0EA5">
              <w:rPr>
                <w:rFonts w:ascii="GHEA Grapalat" w:hAnsi="GHEA Grapalat" w:cs="Arial"/>
                <w:sz w:val="20"/>
                <w:szCs w:val="20"/>
              </w:rPr>
              <w:t xml:space="preserve">` </w:t>
            </w:r>
            <w:r w:rsidRPr="002D0EA5">
              <w:rPr>
                <w:rFonts w:ascii="GHEA Grapalat" w:hAnsi="GHEA Grapalat" w:cs="Tahoma"/>
                <w:sz w:val="20"/>
                <w:szCs w:val="20"/>
              </w:rPr>
              <w:t xml:space="preserve">"___" </w:t>
            </w:r>
            <w:r w:rsidRPr="002D0EA5">
              <w:rPr>
                <w:rFonts w:ascii="GHEA Grapalat" w:hAnsi="GHEA Grapalat" w:cs="Sylfaen"/>
                <w:sz w:val="20"/>
                <w:szCs w:val="20"/>
              </w:rPr>
              <w:t xml:space="preserve">___ </w:t>
            </w:r>
            <w:r w:rsidRPr="002D0EA5">
              <w:rPr>
                <w:rFonts w:ascii="GHEA Grapalat" w:hAnsi="GHEA Grapalat" w:cs="Tahoma"/>
                <w:sz w:val="20"/>
                <w:szCs w:val="20"/>
              </w:rPr>
              <w:t>20___</w:t>
            </w:r>
            <w:r w:rsidRPr="002D0EA5">
              <w:rPr>
                <w:rFonts w:ascii="GHEA Grapalat" w:hAnsi="GHEA Grapalat" w:cs="Sylfaen"/>
                <w:sz w:val="20"/>
                <w:szCs w:val="20"/>
              </w:rPr>
              <w:t>թ.</w:t>
            </w:r>
          </w:p>
        </w:tc>
      </w:tr>
      <w:tr w:rsidR="002D0EA5" w:rsidRPr="002D0EA5" w14:paraId="2B2D1C73"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2D0EA5" w:rsidRDefault="00334B2F" w:rsidP="00CB0ADE">
            <w:pPr>
              <w:rPr>
                <w:rFonts w:ascii="GHEA Grapalat" w:hAnsi="GHEA Grapalat" w:cs="Arial"/>
                <w:sz w:val="20"/>
                <w:szCs w:val="20"/>
              </w:rPr>
            </w:pPr>
            <w:r w:rsidRPr="002D0EA5">
              <w:rPr>
                <w:rFonts w:ascii="GHEA Grapalat" w:hAnsi="GHEA Grapalat" w:cs="Sylfaen"/>
                <w:sz w:val="20"/>
                <w:szCs w:val="20"/>
                <w:lang w:val="hy-AM"/>
              </w:rPr>
              <w:t>4</w:t>
            </w:r>
            <w:r w:rsidRPr="002D0EA5">
              <w:rPr>
                <w:rFonts w:ascii="GHEA Grapalat" w:hAnsi="GHEA Grapalat" w:cs="Sylfaen"/>
                <w:sz w:val="20"/>
                <w:szCs w:val="20"/>
              </w:rPr>
              <w:t xml:space="preserve">. </w:t>
            </w:r>
            <w:r w:rsidRPr="002D0EA5">
              <w:rPr>
                <w:rFonts w:ascii="GHEA Grapalat" w:hAnsi="GHEA Grapalat" w:cs="Sylfaen"/>
                <w:sz w:val="20"/>
                <w:szCs w:val="20"/>
                <w:lang w:val="hy-AM"/>
              </w:rPr>
              <w:t>Վճարողի անվանումը</w:t>
            </w:r>
            <w:r w:rsidRPr="002D0EA5">
              <w:rPr>
                <w:rFonts w:ascii="GHEA Grapalat" w:hAnsi="GHEA Grapalat" w:cs="Sylfaen"/>
                <w:sz w:val="20"/>
                <w:szCs w:val="20"/>
              </w:rPr>
              <w:t>,</w:t>
            </w:r>
            <w:r w:rsidRPr="002D0EA5">
              <w:rPr>
                <w:rFonts w:ascii="GHEA Grapalat" w:hAnsi="GHEA Grapalat" w:cs="Sylfaen"/>
                <w:sz w:val="20"/>
                <w:szCs w:val="20"/>
                <w:lang w:val="hy-AM"/>
              </w:rPr>
              <w:t xml:space="preserve"> կամ անուն ազգանուն </w:t>
            </w:r>
            <w:r w:rsidRPr="002D0EA5">
              <w:rPr>
                <w:rFonts w:ascii="GHEA Grapalat" w:hAnsi="GHEA Grapalat" w:cs="Sylfaen"/>
                <w:sz w:val="20"/>
                <w:szCs w:val="20"/>
              </w:rPr>
              <w:t>(</w:t>
            </w:r>
            <w:proofErr w:type="spellStart"/>
            <w:r w:rsidRPr="002D0EA5">
              <w:rPr>
                <w:rFonts w:ascii="GHEA Grapalat" w:hAnsi="GHEA Grapalat" w:cs="Sylfaen"/>
                <w:sz w:val="20"/>
                <w:szCs w:val="20"/>
              </w:rPr>
              <w:t>Ընկերություն</w:t>
            </w:r>
            <w:proofErr w:type="spellEnd"/>
            <w:r w:rsidRPr="002D0EA5">
              <w:rPr>
                <w:rFonts w:ascii="GHEA Grapalat" w:hAnsi="GHEA Grapalat" w:cs="Sylfaen"/>
                <w:sz w:val="20"/>
                <w:szCs w:val="20"/>
              </w:rPr>
              <w:t xml:space="preserve"> </w:t>
            </w:r>
            <w:r w:rsidRPr="002D0EA5">
              <w:rPr>
                <w:rFonts w:ascii="GHEA Grapalat" w:hAnsi="GHEA Grapalat" w:cs="Arial"/>
                <w:sz w:val="20"/>
                <w:szCs w:val="20"/>
              </w:rPr>
              <w:t>`</w:t>
            </w:r>
          </w:p>
        </w:tc>
      </w:tr>
      <w:tr w:rsidR="002D0EA5" w:rsidRPr="002D0EA5" w14:paraId="7F4515BF"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77777777" w:rsidR="00334B2F" w:rsidRPr="002D0EA5" w:rsidRDefault="00334B2F" w:rsidP="00CB0ADE">
            <w:pPr>
              <w:rPr>
                <w:rFonts w:ascii="GHEA Grapalat" w:hAnsi="GHEA Grapalat" w:cs="Arial"/>
                <w:sz w:val="20"/>
                <w:szCs w:val="20"/>
              </w:rPr>
            </w:pPr>
            <w:r w:rsidRPr="002D0EA5">
              <w:rPr>
                <w:rFonts w:ascii="GHEA Grapalat" w:hAnsi="GHEA Grapalat" w:cs="Sylfaen"/>
                <w:sz w:val="20"/>
                <w:szCs w:val="20"/>
                <w:lang w:val="hy-AM"/>
              </w:rPr>
              <w:t>5</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Վճարողի</w:t>
            </w:r>
            <w:proofErr w:type="spellEnd"/>
            <w:r w:rsidRPr="002D0EA5">
              <w:rPr>
                <w:rFonts w:ascii="GHEA Grapalat" w:hAnsi="GHEA Grapalat" w:cs="Sylfaen"/>
                <w:sz w:val="20"/>
                <w:szCs w:val="20"/>
                <w:lang w:val="hy-AM"/>
              </w:rPr>
              <w:t xml:space="preserve">ն սպասարկող Ֆինանսական կազմակերպություն </w:t>
            </w:r>
            <w:proofErr w:type="gramStart"/>
            <w:r w:rsidRPr="002D0EA5">
              <w:rPr>
                <w:rFonts w:ascii="GHEA Grapalat" w:hAnsi="GHEA Grapalat" w:cs="Sylfaen"/>
                <w:sz w:val="20"/>
                <w:szCs w:val="20"/>
              </w:rPr>
              <w:t>(</w:t>
            </w:r>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բանկ</w:t>
            </w:r>
            <w:proofErr w:type="spellEnd"/>
            <w:proofErr w:type="gramEnd"/>
            <w:r w:rsidRPr="002D0EA5">
              <w:rPr>
                <w:rFonts w:ascii="GHEA Grapalat" w:hAnsi="GHEA Grapalat" w:cs="Sylfaen"/>
                <w:sz w:val="20"/>
                <w:szCs w:val="20"/>
              </w:rPr>
              <w:t>)</w:t>
            </w:r>
            <w:r w:rsidRPr="002D0EA5">
              <w:rPr>
                <w:rFonts w:ascii="GHEA Grapalat" w:hAnsi="GHEA Grapalat" w:cs="Arial"/>
                <w:sz w:val="20"/>
                <w:szCs w:val="20"/>
              </w:rPr>
              <w:t>`</w:t>
            </w:r>
          </w:p>
        </w:tc>
      </w:tr>
      <w:tr w:rsidR="002D0EA5" w:rsidRPr="002D0EA5" w14:paraId="3F053954"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2D0EA5" w:rsidRDefault="00334B2F" w:rsidP="00CB0ADE">
            <w:pPr>
              <w:rPr>
                <w:rFonts w:ascii="GHEA Grapalat" w:hAnsi="GHEA Grapalat" w:cs="Arial"/>
                <w:sz w:val="20"/>
                <w:szCs w:val="20"/>
              </w:rPr>
            </w:pPr>
            <w:r w:rsidRPr="002D0EA5">
              <w:rPr>
                <w:rFonts w:ascii="GHEA Grapalat" w:hAnsi="GHEA Grapalat" w:cs="Sylfaen"/>
                <w:sz w:val="20"/>
                <w:szCs w:val="20"/>
                <w:lang w:val="hy-AM"/>
              </w:rPr>
              <w:t>6</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Վճարողի</w:t>
            </w:r>
            <w:proofErr w:type="spellEnd"/>
            <w:r w:rsidRPr="002D0EA5">
              <w:rPr>
                <w:rFonts w:ascii="GHEA Grapalat" w:hAnsi="GHEA Grapalat" w:cs="Sylfaen"/>
                <w:sz w:val="20"/>
                <w:szCs w:val="20"/>
                <w:lang w:val="hy-AM"/>
              </w:rPr>
              <w:t xml:space="preserve"> </w:t>
            </w:r>
            <w:proofErr w:type="spellStart"/>
            <w:r w:rsidRPr="002D0EA5">
              <w:rPr>
                <w:rFonts w:ascii="GHEA Grapalat" w:hAnsi="GHEA Grapalat" w:cs="Sylfaen"/>
                <w:sz w:val="20"/>
                <w:szCs w:val="20"/>
              </w:rPr>
              <w:t>հաշվի</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համարը</w:t>
            </w:r>
            <w:proofErr w:type="spellEnd"/>
            <w:r w:rsidRPr="002D0EA5">
              <w:rPr>
                <w:rFonts w:ascii="GHEA Grapalat" w:hAnsi="GHEA Grapalat" w:cs="Arial"/>
                <w:sz w:val="20"/>
                <w:szCs w:val="20"/>
              </w:rPr>
              <w:t>`</w:t>
            </w:r>
          </w:p>
        </w:tc>
      </w:tr>
      <w:tr w:rsidR="002D0EA5" w:rsidRPr="002D0EA5" w14:paraId="15BF95E6"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2D0EA5" w:rsidRDefault="00334B2F" w:rsidP="00CB0ADE">
            <w:pPr>
              <w:rPr>
                <w:rFonts w:ascii="GHEA Grapalat" w:hAnsi="GHEA Grapalat" w:cs="Arial"/>
                <w:sz w:val="20"/>
                <w:szCs w:val="20"/>
              </w:rPr>
            </w:pPr>
            <w:r w:rsidRPr="002D0EA5">
              <w:rPr>
                <w:rFonts w:ascii="GHEA Grapalat" w:hAnsi="GHEA Grapalat" w:cs="Sylfaen"/>
                <w:sz w:val="20"/>
                <w:szCs w:val="20"/>
                <w:lang w:val="hy-AM"/>
              </w:rPr>
              <w:t>7</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Վճարողի</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ՀՎՀՀ</w:t>
            </w:r>
            <w:r w:rsidRPr="002D0EA5">
              <w:rPr>
                <w:rFonts w:ascii="GHEA Grapalat" w:hAnsi="GHEA Grapalat" w:cs="Arial"/>
                <w:sz w:val="20"/>
                <w:szCs w:val="20"/>
              </w:rPr>
              <w:t>`</w:t>
            </w:r>
          </w:p>
        </w:tc>
      </w:tr>
      <w:tr w:rsidR="002D0EA5" w:rsidRPr="002D0EA5" w14:paraId="2D63E508"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2D0EA5" w:rsidRDefault="00334B2F" w:rsidP="00CB0ADE">
            <w:pPr>
              <w:rPr>
                <w:rFonts w:ascii="GHEA Grapalat" w:hAnsi="GHEA Grapalat" w:cs="Arial"/>
                <w:sz w:val="20"/>
                <w:szCs w:val="20"/>
              </w:rPr>
            </w:pPr>
            <w:r w:rsidRPr="002D0EA5">
              <w:rPr>
                <w:rFonts w:ascii="GHEA Grapalat" w:hAnsi="GHEA Grapalat" w:cs="Sylfaen"/>
                <w:sz w:val="20"/>
                <w:szCs w:val="20"/>
                <w:lang w:val="hy-AM"/>
              </w:rPr>
              <w:t>8</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Վճարողի</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ՀԾՀ</w:t>
            </w:r>
            <w:r w:rsidRPr="002D0EA5">
              <w:rPr>
                <w:rFonts w:ascii="GHEA Grapalat" w:hAnsi="GHEA Grapalat" w:cs="Arial"/>
                <w:sz w:val="20"/>
                <w:szCs w:val="20"/>
              </w:rPr>
              <w:t>`</w:t>
            </w:r>
          </w:p>
        </w:tc>
      </w:tr>
      <w:tr w:rsidR="002D0EA5" w:rsidRPr="002D0EA5" w14:paraId="442C92D1"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4CB2D372" w:rsidR="00E04E2D" w:rsidRPr="002D0EA5" w:rsidRDefault="00E04E2D" w:rsidP="00E04E2D">
            <w:pPr>
              <w:rPr>
                <w:rFonts w:ascii="GHEA Grapalat" w:hAnsi="GHEA Grapalat" w:cs="Arial"/>
                <w:sz w:val="20"/>
                <w:szCs w:val="20"/>
              </w:rPr>
            </w:pPr>
            <w:r w:rsidRPr="002D0EA5">
              <w:rPr>
                <w:rFonts w:ascii="GHEA Grapalat" w:hAnsi="GHEA Grapalat" w:cs="Sylfaen"/>
                <w:sz w:val="20"/>
                <w:szCs w:val="20"/>
                <w:lang w:val="hy-AM"/>
              </w:rPr>
              <w:t>9</w:t>
            </w:r>
            <w:r w:rsidRPr="002D0EA5">
              <w:rPr>
                <w:rFonts w:ascii="GHEA Grapalat" w:hAnsi="GHEA Grapalat" w:cs="Sylfaen"/>
                <w:sz w:val="20"/>
                <w:szCs w:val="20"/>
              </w:rPr>
              <w:t xml:space="preserve">. </w:t>
            </w:r>
            <w:proofErr w:type="spellStart"/>
            <w:proofErr w:type="gramStart"/>
            <w:r w:rsidRPr="002D0EA5">
              <w:rPr>
                <w:rFonts w:ascii="GHEA Grapalat" w:hAnsi="GHEA Grapalat" w:cs="Sylfaen"/>
                <w:sz w:val="20"/>
                <w:szCs w:val="20"/>
              </w:rPr>
              <w:t>Շահառու</w:t>
            </w:r>
            <w:proofErr w:type="spellEnd"/>
            <w:r w:rsidRPr="002D0EA5">
              <w:rPr>
                <w:rFonts w:ascii="GHEA Grapalat" w:hAnsi="GHEA Grapalat" w:cs="Sylfaen"/>
                <w:sz w:val="20"/>
                <w:szCs w:val="20"/>
                <w:lang w:val="hy-AM"/>
              </w:rPr>
              <w:t>ի  անվանումը</w:t>
            </w:r>
            <w:proofErr w:type="gramEnd"/>
            <w:r w:rsidRPr="002D0EA5">
              <w:rPr>
                <w:rFonts w:ascii="GHEA Grapalat" w:hAnsi="GHEA Grapalat" w:cs="Sylfaen"/>
                <w:sz w:val="20"/>
                <w:szCs w:val="20"/>
              </w:rPr>
              <w:t>,</w:t>
            </w:r>
            <w:r w:rsidRPr="002D0EA5">
              <w:rPr>
                <w:rFonts w:ascii="GHEA Grapalat" w:hAnsi="GHEA Grapalat" w:cs="Sylfaen"/>
                <w:sz w:val="20"/>
                <w:szCs w:val="20"/>
                <w:lang w:val="hy-AM"/>
              </w:rPr>
              <w:t xml:space="preserve"> կամ անուն ազգանուն</w:t>
            </w:r>
            <w:r w:rsidRPr="002D0EA5">
              <w:rPr>
                <w:rFonts w:ascii="GHEA Grapalat" w:hAnsi="GHEA Grapalat" w:cs="Arial"/>
                <w:sz w:val="20"/>
                <w:szCs w:val="20"/>
              </w:rPr>
              <w:t>`</w:t>
            </w:r>
            <w:r w:rsidRPr="002D0EA5">
              <w:rPr>
                <w:rFonts w:ascii="GHEA Grapalat" w:hAnsi="GHEA Grapalat" w:cs="Arial"/>
                <w:sz w:val="20"/>
                <w:szCs w:val="20"/>
                <w:lang w:val="hy-AM"/>
              </w:rPr>
              <w:t xml:space="preserve"> </w:t>
            </w:r>
            <w:r w:rsidRPr="002D0EA5">
              <w:rPr>
                <w:rFonts w:ascii="GHEA Grapalat" w:hAnsi="GHEA Grapalat" w:cs="Arial"/>
                <w:b/>
                <w:sz w:val="20"/>
                <w:szCs w:val="20"/>
                <w:lang w:val="hy-AM"/>
              </w:rPr>
              <w:t xml:space="preserve"> Երևանի քաղաքապետարան</w:t>
            </w:r>
          </w:p>
        </w:tc>
      </w:tr>
      <w:tr w:rsidR="002D0EA5" w:rsidRPr="002D0EA5" w14:paraId="653DF36D"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1359B95F" w:rsidR="00E04E2D" w:rsidRPr="002D0EA5" w:rsidRDefault="00E04E2D" w:rsidP="00E04E2D">
            <w:pPr>
              <w:rPr>
                <w:rFonts w:ascii="GHEA Grapalat" w:hAnsi="GHEA Grapalat" w:cs="Sylfaen"/>
                <w:sz w:val="20"/>
                <w:szCs w:val="20"/>
                <w:lang w:val="ru-RU"/>
              </w:rPr>
            </w:pPr>
            <w:r w:rsidRPr="002D0EA5">
              <w:rPr>
                <w:rFonts w:ascii="GHEA Grapalat" w:hAnsi="GHEA Grapalat" w:cs="Sylfaen"/>
                <w:sz w:val="20"/>
                <w:szCs w:val="20"/>
                <w:lang w:val="ru-RU"/>
              </w:rPr>
              <w:t xml:space="preserve">10. </w:t>
            </w:r>
            <w:r w:rsidRPr="002D0EA5">
              <w:rPr>
                <w:rFonts w:ascii="GHEA Grapalat" w:hAnsi="GHEA Grapalat" w:cs="Sylfaen"/>
                <w:sz w:val="20"/>
                <w:szCs w:val="20"/>
              </w:rPr>
              <w:t xml:space="preserve"> </w:t>
            </w:r>
            <w:proofErr w:type="spellStart"/>
            <w:proofErr w:type="gramStart"/>
            <w:r w:rsidRPr="002D0EA5">
              <w:rPr>
                <w:rFonts w:ascii="GHEA Grapalat" w:hAnsi="GHEA Grapalat" w:cs="Sylfaen"/>
                <w:sz w:val="20"/>
                <w:szCs w:val="20"/>
              </w:rPr>
              <w:t>Շահառուի</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 xml:space="preserve"> ՀԾՀ</w:t>
            </w:r>
            <w:proofErr w:type="gramEnd"/>
            <w:r w:rsidRPr="002D0EA5">
              <w:rPr>
                <w:rFonts w:ascii="GHEA Grapalat" w:hAnsi="GHEA Grapalat" w:cs="Sylfaen"/>
                <w:sz w:val="20"/>
                <w:szCs w:val="20"/>
                <w:lang w:val="ru-RU"/>
              </w:rPr>
              <w:t xml:space="preserve"> (</w:t>
            </w:r>
            <w:r w:rsidRPr="002D0EA5">
              <w:rPr>
                <w:rFonts w:ascii="GHEA Grapalat" w:hAnsi="GHEA Grapalat" w:cs="Sylfaen"/>
                <w:sz w:val="20"/>
                <w:szCs w:val="20"/>
                <w:lang w:val="hy-AM"/>
              </w:rPr>
              <w:t>չի լրացվում</w:t>
            </w:r>
            <w:r w:rsidRPr="002D0EA5">
              <w:rPr>
                <w:rFonts w:ascii="GHEA Grapalat" w:hAnsi="GHEA Grapalat" w:cs="Sylfaen"/>
                <w:sz w:val="20"/>
                <w:szCs w:val="20"/>
                <w:lang w:val="ru-RU"/>
              </w:rPr>
              <w:t>)</w:t>
            </w:r>
          </w:p>
        </w:tc>
      </w:tr>
      <w:tr w:rsidR="002D0EA5" w:rsidRPr="002D0EA5" w14:paraId="525A65BC"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0813B" w14:textId="6C0C3218" w:rsidR="00E04E2D" w:rsidRPr="002D0EA5" w:rsidRDefault="00E04E2D" w:rsidP="00E04E2D">
            <w:pPr>
              <w:rPr>
                <w:rFonts w:ascii="GHEA Grapalat" w:hAnsi="GHEA Grapalat" w:cs="Arial"/>
                <w:sz w:val="20"/>
                <w:szCs w:val="20"/>
              </w:rPr>
            </w:pPr>
            <w:r w:rsidRPr="002D0EA5">
              <w:rPr>
                <w:rFonts w:ascii="GHEA Grapalat" w:hAnsi="GHEA Grapalat" w:cs="Sylfaen"/>
                <w:sz w:val="20"/>
                <w:szCs w:val="20"/>
                <w:lang w:val="hy-AM"/>
              </w:rPr>
              <w:t>11</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Շահառուի</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ՀՎՀՀ</w:t>
            </w:r>
            <w:r w:rsidRPr="002D0EA5">
              <w:rPr>
                <w:rFonts w:ascii="GHEA Grapalat" w:hAnsi="GHEA Grapalat" w:cs="Arial"/>
                <w:sz w:val="20"/>
                <w:szCs w:val="20"/>
              </w:rPr>
              <w:t>`</w:t>
            </w:r>
            <w:r w:rsidRPr="002D0EA5">
              <w:rPr>
                <w:rFonts w:ascii="GHEA Grapalat" w:hAnsi="GHEA Grapalat" w:cs="Arial"/>
                <w:sz w:val="20"/>
                <w:szCs w:val="20"/>
                <w:lang w:val="hy-AM"/>
              </w:rPr>
              <w:t xml:space="preserve"> </w:t>
            </w:r>
            <w:r w:rsidRPr="002D0EA5">
              <w:rPr>
                <w:rFonts w:ascii="GHEA Grapalat" w:hAnsi="GHEA Grapalat"/>
                <w:b/>
                <w:sz w:val="20"/>
                <w:szCs w:val="20"/>
                <w:lang w:val="hy-AM"/>
              </w:rPr>
              <w:t>02593108</w:t>
            </w:r>
          </w:p>
        </w:tc>
      </w:tr>
      <w:tr w:rsidR="002D0EA5" w:rsidRPr="002D0EA5" w14:paraId="536428FC"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0864CA98" w:rsidR="00E04E2D" w:rsidRPr="002D0EA5" w:rsidRDefault="00E04E2D" w:rsidP="00E04E2D">
            <w:pPr>
              <w:rPr>
                <w:rFonts w:ascii="GHEA Grapalat" w:hAnsi="GHEA Grapalat" w:cs="Arial"/>
                <w:sz w:val="20"/>
                <w:szCs w:val="20"/>
              </w:rPr>
            </w:pPr>
            <w:r w:rsidRPr="002D0EA5">
              <w:rPr>
                <w:rFonts w:ascii="GHEA Grapalat" w:hAnsi="GHEA Grapalat" w:cs="Sylfaen"/>
                <w:sz w:val="20"/>
                <w:szCs w:val="20"/>
              </w:rPr>
              <w:t>1</w:t>
            </w:r>
            <w:r w:rsidRPr="002D0EA5">
              <w:rPr>
                <w:rFonts w:ascii="GHEA Grapalat" w:hAnsi="GHEA Grapalat" w:cs="Sylfaen"/>
                <w:sz w:val="20"/>
                <w:szCs w:val="20"/>
                <w:lang w:val="hy-AM"/>
              </w:rPr>
              <w:t>2</w:t>
            </w:r>
            <w:r w:rsidRPr="002D0EA5">
              <w:rPr>
                <w:rFonts w:ascii="GHEA Grapalat" w:hAnsi="GHEA Grapalat" w:cs="Sylfaen"/>
                <w:sz w:val="20"/>
                <w:szCs w:val="20"/>
              </w:rPr>
              <w:t>.</w:t>
            </w:r>
            <w:proofErr w:type="spellStart"/>
            <w:proofErr w:type="gramStart"/>
            <w:r w:rsidRPr="002D0EA5">
              <w:rPr>
                <w:rFonts w:ascii="GHEA Grapalat" w:hAnsi="GHEA Grapalat" w:cs="Sylfaen"/>
                <w:sz w:val="20"/>
                <w:szCs w:val="20"/>
              </w:rPr>
              <w:t>Շահառուի</w:t>
            </w:r>
            <w:proofErr w:type="spellEnd"/>
            <w:r w:rsidRPr="002D0EA5">
              <w:rPr>
                <w:rFonts w:ascii="GHEA Grapalat" w:hAnsi="GHEA Grapalat" w:cs="Sylfaen"/>
                <w:sz w:val="20"/>
                <w:szCs w:val="20"/>
                <w:lang w:val="hy-AM"/>
              </w:rPr>
              <w:t>ն</w:t>
            </w:r>
            <w:r w:rsidRPr="002D0EA5">
              <w:rPr>
                <w:rFonts w:ascii="GHEA Grapalat" w:hAnsi="GHEA Grapalat" w:cs="Arial"/>
                <w:sz w:val="20"/>
                <w:szCs w:val="20"/>
              </w:rPr>
              <w:t xml:space="preserve"> </w:t>
            </w:r>
            <w:r w:rsidRPr="002D0EA5">
              <w:rPr>
                <w:rFonts w:ascii="GHEA Grapalat" w:hAnsi="GHEA Grapalat" w:cs="Sylfaen"/>
                <w:sz w:val="20"/>
                <w:szCs w:val="20"/>
                <w:lang w:val="hy-AM"/>
              </w:rPr>
              <w:t xml:space="preserve"> սպասարկող</w:t>
            </w:r>
            <w:proofErr w:type="gramEnd"/>
            <w:r w:rsidRPr="002D0EA5">
              <w:rPr>
                <w:rFonts w:ascii="GHEA Grapalat" w:hAnsi="GHEA Grapalat" w:cs="Sylfaen"/>
                <w:sz w:val="20"/>
                <w:szCs w:val="20"/>
                <w:lang w:val="hy-AM"/>
              </w:rPr>
              <w:t xml:space="preserve"> Ֆինանսական կազմակերպություն</w:t>
            </w: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բանկ</w:t>
            </w:r>
            <w:proofErr w:type="spellEnd"/>
            <w:r w:rsidRPr="002D0EA5">
              <w:rPr>
                <w:rFonts w:ascii="GHEA Grapalat" w:hAnsi="GHEA Grapalat" w:cs="Sylfaen"/>
                <w:sz w:val="20"/>
                <w:szCs w:val="20"/>
              </w:rPr>
              <w:t>)</w:t>
            </w:r>
            <w:r w:rsidRPr="002D0EA5">
              <w:rPr>
                <w:rFonts w:ascii="GHEA Grapalat" w:hAnsi="GHEA Grapalat" w:cs="Arial"/>
                <w:sz w:val="20"/>
                <w:szCs w:val="20"/>
              </w:rPr>
              <w:t>`</w:t>
            </w:r>
            <w:r w:rsidRPr="002D0EA5">
              <w:rPr>
                <w:rFonts w:ascii="GHEA Grapalat" w:hAnsi="GHEA Grapalat" w:cs="Arial"/>
                <w:sz w:val="20"/>
                <w:szCs w:val="20"/>
                <w:lang w:val="hy-AM"/>
              </w:rPr>
              <w:t xml:space="preserve"> </w:t>
            </w:r>
            <w:r w:rsidRPr="002D0EA5">
              <w:rPr>
                <w:rFonts w:ascii="GHEA Grapalat" w:hAnsi="GHEA Grapalat" w:cs="Arial"/>
                <w:b/>
                <w:sz w:val="20"/>
                <w:szCs w:val="20"/>
                <w:lang w:val="hy-AM"/>
              </w:rPr>
              <w:t xml:space="preserve"> Կենտրոնական գանձապետարան</w:t>
            </w:r>
          </w:p>
        </w:tc>
      </w:tr>
      <w:tr w:rsidR="002D0EA5" w:rsidRPr="002D0EA5" w14:paraId="45597D38"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6F85A030" w:rsidR="00E04E2D" w:rsidRPr="002D0EA5" w:rsidRDefault="00E04E2D" w:rsidP="00E04E2D">
            <w:pPr>
              <w:rPr>
                <w:rFonts w:ascii="GHEA Grapalat" w:hAnsi="GHEA Grapalat" w:cs="Arial"/>
                <w:sz w:val="20"/>
                <w:szCs w:val="20"/>
              </w:rPr>
            </w:pPr>
            <w:r w:rsidRPr="002D0EA5">
              <w:rPr>
                <w:rFonts w:ascii="GHEA Grapalat" w:hAnsi="GHEA Grapalat" w:cs="Sylfaen"/>
                <w:sz w:val="20"/>
                <w:szCs w:val="20"/>
              </w:rPr>
              <w:t>1</w:t>
            </w:r>
            <w:r w:rsidRPr="002D0EA5">
              <w:rPr>
                <w:rFonts w:ascii="GHEA Grapalat" w:hAnsi="GHEA Grapalat" w:cs="Sylfaen"/>
                <w:sz w:val="20"/>
                <w:szCs w:val="20"/>
                <w:lang w:val="hy-AM"/>
              </w:rPr>
              <w:t>3</w:t>
            </w:r>
            <w:r w:rsidRPr="002D0EA5">
              <w:rPr>
                <w:rFonts w:ascii="GHEA Grapalat" w:hAnsi="GHEA Grapalat" w:cs="Sylfaen"/>
                <w:sz w:val="20"/>
                <w:szCs w:val="20"/>
              </w:rPr>
              <w:t>.</w:t>
            </w:r>
            <w:proofErr w:type="spellStart"/>
            <w:r w:rsidRPr="002D0EA5">
              <w:rPr>
                <w:rFonts w:ascii="GHEA Grapalat" w:hAnsi="GHEA Grapalat" w:cs="Sylfaen"/>
                <w:sz w:val="20"/>
                <w:szCs w:val="20"/>
              </w:rPr>
              <w:t>Շահառուի</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հաշվի</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համարը</w:t>
            </w:r>
            <w:proofErr w:type="spellEnd"/>
            <w:r w:rsidRPr="002D0EA5">
              <w:rPr>
                <w:rFonts w:ascii="GHEA Grapalat" w:hAnsi="GHEA Grapalat" w:cs="Arial"/>
                <w:sz w:val="20"/>
                <w:szCs w:val="20"/>
              </w:rPr>
              <w:t xml:space="preserve"> (</w:t>
            </w:r>
            <w:proofErr w:type="spellStart"/>
            <w:proofErr w:type="gramStart"/>
            <w:r w:rsidRPr="002D0EA5">
              <w:rPr>
                <w:rFonts w:ascii="GHEA Grapalat" w:hAnsi="GHEA Grapalat" w:cs="Sylfaen"/>
                <w:sz w:val="20"/>
                <w:szCs w:val="20"/>
              </w:rPr>
              <w:t>հշ</w:t>
            </w:r>
            <w:r w:rsidRPr="002D0EA5">
              <w:rPr>
                <w:rFonts w:ascii="GHEA Grapalat" w:hAnsi="GHEA Grapalat" w:cs="Arial"/>
                <w:sz w:val="20"/>
                <w:szCs w:val="20"/>
              </w:rPr>
              <w:t>.N</w:t>
            </w:r>
            <w:proofErr w:type="spellEnd"/>
            <w:proofErr w:type="gramEnd"/>
            <w:r w:rsidRPr="002D0EA5">
              <w:rPr>
                <w:rFonts w:ascii="GHEA Grapalat" w:hAnsi="GHEA Grapalat" w:cs="Arial"/>
                <w:sz w:val="20"/>
                <w:szCs w:val="20"/>
              </w:rPr>
              <w:t xml:space="preserve">) </w:t>
            </w:r>
            <w:r w:rsidRPr="002D0EA5">
              <w:rPr>
                <w:rFonts w:ascii="GHEA Grapalat" w:hAnsi="GHEA Grapalat" w:cs="Arial"/>
                <w:b/>
                <w:sz w:val="20"/>
                <w:szCs w:val="20"/>
                <w:lang w:val="hy-AM"/>
              </w:rPr>
              <w:t>900015211429</w:t>
            </w:r>
          </w:p>
        </w:tc>
      </w:tr>
      <w:tr w:rsidR="002D0EA5" w:rsidRPr="002D0EA5" w14:paraId="61C7B985"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334B2F" w:rsidRPr="002D0EA5" w:rsidRDefault="00334B2F" w:rsidP="00CB0ADE">
            <w:pPr>
              <w:rPr>
                <w:rFonts w:ascii="GHEA Grapalat" w:hAnsi="GHEA Grapalat" w:cs="Arial"/>
                <w:sz w:val="20"/>
                <w:szCs w:val="20"/>
              </w:rPr>
            </w:pPr>
            <w:r w:rsidRPr="002D0EA5">
              <w:rPr>
                <w:rFonts w:ascii="GHEA Grapalat" w:hAnsi="GHEA Grapalat" w:cs="Sylfaen"/>
                <w:sz w:val="20"/>
                <w:szCs w:val="20"/>
              </w:rPr>
              <w:t>1</w:t>
            </w:r>
            <w:r w:rsidRPr="002D0EA5">
              <w:rPr>
                <w:rFonts w:ascii="GHEA Grapalat" w:hAnsi="GHEA Grapalat" w:cs="Sylfaen"/>
                <w:sz w:val="20"/>
                <w:szCs w:val="20"/>
                <w:lang w:val="hy-AM"/>
              </w:rPr>
              <w:t>4</w:t>
            </w:r>
            <w:r w:rsidRPr="002D0EA5">
              <w:rPr>
                <w:rFonts w:ascii="GHEA Grapalat" w:hAnsi="GHEA Grapalat" w:cs="Sylfaen"/>
                <w:sz w:val="20"/>
                <w:szCs w:val="20"/>
              </w:rPr>
              <w:t>.</w:t>
            </w:r>
            <w:proofErr w:type="spellStart"/>
            <w:r w:rsidRPr="002D0EA5">
              <w:rPr>
                <w:rFonts w:ascii="GHEA Grapalat" w:hAnsi="GHEA Grapalat" w:cs="Sylfaen"/>
                <w:sz w:val="20"/>
                <w:szCs w:val="20"/>
              </w:rPr>
              <w:t>Գումարը</w:t>
            </w:r>
            <w:proofErr w:type="spellEnd"/>
            <w:r w:rsidRPr="002D0EA5">
              <w:rPr>
                <w:rFonts w:ascii="GHEA Grapalat" w:hAnsi="GHEA Grapalat" w:cs="Arial"/>
                <w:sz w:val="20"/>
                <w:szCs w:val="20"/>
              </w:rPr>
              <w:t xml:space="preserve"> </w:t>
            </w:r>
            <w:r w:rsidRPr="002D0EA5">
              <w:rPr>
                <w:rFonts w:ascii="GHEA Grapalat" w:hAnsi="GHEA Grapalat" w:cs="Arial"/>
                <w:sz w:val="20"/>
                <w:szCs w:val="20"/>
                <w:lang w:val="ru-RU"/>
              </w:rPr>
              <w:t>(</w:t>
            </w:r>
            <w:proofErr w:type="spellStart"/>
            <w:r w:rsidRPr="002D0EA5">
              <w:rPr>
                <w:rFonts w:ascii="GHEA Grapalat" w:hAnsi="GHEA Grapalat" w:cs="Sylfaen"/>
                <w:sz w:val="20"/>
                <w:szCs w:val="20"/>
              </w:rPr>
              <w:t>թվերով</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և</w:t>
            </w:r>
            <w:r w:rsidRPr="002D0EA5">
              <w:rPr>
                <w:rFonts w:ascii="GHEA Grapalat" w:hAnsi="GHEA Grapalat" w:cs="Arial"/>
                <w:sz w:val="20"/>
                <w:szCs w:val="20"/>
              </w:rPr>
              <w:t xml:space="preserve"> </w:t>
            </w:r>
            <w:proofErr w:type="spellStart"/>
            <w:proofErr w:type="gramStart"/>
            <w:r w:rsidRPr="002D0EA5">
              <w:rPr>
                <w:rFonts w:ascii="GHEA Grapalat" w:hAnsi="GHEA Grapalat" w:cs="Sylfaen"/>
                <w:sz w:val="20"/>
                <w:szCs w:val="20"/>
              </w:rPr>
              <w:t>բառերով</w:t>
            </w:r>
            <w:proofErr w:type="spellEnd"/>
            <w:r w:rsidRPr="002D0EA5">
              <w:rPr>
                <w:rFonts w:ascii="GHEA Grapalat" w:hAnsi="GHEA Grapalat" w:cs="Sylfaen"/>
                <w:sz w:val="20"/>
                <w:szCs w:val="20"/>
                <w:lang w:val="ru-RU"/>
              </w:rPr>
              <w:t>)</w:t>
            </w:r>
            <w:r w:rsidRPr="002D0EA5">
              <w:rPr>
                <w:rFonts w:ascii="GHEA Grapalat" w:hAnsi="GHEA Grapalat" w:cs="Arial"/>
                <w:sz w:val="20"/>
                <w:szCs w:val="20"/>
              </w:rPr>
              <w:t>`</w:t>
            </w:r>
            <w:proofErr w:type="gramEnd"/>
          </w:p>
        </w:tc>
      </w:tr>
      <w:tr w:rsidR="002D0EA5" w:rsidRPr="002D0EA5" w14:paraId="150DADD3"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 xml:space="preserve">15. </w:t>
            </w:r>
            <w:r w:rsidRPr="002D0EA5">
              <w:rPr>
                <w:rFonts w:ascii="GHEA Grapalat" w:hAnsi="GHEA Grapalat" w:cs="Sylfaen"/>
                <w:sz w:val="20"/>
                <w:szCs w:val="20"/>
                <w:lang w:val="hy-AM"/>
              </w:rPr>
              <w:t>Ակցեպտավորված գումարը</w:t>
            </w:r>
            <w:proofErr w:type="gramStart"/>
            <w:r w:rsidRPr="002D0EA5">
              <w:rPr>
                <w:rFonts w:ascii="GHEA Grapalat" w:hAnsi="GHEA Grapalat" w:cs="Sylfaen"/>
                <w:sz w:val="20"/>
                <w:szCs w:val="20"/>
                <w:lang w:val="hy-AM"/>
              </w:rPr>
              <w:t xml:space="preserve">՝ </w:t>
            </w:r>
            <w:r w:rsidRPr="002D0EA5">
              <w:rPr>
                <w:rFonts w:ascii="GHEA Grapalat" w:hAnsi="GHEA Grapalat" w:cs="Sylfaen"/>
                <w:sz w:val="20"/>
                <w:szCs w:val="20"/>
              </w:rPr>
              <w:t xml:space="preserve"> (</w:t>
            </w:r>
            <w:proofErr w:type="spellStart"/>
            <w:proofErr w:type="gramEnd"/>
            <w:r w:rsidRPr="002D0EA5">
              <w:rPr>
                <w:rFonts w:ascii="GHEA Grapalat" w:hAnsi="GHEA Grapalat" w:cs="Sylfaen"/>
                <w:sz w:val="20"/>
                <w:szCs w:val="20"/>
              </w:rPr>
              <w:t>թվերով</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և</w:t>
            </w:r>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բառերով</w:t>
            </w:r>
            <w:proofErr w:type="spellEnd"/>
            <w:r w:rsidRPr="002D0EA5">
              <w:rPr>
                <w:rFonts w:ascii="GHEA Grapalat" w:hAnsi="GHEA Grapalat" w:cs="Sylfaen"/>
                <w:sz w:val="20"/>
                <w:szCs w:val="20"/>
              </w:rPr>
              <w:t>)</w:t>
            </w:r>
            <w:r w:rsidRPr="002D0EA5">
              <w:rPr>
                <w:rFonts w:ascii="GHEA Grapalat" w:hAnsi="GHEA Grapalat" w:cs="Sylfaen"/>
                <w:sz w:val="20"/>
                <w:szCs w:val="20"/>
                <w:lang w:val="hy-AM"/>
              </w:rPr>
              <w:t xml:space="preserve">  </w:t>
            </w:r>
            <w:r w:rsidRPr="002D0EA5">
              <w:rPr>
                <w:rFonts w:ascii="GHEA Grapalat" w:hAnsi="GHEA Grapalat" w:cs="Sylfaen"/>
                <w:sz w:val="20"/>
                <w:szCs w:val="20"/>
              </w:rPr>
              <w:t>(</w:t>
            </w:r>
            <w:r w:rsidRPr="002D0EA5">
              <w:rPr>
                <w:rFonts w:ascii="GHEA Grapalat" w:hAnsi="GHEA Grapalat" w:cs="Sylfaen"/>
                <w:sz w:val="20"/>
                <w:szCs w:val="20"/>
                <w:lang w:val="hy-AM"/>
              </w:rPr>
              <w:t>նախատեսված է նշված գումարի մասնակի ակցեպտի համար, որը չի կիրառվում</w:t>
            </w:r>
            <w:r w:rsidRPr="002D0EA5">
              <w:rPr>
                <w:rFonts w:ascii="GHEA Grapalat" w:hAnsi="GHEA Grapalat" w:cs="Sylfaen"/>
                <w:sz w:val="20"/>
                <w:szCs w:val="20"/>
              </w:rPr>
              <w:t>)</w:t>
            </w:r>
          </w:p>
        </w:tc>
      </w:tr>
      <w:tr w:rsidR="002D0EA5" w:rsidRPr="002D0EA5" w14:paraId="44E0FF3A"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2D93DF7" w:rsidR="00334B2F" w:rsidRPr="002B6BA5" w:rsidRDefault="00334B2F" w:rsidP="00CB0ADE">
            <w:pPr>
              <w:rPr>
                <w:rFonts w:ascii="GHEA Grapalat" w:hAnsi="GHEA Grapalat" w:cs="Arial"/>
                <w:sz w:val="20"/>
                <w:szCs w:val="20"/>
              </w:rPr>
            </w:pPr>
            <w:r w:rsidRPr="002D0EA5">
              <w:rPr>
                <w:rFonts w:ascii="GHEA Grapalat" w:hAnsi="GHEA Grapalat" w:cs="Sylfaen"/>
                <w:sz w:val="20"/>
                <w:szCs w:val="20"/>
              </w:rPr>
              <w:t>1</w:t>
            </w:r>
            <w:r w:rsidRPr="002B6BA5">
              <w:rPr>
                <w:rFonts w:ascii="GHEA Grapalat" w:hAnsi="GHEA Grapalat" w:cs="Sylfaen"/>
                <w:sz w:val="20"/>
                <w:szCs w:val="20"/>
              </w:rPr>
              <w:t>6</w:t>
            </w:r>
            <w:r w:rsidRPr="002D0EA5">
              <w:rPr>
                <w:rFonts w:ascii="GHEA Grapalat" w:hAnsi="GHEA Grapalat" w:cs="Sylfaen"/>
                <w:sz w:val="20"/>
                <w:szCs w:val="20"/>
              </w:rPr>
              <w:t>.Արժույթը</w:t>
            </w:r>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բառերով</w:t>
            </w:r>
            <w:proofErr w:type="spellEnd"/>
            <w:r w:rsidRPr="002D0EA5">
              <w:rPr>
                <w:rFonts w:ascii="GHEA Grapalat" w:hAnsi="GHEA Grapalat" w:cs="Arial"/>
                <w:sz w:val="20"/>
                <w:szCs w:val="20"/>
              </w:rPr>
              <w:t xml:space="preserve"> </w:t>
            </w:r>
            <w:r w:rsidRPr="002D0EA5">
              <w:rPr>
                <w:rFonts w:ascii="GHEA Grapalat" w:hAnsi="GHEA Grapalat" w:cs="Sylfaen"/>
                <w:sz w:val="20"/>
                <w:szCs w:val="20"/>
              </w:rPr>
              <w:t>և</w:t>
            </w:r>
            <w:r w:rsidRPr="002D0EA5">
              <w:rPr>
                <w:rFonts w:ascii="GHEA Grapalat" w:hAnsi="GHEA Grapalat" w:cs="Arial"/>
                <w:sz w:val="20"/>
                <w:szCs w:val="20"/>
              </w:rPr>
              <w:t xml:space="preserve"> </w:t>
            </w:r>
            <w:proofErr w:type="spellStart"/>
            <w:proofErr w:type="gramStart"/>
            <w:r w:rsidRPr="002D0EA5">
              <w:rPr>
                <w:rFonts w:ascii="GHEA Grapalat" w:hAnsi="GHEA Grapalat" w:cs="Sylfaen"/>
                <w:sz w:val="20"/>
                <w:szCs w:val="20"/>
              </w:rPr>
              <w:t>կոդով</w:t>
            </w:r>
            <w:proofErr w:type="spellEnd"/>
            <w:r w:rsidRPr="002D0EA5">
              <w:rPr>
                <w:rFonts w:ascii="GHEA Grapalat" w:hAnsi="GHEA Grapalat" w:cs="Arial"/>
                <w:sz w:val="20"/>
                <w:szCs w:val="20"/>
              </w:rPr>
              <w:t>)`</w:t>
            </w:r>
            <w:proofErr w:type="gramEnd"/>
            <w:r w:rsidR="002B6BA5">
              <w:rPr>
                <w:rFonts w:ascii="GHEA Grapalat" w:hAnsi="GHEA Grapalat" w:cs="Arial"/>
                <w:sz w:val="20"/>
                <w:szCs w:val="20"/>
              </w:rPr>
              <w:t xml:space="preserve"> </w:t>
            </w:r>
            <w:r w:rsidR="002B6BA5">
              <w:rPr>
                <w:rFonts w:ascii="GHEA Grapalat" w:hAnsi="GHEA Grapalat" w:cs="Arial"/>
                <w:sz w:val="20"/>
                <w:szCs w:val="20"/>
                <w:lang w:val="hy-AM"/>
              </w:rPr>
              <w:t>ՀՀ դրամ</w:t>
            </w:r>
            <w:r w:rsidR="002B6BA5">
              <w:rPr>
                <w:rFonts w:ascii="GHEA Grapalat" w:hAnsi="GHEA Grapalat" w:cs="Arial"/>
                <w:sz w:val="20"/>
                <w:szCs w:val="20"/>
              </w:rPr>
              <w:t xml:space="preserve"> AMD</w:t>
            </w:r>
          </w:p>
        </w:tc>
      </w:tr>
      <w:tr w:rsidR="002D0EA5" w:rsidRPr="002D0EA5" w14:paraId="13DAB2CE"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77777777" w:rsidR="00334B2F" w:rsidRPr="002D0EA5" w:rsidRDefault="00334B2F" w:rsidP="00CB0ADE">
            <w:pPr>
              <w:rPr>
                <w:rFonts w:ascii="GHEA Grapalat" w:hAnsi="GHEA Grapalat" w:cs="Arial"/>
                <w:sz w:val="20"/>
                <w:szCs w:val="20"/>
                <w:lang w:val="hy-AM"/>
              </w:rPr>
            </w:pPr>
            <w:r w:rsidRPr="002D0EA5">
              <w:rPr>
                <w:rFonts w:ascii="GHEA Grapalat" w:hAnsi="GHEA Grapalat" w:cs="Sylfaen"/>
                <w:sz w:val="20"/>
                <w:szCs w:val="20"/>
              </w:rPr>
              <w:t>1</w:t>
            </w:r>
            <w:r w:rsidRPr="002D0EA5">
              <w:rPr>
                <w:rFonts w:ascii="GHEA Grapalat" w:hAnsi="GHEA Grapalat" w:cs="Sylfaen"/>
                <w:sz w:val="20"/>
                <w:szCs w:val="20"/>
                <w:lang w:val="hy-AM"/>
              </w:rPr>
              <w:t>7</w:t>
            </w:r>
            <w:r w:rsidRPr="002D0EA5">
              <w:rPr>
                <w:rFonts w:ascii="GHEA Grapalat" w:hAnsi="GHEA Grapalat" w:cs="Sylfaen"/>
                <w:sz w:val="20"/>
                <w:szCs w:val="20"/>
              </w:rPr>
              <w:t>.</w:t>
            </w:r>
            <w:proofErr w:type="spellStart"/>
            <w:r w:rsidRPr="002D0EA5">
              <w:rPr>
                <w:rFonts w:ascii="GHEA Grapalat" w:hAnsi="GHEA Grapalat" w:cs="Sylfaen"/>
                <w:sz w:val="20"/>
                <w:szCs w:val="20"/>
              </w:rPr>
              <w:t>Գործարքի</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վճարման</w:t>
            </w:r>
            <w:proofErr w:type="spellEnd"/>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նպատակը</w:t>
            </w:r>
            <w:proofErr w:type="spellEnd"/>
            <w:proofErr w:type="gramStart"/>
            <w:r w:rsidRPr="002D0EA5">
              <w:rPr>
                <w:rFonts w:ascii="GHEA Grapalat" w:hAnsi="GHEA Grapalat" w:cs="Arial"/>
                <w:sz w:val="20"/>
                <w:szCs w:val="20"/>
              </w:rPr>
              <w:t>`</w:t>
            </w:r>
            <w:r w:rsidRPr="002D0EA5">
              <w:rPr>
                <w:rFonts w:ascii="GHEA Grapalat" w:hAnsi="GHEA Grapalat" w:cs="Arial"/>
                <w:sz w:val="20"/>
                <w:szCs w:val="20"/>
                <w:lang w:val="hy-AM"/>
              </w:rPr>
              <w:t xml:space="preserve">  </w:t>
            </w:r>
            <w:r w:rsidRPr="002D0EA5">
              <w:rPr>
                <w:rFonts w:ascii="GHEA Grapalat" w:hAnsi="GHEA Grapalat" w:cs="Sylfaen"/>
                <w:bCs/>
                <w:i/>
                <w:sz w:val="20"/>
                <w:szCs w:val="20"/>
              </w:rPr>
              <w:t>(</w:t>
            </w:r>
            <w:proofErr w:type="gramEnd"/>
            <w:r w:rsidR="00D26DDD" w:rsidRPr="002D0EA5">
              <w:rPr>
                <w:rFonts w:ascii="GHEA Grapalat" w:hAnsi="GHEA Grapalat" w:cs="Sylfaen"/>
                <w:bCs/>
                <w:i/>
                <w:sz w:val="20"/>
                <w:szCs w:val="20"/>
                <w:lang w:val="hy-AM"/>
              </w:rPr>
              <w:t>պայմանագրի կատարման</w:t>
            </w:r>
            <w:r w:rsidR="00F5285F" w:rsidRPr="002D0EA5">
              <w:rPr>
                <w:rFonts w:ascii="GHEA Grapalat" w:hAnsi="GHEA Grapalat" w:cs="Sylfaen"/>
                <w:bCs/>
                <w:i/>
                <w:sz w:val="20"/>
                <w:szCs w:val="20"/>
              </w:rPr>
              <w:t xml:space="preserve"> </w:t>
            </w:r>
            <w:proofErr w:type="spellStart"/>
            <w:r w:rsidRPr="002D0EA5">
              <w:rPr>
                <w:rFonts w:ascii="GHEA Grapalat" w:hAnsi="GHEA Grapalat" w:cs="Sylfaen"/>
                <w:bCs/>
                <w:i/>
                <w:sz w:val="20"/>
                <w:szCs w:val="20"/>
              </w:rPr>
              <w:t>ապահովմ</w:t>
            </w:r>
            <w:proofErr w:type="spellEnd"/>
            <w:r w:rsidRPr="002D0EA5">
              <w:rPr>
                <w:rFonts w:ascii="GHEA Grapalat" w:hAnsi="GHEA Grapalat" w:cs="Sylfaen"/>
                <w:bCs/>
                <w:i/>
                <w:sz w:val="20"/>
                <w:szCs w:val="20"/>
                <w:lang w:val="hy-AM"/>
              </w:rPr>
              <w:t>ան համար</w:t>
            </w:r>
            <w:r w:rsidRPr="002D0EA5">
              <w:rPr>
                <w:rFonts w:ascii="GHEA Grapalat" w:hAnsi="GHEA Grapalat" w:cs="Sylfaen"/>
                <w:bCs/>
                <w:i/>
                <w:sz w:val="20"/>
                <w:szCs w:val="20"/>
              </w:rPr>
              <w:t>)</w:t>
            </w:r>
          </w:p>
        </w:tc>
      </w:tr>
      <w:tr w:rsidR="002D0EA5" w:rsidRPr="002D0EA5" w14:paraId="7BBEB8C9" w14:textId="77777777" w:rsidTr="00E04E2D">
        <w:trPr>
          <w:trHeight w:val="20"/>
        </w:trPr>
        <w:tc>
          <w:tcPr>
            <w:tcW w:w="10980" w:type="dxa"/>
            <w:gridSpan w:val="2"/>
            <w:tcBorders>
              <w:top w:val="single" w:sz="4" w:space="0" w:color="auto"/>
              <w:left w:val="single" w:sz="4" w:space="0" w:color="auto"/>
              <w:right w:val="single" w:sz="4" w:space="0" w:color="000000"/>
            </w:tcBorders>
            <w:noWrap/>
            <w:vAlign w:val="bottom"/>
          </w:tcPr>
          <w:p w14:paraId="4E7BBAEB" w14:textId="745F571B" w:rsidR="00334B2F" w:rsidRPr="002D0EA5" w:rsidRDefault="00334B2F" w:rsidP="00CB0ADE">
            <w:pPr>
              <w:rPr>
                <w:rFonts w:ascii="GHEA Grapalat" w:hAnsi="GHEA Grapalat" w:cs="Arial"/>
                <w:sz w:val="20"/>
                <w:szCs w:val="20"/>
              </w:rPr>
            </w:pPr>
            <w:r w:rsidRPr="002D0EA5">
              <w:rPr>
                <w:rFonts w:ascii="GHEA Grapalat" w:hAnsi="GHEA Grapalat" w:cs="Sylfaen"/>
                <w:sz w:val="20"/>
                <w:szCs w:val="20"/>
              </w:rPr>
              <w:t>1</w:t>
            </w:r>
            <w:r w:rsidRPr="002D0EA5">
              <w:rPr>
                <w:rFonts w:ascii="GHEA Grapalat" w:hAnsi="GHEA Grapalat" w:cs="Sylfaen"/>
                <w:sz w:val="20"/>
                <w:szCs w:val="20"/>
                <w:lang w:val="hy-AM"/>
              </w:rPr>
              <w:t>8</w:t>
            </w:r>
            <w:r w:rsidRPr="002D0EA5">
              <w:rPr>
                <w:rFonts w:ascii="GHEA Grapalat" w:hAnsi="GHEA Grapalat" w:cs="Sylfaen"/>
                <w:sz w:val="20"/>
                <w:szCs w:val="20"/>
              </w:rPr>
              <w:t xml:space="preserve">. </w:t>
            </w:r>
            <w:r w:rsidRPr="002D0EA5">
              <w:rPr>
                <w:rFonts w:ascii="GHEA Grapalat" w:hAnsi="GHEA Grapalat" w:cs="Sylfaen"/>
                <w:sz w:val="20"/>
                <w:szCs w:val="20"/>
                <w:lang w:val="hy-AM"/>
              </w:rPr>
              <w:t xml:space="preserve">Վճարման կատարման հիմքերը՝ </w:t>
            </w:r>
            <w:r w:rsidRPr="002D0EA5">
              <w:rPr>
                <w:rFonts w:ascii="GHEA Grapalat" w:hAnsi="GHEA Grapalat" w:cs="Sylfaen"/>
                <w:sz w:val="20"/>
                <w:szCs w:val="20"/>
              </w:rPr>
              <w:t>(</w:t>
            </w:r>
            <w:r w:rsidRPr="002D0EA5">
              <w:rPr>
                <w:rFonts w:ascii="GHEA Grapalat" w:hAnsi="GHEA Grapalat" w:cs="Sylfaen"/>
                <w:sz w:val="20"/>
                <w:szCs w:val="20"/>
                <w:lang w:val="hy-AM"/>
              </w:rPr>
              <w:t>Փաստաթղթերի</w:t>
            </w:r>
            <w:r w:rsidRPr="002D0EA5">
              <w:rPr>
                <w:rFonts w:ascii="GHEA Grapalat" w:hAnsi="GHEA Grapalat" w:cs="Arial"/>
                <w:sz w:val="20"/>
                <w:szCs w:val="20"/>
                <w:lang w:val="hy-AM"/>
              </w:rPr>
              <w:t xml:space="preserve"> անվանումը</w:t>
            </w:r>
            <w:r w:rsidRPr="002D0EA5">
              <w:rPr>
                <w:rFonts w:ascii="GHEA Grapalat" w:hAnsi="GHEA Grapalat" w:cs="Arial"/>
                <w:sz w:val="20"/>
                <w:szCs w:val="20"/>
              </w:rPr>
              <w:t>,</w:t>
            </w:r>
            <w:r w:rsidRPr="002D0EA5">
              <w:rPr>
                <w:rFonts w:ascii="GHEA Grapalat" w:hAnsi="GHEA Grapalat" w:cs="Arial"/>
                <w:sz w:val="20"/>
                <w:szCs w:val="20"/>
                <w:lang w:val="hy-AM"/>
              </w:rPr>
              <w:t xml:space="preserve"> այդ թվում՝ տուժանքի մասին համաձայնագիրը, </w:t>
            </w:r>
            <w:r w:rsidRPr="002D0EA5">
              <w:rPr>
                <w:rFonts w:ascii="GHEA Grapalat" w:hAnsi="GHEA Grapalat" w:cs="Sylfaen"/>
                <w:sz w:val="20"/>
                <w:szCs w:val="20"/>
                <w:lang w:val="hy-AM"/>
              </w:rPr>
              <w:t>դրանց</w:t>
            </w:r>
            <w:r w:rsidRPr="002D0EA5">
              <w:rPr>
                <w:rFonts w:ascii="GHEA Grapalat" w:hAnsi="GHEA Grapalat" w:cs="Arial"/>
                <w:sz w:val="20"/>
                <w:szCs w:val="20"/>
                <w:lang w:val="hy-AM"/>
              </w:rPr>
              <w:t xml:space="preserve"> </w:t>
            </w:r>
            <w:r w:rsidRPr="002D0EA5">
              <w:rPr>
                <w:rFonts w:ascii="GHEA Grapalat" w:hAnsi="GHEA Grapalat" w:cs="Sylfaen"/>
                <w:sz w:val="20"/>
                <w:szCs w:val="20"/>
                <w:lang w:val="hy-AM"/>
              </w:rPr>
              <w:t>համարները</w:t>
            </w:r>
            <w:r w:rsidRPr="002D0EA5">
              <w:rPr>
                <w:rFonts w:ascii="GHEA Grapalat" w:hAnsi="GHEA Grapalat" w:cs="Arial"/>
                <w:sz w:val="20"/>
                <w:szCs w:val="20"/>
                <w:lang w:val="hy-AM"/>
              </w:rPr>
              <w:t>,</w:t>
            </w:r>
            <w:r w:rsidRPr="002D0EA5">
              <w:rPr>
                <w:rFonts w:ascii="GHEA Grapalat" w:hAnsi="GHEA Grapalat" w:cs="Arial"/>
                <w:sz w:val="20"/>
                <w:szCs w:val="20"/>
              </w:rPr>
              <w:t xml:space="preserve"> </w:t>
            </w:r>
            <w:proofErr w:type="gramStart"/>
            <w:r w:rsidRPr="002D0EA5">
              <w:rPr>
                <w:rFonts w:ascii="GHEA Grapalat" w:hAnsi="GHEA Grapalat" w:cs="Sylfaen"/>
                <w:sz w:val="20"/>
                <w:szCs w:val="20"/>
                <w:lang w:val="hy-AM"/>
              </w:rPr>
              <w:t>պ</w:t>
            </w:r>
            <w:proofErr w:type="spellStart"/>
            <w:r w:rsidRPr="002D0EA5">
              <w:rPr>
                <w:rFonts w:ascii="GHEA Grapalat" w:hAnsi="GHEA Grapalat" w:cs="Sylfaen"/>
                <w:sz w:val="20"/>
                <w:szCs w:val="20"/>
              </w:rPr>
              <w:t>այմանագրի</w:t>
            </w:r>
            <w:proofErr w:type="spellEnd"/>
            <w:r w:rsidRPr="002D0EA5">
              <w:rPr>
                <w:rFonts w:ascii="GHEA Grapalat" w:hAnsi="GHEA Grapalat" w:cs="Sylfaen"/>
                <w:sz w:val="20"/>
                <w:szCs w:val="20"/>
              </w:rPr>
              <w:t xml:space="preserve"> </w:t>
            </w:r>
            <w:r w:rsidRPr="002D0EA5">
              <w:rPr>
                <w:rFonts w:ascii="GHEA Grapalat" w:hAnsi="GHEA Grapalat" w:cs="Arial"/>
                <w:sz w:val="20"/>
                <w:szCs w:val="20"/>
              </w:rPr>
              <w:t xml:space="preserve"> </w:t>
            </w:r>
            <w:proofErr w:type="spellStart"/>
            <w:r w:rsidRPr="002D0EA5">
              <w:rPr>
                <w:rFonts w:ascii="GHEA Grapalat" w:hAnsi="GHEA Grapalat" w:cs="Sylfaen"/>
                <w:sz w:val="20"/>
                <w:szCs w:val="20"/>
              </w:rPr>
              <w:t>ծածկագիրը</w:t>
            </w:r>
            <w:proofErr w:type="spellEnd"/>
            <w:proofErr w:type="gramEnd"/>
            <w:r w:rsidRPr="002D0EA5">
              <w:rPr>
                <w:rFonts w:ascii="GHEA Grapalat" w:hAnsi="GHEA Grapalat" w:cs="Arial"/>
                <w:sz w:val="20"/>
                <w:szCs w:val="20"/>
                <w:lang w:val="hy-AM"/>
              </w:rPr>
              <w:t xml:space="preserve"> որի հիման վրա կատարվում է  գանձումը</w:t>
            </w:r>
            <w:r w:rsidRPr="002D0EA5">
              <w:rPr>
                <w:rFonts w:ascii="GHEA Grapalat" w:hAnsi="GHEA Grapalat" w:cs="Arial"/>
                <w:sz w:val="20"/>
                <w:szCs w:val="20"/>
              </w:rPr>
              <w:t>)</w:t>
            </w:r>
            <w:r w:rsidRPr="002D0EA5">
              <w:rPr>
                <w:rFonts w:ascii="GHEA Grapalat" w:hAnsi="GHEA Grapalat" w:cs="Sylfaen"/>
                <w:sz w:val="20"/>
                <w:szCs w:val="20"/>
              </w:rPr>
              <w:t>`</w:t>
            </w:r>
          </w:p>
        </w:tc>
      </w:tr>
      <w:tr w:rsidR="002D0EA5" w:rsidRPr="002D0EA5" w14:paraId="0B0C9B89"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334B2F" w:rsidRPr="002D0EA5" w:rsidRDefault="00334B2F" w:rsidP="00CB0ADE">
            <w:pPr>
              <w:rPr>
                <w:rFonts w:ascii="GHEA Grapalat" w:hAnsi="GHEA Grapalat" w:cs="Sylfaen"/>
                <w:sz w:val="20"/>
                <w:szCs w:val="20"/>
                <w:lang w:val="hy-AM"/>
              </w:rPr>
            </w:pPr>
            <w:r w:rsidRPr="002D0EA5">
              <w:rPr>
                <w:rFonts w:ascii="GHEA Grapalat" w:hAnsi="GHEA Grapalat" w:cs="Sylfaen"/>
                <w:sz w:val="20"/>
                <w:szCs w:val="20"/>
                <w:lang w:val="hy-AM"/>
              </w:rPr>
              <w:t>19. Վճարման պայմանները՝                                &lt;ակցեպտավորված վճարում&gt;</w:t>
            </w:r>
          </w:p>
          <w:p w14:paraId="3DE165D6" w14:textId="77777777" w:rsidR="00334B2F" w:rsidRPr="002D0EA5" w:rsidRDefault="00334B2F" w:rsidP="00CB0ADE">
            <w:pPr>
              <w:rPr>
                <w:rFonts w:ascii="GHEA Grapalat" w:hAnsi="GHEA Grapalat" w:cs="Sylfaen"/>
                <w:sz w:val="20"/>
                <w:szCs w:val="20"/>
                <w:lang w:val="ru-RU"/>
              </w:rPr>
            </w:pPr>
          </w:p>
        </w:tc>
      </w:tr>
      <w:tr w:rsidR="002D0EA5" w:rsidRPr="002D0EA5" w14:paraId="44634FBF" w14:textId="77777777" w:rsidTr="00E04E2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lang w:val="hy-AM"/>
              </w:rPr>
              <w:t xml:space="preserve">20. Առդիր էջերի քանակը՝    </w:t>
            </w:r>
            <w:r w:rsidRPr="002D0EA5">
              <w:rPr>
                <w:rFonts w:ascii="GHEA Grapalat" w:hAnsi="GHEA Grapalat" w:cs="Arial"/>
                <w:sz w:val="20"/>
                <w:szCs w:val="20"/>
              </w:rPr>
              <w:t xml:space="preserve">--- </w:t>
            </w:r>
            <w:r w:rsidRPr="002D0EA5">
              <w:rPr>
                <w:rFonts w:ascii="GHEA Grapalat" w:hAnsi="GHEA Grapalat" w:cs="Arial"/>
                <w:sz w:val="20"/>
                <w:szCs w:val="20"/>
                <w:lang w:val="hy-AM"/>
              </w:rPr>
              <w:t xml:space="preserve">    </w:t>
            </w:r>
            <w:proofErr w:type="spellStart"/>
            <w:r w:rsidRPr="002D0EA5">
              <w:rPr>
                <w:rFonts w:ascii="GHEA Grapalat" w:hAnsi="GHEA Grapalat" w:cs="Sylfaen"/>
                <w:sz w:val="20"/>
                <w:szCs w:val="20"/>
              </w:rPr>
              <w:t>էջ</w:t>
            </w:r>
            <w:proofErr w:type="spellEnd"/>
          </w:p>
          <w:p w14:paraId="06A6B466" w14:textId="77777777" w:rsidR="00334B2F" w:rsidRPr="002D0EA5" w:rsidRDefault="00334B2F" w:rsidP="00CB0ADE">
            <w:pPr>
              <w:rPr>
                <w:rFonts w:ascii="GHEA Grapalat" w:hAnsi="GHEA Grapalat" w:cs="Sylfaen"/>
                <w:sz w:val="20"/>
                <w:szCs w:val="20"/>
                <w:lang w:val="hy-AM"/>
              </w:rPr>
            </w:pPr>
          </w:p>
        </w:tc>
      </w:tr>
      <w:tr w:rsidR="002D0EA5" w:rsidRPr="002D0EA5" w14:paraId="34078EAD" w14:textId="77777777" w:rsidTr="00E04E2D">
        <w:trPr>
          <w:trHeight w:val="20"/>
        </w:trPr>
        <w:tc>
          <w:tcPr>
            <w:tcW w:w="5616" w:type="dxa"/>
            <w:tcBorders>
              <w:top w:val="nil"/>
              <w:left w:val="single" w:sz="4" w:space="0" w:color="auto"/>
              <w:bottom w:val="single" w:sz="4" w:space="0" w:color="auto"/>
              <w:right w:val="single" w:sz="4" w:space="0" w:color="auto"/>
            </w:tcBorders>
            <w:noWrap/>
            <w:vAlign w:val="bottom"/>
          </w:tcPr>
          <w:p w14:paraId="30F7300C" w14:textId="77777777" w:rsidR="00334B2F" w:rsidRPr="002D0EA5" w:rsidRDefault="00334B2F" w:rsidP="00CB0ADE">
            <w:pPr>
              <w:rPr>
                <w:rFonts w:ascii="GHEA Grapalat" w:hAnsi="GHEA Grapalat" w:cs="Sylfaen"/>
                <w:sz w:val="20"/>
                <w:szCs w:val="20"/>
              </w:rPr>
            </w:pPr>
            <w:r w:rsidRPr="002D0EA5">
              <w:rPr>
                <w:rFonts w:ascii="Courier New" w:hAnsi="Courier New" w:cs="Courier New"/>
                <w:sz w:val="20"/>
                <w:szCs w:val="20"/>
              </w:rPr>
              <w:t> </w:t>
            </w:r>
            <w:r w:rsidRPr="002D0EA5">
              <w:rPr>
                <w:rFonts w:ascii="GHEA Grapalat" w:hAnsi="GHEA Grapalat" w:cs="Arial"/>
                <w:sz w:val="20"/>
                <w:szCs w:val="20"/>
                <w:lang w:val="hy-AM"/>
              </w:rPr>
              <w:t>22</w:t>
            </w:r>
            <w:r w:rsidRPr="002D0EA5">
              <w:rPr>
                <w:rFonts w:ascii="GHEA Grapalat" w:hAnsi="GHEA Grapalat" w:cs="Arial"/>
                <w:sz w:val="20"/>
                <w:szCs w:val="20"/>
              </w:rPr>
              <w:t>.</w:t>
            </w:r>
            <w:r w:rsidRPr="002D0EA5">
              <w:rPr>
                <w:rFonts w:ascii="GHEA Grapalat" w:hAnsi="GHEA Grapalat" w:cs="Sylfaen"/>
                <w:sz w:val="20"/>
                <w:szCs w:val="20"/>
              </w:rPr>
              <w:t xml:space="preserve">ա. </w:t>
            </w:r>
            <w:proofErr w:type="spellStart"/>
            <w:r w:rsidRPr="002D0EA5">
              <w:rPr>
                <w:rFonts w:ascii="GHEA Grapalat" w:hAnsi="GHEA Grapalat" w:cs="Sylfaen"/>
                <w:sz w:val="20"/>
                <w:szCs w:val="20"/>
              </w:rPr>
              <w:t>Շահառուի</w:t>
            </w:r>
            <w:proofErr w:type="spellEnd"/>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ստորագրությունները</w:t>
            </w:r>
            <w:proofErr w:type="spellEnd"/>
          </w:p>
          <w:p w14:paraId="15FB1826" w14:textId="77777777" w:rsidR="00334B2F" w:rsidRPr="002D0EA5" w:rsidRDefault="00334B2F" w:rsidP="00CB0ADE">
            <w:pPr>
              <w:rPr>
                <w:rFonts w:ascii="GHEA Grapalat" w:hAnsi="GHEA Grapalat" w:cs="Sylfaen"/>
                <w:sz w:val="20"/>
                <w:szCs w:val="20"/>
              </w:rPr>
            </w:pPr>
          </w:p>
          <w:p w14:paraId="5CDA30D6" w14:textId="77777777" w:rsidR="00334B2F" w:rsidRPr="002D0EA5" w:rsidRDefault="00334B2F" w:rsidP="00CB0ADE">
            <w:pPr>
              <w:jc w:val="right"/>
              <w:rPr>
                <w:rFonts w:ascii="GHEA Grapalat" w:hAnsi="GHEA Grapalat" w:cs="Tahoma"/>
                <w:sz w:val="20"/>
                <w:szCs w:val="20"/>
              </w:rPr>
            </w:pPr>
            <w:r w:rsidRPr="002D0EA5">
              <w:rPr>
                <w:rFonts w:ascii="GHEA Grapalat" w:hAnsi="GHEA Grapalat" w:cs="Tahoma"/>
                <w:sz w:val="20"/>
                <w:szCs w:val="20"/>
              </w:rPr>
              <w:t>/____________________/</w:t>
            </w:r>
          </w:p>
          <w:p w14:paraId="39906313" w14:textId="77777777" w:rsidR="00334B2F" w:rsidRPr="002D0EA5" w:rsidRDefault="00334B2F" w:rsidP="00CB0ADE">
            <w:pPr>
              <w:rPr>
                <w:rFonts w:ascii="GHEA Grapalat" w:hAnsi="GHEA Grapalat" w:cs="Tahoma"/>
                <w:sz w:val="20"/>
                <w:szCs w:val="20"/>
              </w:rPr>
            </w:pPr>
          </w:p>
          <w:p w14:paraId="7335A7DE" w14:textId="77777777" w:rsidR="00334B2F" w:rsidRPr="002D0EA5" w:rsidRDefault="00334B2F" w:rsidP="00CB0ADE">
            <w:pPr>
              <w:rPr>
                <w:rFonts w:ascii="GHEA Grapalat" w:hAnsi="GHEA Grapalat" w:cs="Sylfaen"/>
                <w:sz w:val="20"/>
                <w:szCs w:val="20"/>
              </w:rPr>
            </w:pPr>
          </w:p>
          <w:p w14:paraId="6C75D2ED" w14:textId="77777777" w:rsidR="00334B2F" w:rsidRPr="002D0EA5" w:rsidRDefault="00334B2F" w:rsidP="00CB0ADE">
            <w:pPr>
              <w:jc w:val="right"/>
              <w:rPr>
                <w:rFonts w:ascii="GHEA Grapalat" w:hAnsi="GHEA Grapalat" w:cs="Sylfaen"/>
                <w:sz w:val="20"/>
                <w:szCs w:val="20"/>
              </w:rPr>
            </w:pPr>
            <w:r w:rsidRPr="002D0EA5">
              <w:rPr>
                <w:rFonts w:ascii="GHEA Grapalat" w:hAnsi="GHEA Grapalat" w:cs="Tahoma"/>
                <w:sz w:val="20"/>
                <w:szCs w:val="20"/>
              </w:rPr>
              <w:t>/____________________/</w:t>
            </w:r>
          </w:p>
          <w:p w14:paraId="7F29C1DC" w14:textId="77777777" w:rsidR="00334B2F" w:rsidRPr="002D0EA5" w:rsidRDefault="00334B2F" w:rsidP="00CB0ADE">
            <w:pPr>
              <w:rPr>
                <w:rFonts w:ascii="GHEA Grapalat" w:hAnsi="GHEA Grapalat" w:cs="Sylfaen"/>
                <w:sz w:val="20"/>
                <w:szCs w:val="20"/>
              </w:rPr>
            </w:pPr>
          </w:p>
          <w:p w14:paraId="7FFF072F"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lang w:val="hy-AM"/>
              </w:rPr>
              <w:t>22</w:t>
            </w:r>
            <w:r w:rsidRPr="002D0EA5">
              <w:rPr>
                <w:rFonts w:ascii="GHEA Grapalat" w:hAnsi="GHEA Grapalat" w:cs="Sylfaen"/>
                <w:sz w:val="20"/>
                <w:szCs w:val="20"/>
              </w:rPr>
              <w:t>.բ.</w:t>
            </w:r>
          </w:p>
          <w:p w14:paraId="75C3966C"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 xml:space="preserve">                                                                             Կ.Տ.</w:t>
            </w:r>
          </w:p>
          <w:p w14:paraId="6B6EB347" w14:textId="77777777" w:rsidR="00334B2F" w:rsidRPr="002D0EA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334B2F" w:rsidRPr="002D0EA5" w:rsidRDefault="00334B2F" w:rsidP="00CB0ADE">
            <w:pPr>
              <w:rPr>
                <w:rFonts w:ascii="GHEA Grapalat" w:hAnsi="GHEA Grapalat" w:cs="Sylfaen"/>
                <w:sz w:val="20"/>
                <w:szCs w:val="20"/>
              </w:rPr>
            </w:pPr>
            <w:r w:rsidRPr="002D0EA5">
              <w:rPr>
                <w:rFonts w:ascii="GHEA Grapalat" w:hAnsi="GHEA Grapalat" w:cs="Arial"/>
                <w:sz w:val="20"/>
                <w:szCs w:val="20"/>
                <w:lang w:val="hy-AM"/>
              </w:rPr>
              <w:t>2</w:t>
            </w:r>
            <w:r w:rsidRPr="002D0EA5">
              <w:rPr>
                <w:rFonts w:ascii="GHEA Grapalat" w:hAnsi="GHEA Grapalat" w:cs="Arial"/>
                <w:sz w:val="20"/>
                <w:szCs w:val="20"/>
              </w:rPr>
              <w:t>1.</w:t>
            </w:r>
            <w:r w:rsidRPr="002D0EA5">
              <w:rPr>
                <w:rFonts w:ascii="GHEA Grapalat" w:hAnsi="GHEA Grapalat" w:cs="Sylfaen"/>
                <w:sz w:val="20"/>
                <w:szCs w:val="20"/>
              </w:rPr>
              <w:t xml:space="preserve">ա. </w:t>
            </w:r>
            <w:r w:rsidRPr="002D0EA5">
              <w:rPr>
                <w:rFonts w:ascii="Courier New" w:hAnsi="Courier New" w:cs="Courier New"/>
                <w:sz w:val="20"/>
                <w:szCs w:val="20"/>
              </w:rPr>
              <w:t> </w:t>
            </w:r>
            <w:proofErr w:type="spellStart"/>
            <w:r w:rsidRPr="002D0EA5">
              <w:rPr>
                <w:rFonts w:ascii="GHEA Grapalat" w:hAnsi="GHEA Grapalat" w:cs="Sylfaen"/>
                <w:sz w:val="20"/>
                <w:szCs w:val="20"/>
              </w:rPr>
              <w:t>Վճարողի</w:t>
            </w:r>
            <w:proofErr w:type="spellEnd"/>
            <w:r w:rsidRPr="002D0EA5">
              <w:rPr>
                <w:rFonts w:ascii="GHEA Grapalat" w:hAnsi="GHEA Grapalat" w:cs="Sylfaen"/>
                <w:sz w:val="20"/>
                <w:szCs w:val="20"/>
              </w:rPr>
              <w:t xml:space="preserve"> ստորագրությունները`</w:t>
            </w:r>
          </w:p>
          <w:p w14:paraId="15CD8D3B" w14:textId="77777777" w:rsidR="00334B2F" w:rsidRPr="002D0EA5" w:rsidRDefault="00334B2F" w:rsidP="00CB0ADE">
            <w:pPr>
              <w:jc w:val="right"/>
              <w:rPr>
                <w:rFonts w:ascii="GHEA Grapalat" w:hAnsi="GHEA Grapalat" w:cs="Sylfaen"/>
                <w:sz w:val="20"/>
                <w:szCs w:val="20"/>
              </w:rPr>
            </w:pPr>
          </w:p>
          <w:p w14:paraId="09AFD85E" w14:textId="77777777" w:rsidR="00334B2F" w:rsidRPr="002D0EA5" w:rsidRDefault="00334B2F" w:rsidP="00CB0ADE">
            <w:pPr>
              <w:rPr>
                <w:rFonts w:ascii="GHEA Grapalat" w:hAnsi="GHEA Grapalat" w:cs="Sylfaen"/>
                <w:sz w:val="20"/>
                <w:szCs w:val="20"/>
              </w:rPr>
            </w:pPr>
            <w:r w:rsidRPr="002D0EA5">
              <w:rPr>
                <w:rFonts w:ascii="GHEA Grapalat" w:hAnsi="GHEA Grapalat" w:cs="Tahoma"/>
                <w:sz w:val="20"/>
                <w:szCs w:val="20"/>
              </w:rPr>
              <w:t xml:space="preserve">                                               /____________________/</w:t>
            </w:r>
          </w:p>
          <w:p w14:paraId="3A0C5003" w14:textId="77777777" w:rsidR="00334B2F" w:rsidRPr="002D0EA5" w:rsidRDefault="00334B2F" w:rsidP="00CB0ADE">
            <w:pPr>
              <w:jc w:val="right"/>
              <w:rPr>
                <w:rFonts w:ascii="GHEA Grapalat" w:hAnsi="GHEA Grapalat" w:cs="Tahoma"/>
                <w:sz w:val="20"/>
                <w:szCs w:val="20"/>
              </w:rPr>
            </w:pPr>
          </w:p>
          <w:p w14:paraId="05664FF8" w14:textId="77777777" w:rsidR="00334B2F" w:rsidRPr="002D0EA5" w:rsidRDefault="00334B2F" w:rsidP="00CB0ADE">
            <w:pPr>
              <w:jc w:val="right"/>
              <w:rPr>
                <w:rFonts w:ascii="GHEA Grapalat" w:hAnsi="GHEA Grapalat" w:cs="Tahoma"/>
                <w:sz w:val="20"/>
                <w:szCs w:val="20"/>
              </w:rPr>
            </w:pPr>
          </w:p>
          <w:p w14:paraId="41169E82" w14:textId="77777777" w:rsidR="00334B2F" w:rsidRPr="002D0EA5" w:rsidRDefault="00334B2F" w:rsidP="00CB0ADE">
            <w:pPr>
              <w:jc w:val="right"/>
              <w:rPr>
                <w:rFonts w:ascii="GHEA Grapalat" w:hAnsi="GHEA Grapalat" w:cs="Sylfaen"/>
                <w:sz w:val="20"/>
                <w:szCs w:val="20"/>
              </w:rPr>
            </w:pPr>
            <w:r w:rsidRPr="002D0EA5">
              <w:rPr>
                <w:rFonts w:ascii="GHEA Grapalat" w:hAnsi="GHEA Grapalat" w:cs="Tahoma"/>
                <w:sz w:val="20"/>
                <w:szCs w:val="20"/>
              </w:rPr>
              <w:t>/____________________/</w:t>
            </w:r>
          </w:p>
          <w:p w14:paraId="1BCBAAA9" w14:textId="77777777" w:rsidR="00334B2F" w:rsidRPr="002D0EA5" w:rsidRDefault="00334B2F" w:rsidP="00CB0ADE">
            <w:pPr>
              <w:jc w:val="right"/>
              <w:rPr>
                <w:rFonts w:ascii="GHEA Grapalat" w:hAnsi="GHEA Grapalat" w:cs="Sylfaen"/>
                <w:sz w:val="20"/>
                <w:szCs w:val="20"/>
              </w:rPr>
            </w:pPr>
          </w:p>
          <w:p w14:paraId="6F5EC92B" w14:textId="77777777" w:rsidR="00334B2F" w:rsidRPr="002D0EA5" w:rsidRDefault="00334B2F" w:rsidP="00CB0ADE">
            <w:pPr>
              <w:jc w:val="right"/>
              <w:rPr>
                <w:rFonts w:ascii="GHEA Grapalat" w:hAnsi="GHEA Grapalat" w:cs="Sylfaen"/>
                <w:sz w:val="20"/>
                <w:szCs w:val="20"/>
              </w:rPr>
            </w:pPr>
            <w:r w:rsidRPr="002D0EA5">
              <w:rPr>
                <w:rFonts w:ascii="GHEA Grapalat" w:hAnsi="GHEA Grapalat" w:cs="Sylfaen"/>
                <w:sz w:val="20"/>
                <w:szCs w:val="20"/>
                <w:lang w:val="hy-AM"/>
              </w:rPr>
              <w:t>2</w:t>
            </w:r>
            <w:r w:rsidRPr="002D0EA5">
              <w:rPr>
                <w:rFonts w:ascii="GHEA Grapalat" w:hAnsi="GHEA Grapalat" w:cs="Sylfaen"/>
                <w:sz w:val="20"/>
                <w:szCs w:val="20"/>
              </w:rPr>
              <w:t>1.բ.                                                                    Կ.Տ.</w:t>
            </w:r>
          </w:p>
          <w:p w14:paraId="2258642B" w14:textId="77777777" w:rsidR="00334B2F" w:rsidRPr="002D0EA5" w:rsidRDefault="00334B2F" w:rsidP="00CB0ADE">
            <w:pPr>
              <w:jc w:val="right"/>
              <w:rPr>
                <w:rFonts w:ascii="GHEA Grapalat" w:hAnsi="GHEA Grapalat" w:cs="Sylfaen"/>
                <w:sz w:val="20"/>
                <w:szCs w:val="20"/>
              </w:rPr>
            </w:pPr>
          </w:p>
        </w:tc>
      </w:tr>
      <w:tr w:rsidR="002D0EA5" w:rsidRPr="002D0EA5" w14:paraId="39609509" w14:textId="77777777" w:rsidTr="00E04E2D">
        <w:trPr>
          <w:trHeight w:val="20"/>
        </w:trPr>
        <w:tc>
          <w:tcPr>
            <w:tcW w:w="5616" w:type="dxa"/>
            <w:tcBorders>
              <w:top w:val="single" w:sz="4" w:space="0" w:color="auto"/>
              <w:left w:val="single" w:sz="4" w:space="0" w:color="auto"/>
              <w:right w:val="single" w:sz="4" w:space="0" w:color="auto"/>
            </w:tcBorders>
            <w:noWrap/>
            <w:vAlign w:val="bottom"/>
          </w:tcPr>
          <w:p w14:paraId="20F96083" w14:textId="77777777" w:rsidR="00334B2F" w:rsidRPr="002D0EA5" w:rsidRDefault="00334B2F" w:rsidP="00CB0ADE">
            <w:pPr>
              <w:rPr>
                <w:rFonts w:ascii="GHEA Grapalat" w:hAnsi="GHEA Grapalat" w:cs="Tahoma"/>
                <w:sz w:val="20"/>
                <w:szCs w:val="20"/>
              </w:rPr>
            </w:pPr>
            <w:r w:rsidRPr="002D0EA5">
              <w:rPr>
                <w:rFonts w:ascii="GHEA Grapalat" w:hAnsi="GHEA Grapalat" w:cs="Tahoma"/>
                <w:sz w:val="20"/>
                <w:szCs w:val="20"/>
              </w:rPr>
              <w:t>2</w:t>
            </w:r>
            <w:r w:rsidRPr="002D0EA5">
              <w:rPr>
                <w:rFonts w:ascii="GHEA Grapalat" w:hAnsi="GHEA Grapalat" w:cs="Tahoma"/>
                <w:sz w:val="20"/>
                <w:szCs w:val="20"/>
                <w:lang w:val="hy-AM"/>
              </w:rPr>
              <w:t>4</w:t>
            </w:r>
            <w:r w:rsidRPr="002D0EA5">
              <w:rPr>
                <w:rFonts w:ascii="GHEA Grapalat" w:hAnsi="GHEA Grapalat" w:cs="Tahoma"/>
                <w:sz w:val="20"/>
                <w:szCs w:val="20"/>
              </w:rPr>
              <w:t xml:space="preserve">.ա.   </w:t>
            </w:r>
            <w:r w:rsidRPr="002D0EA5">
              <w:rPr>
                <w:rFonts w:ascii="GHEA Grapalat" w:hAnsi="GHEA Grapalat" w:cs="Tahoma"/>
                <w:sz w:val="20"/>
                <w:szCs w:val="20"/>
                <w:lang w:val="hy-AM"/>
              </w:rPr>
              <w:t>Շահառուին  սպասարկող ֆինանսական կազմակերպություն</w:t>
            </w:r>
            <w:r w:rsidRPr="002D0EA5">
              <w:rPr>
                <w:rFonts w:ascii="GHEA Grapalat" w:hAnsi="GHEA Grapalat" w:cs="Tahoma"/>
                <w:sz w:val="20"/>
                <w:szCs w:val="20"/>
              </w:rPr>
              <w:t xml:space="preserve"> </w:t>
            </w:r>
          </w:p>
          <w:p w14:paraId="19F83704" w14:textId="77777777" w:rsidR="00334B2F" w:rsidRPr="002D0EA5" w:rsidRDefault="00334B2F" w:rsidP="00CB0ADE">
            <w:pPr>
              <w:rPr>
                <w:rFonts w:ascii="GHEA Grapalat" w:hAnsi="GHEA Grapalat" w:cs="Tahoma"/>
                <w:sz w:val="20"/>
                <w:szCs w:val="20"/>
                <w:lang w:val="hy-AM"/>
              </w:rPr>
            </w:pPr>
            <w:r w:rsidRPr="002D0EA5">
              <w:rPr>
                <w:rFonts w:ascii="GHEA Grapalat" w:hAnsi="GHEA Grapalat" w:cs="Tahoma"/>
                <w:sz w:val="20"/>
                <w:szCs w:val="20"/>
              </w:rPr>
              <w:t xml:space="preserve">                             </w:t>
            </w:r>
            <w:r w:rsidRPr="002D0EA5">
              <w:rPr>
                <w:rFonts w:ascii="GHEA Grapalat" w:hAnsi="GHEA Grapalat" w:cs="Tahoma"/>
                <w:sz w:val="20"/>
                <w:szCs w:val="20"/>
                <w:lang w:val="hy-AM"/>
              </w:rPr>
              <w:t xml:space="preserve">                 </w:t>
            </w:r>
          </w:p>
          <w:p w14:paraId="62635B7C" w14:textId="77777777" w:rsidR="00334B2F" w:rsidRPr="002D0EA5" w:rsidRDefault="00334B2F" w:rsidP="00CB0ADE">
            <w:pPr>
              <w:rPr>
                <w:rFonts w:ascii="GHEA Grapalat" w:hAnsi="GHEA Grapalat" w:cs="Tahoma"/>
                <w:sz w:val="20"/>
                <w:szCs w:val="20"/>
              </w:rPr>
            </w:pPr>
            <w:r w:rsidRPr="002D0EA5">
              <w:rPr>
                <w:rFonts w:ascii="GHEA Grapalat" w:hAnsi="GHEA Grapalat" w:cs="Tahoma"/>
                <w:sz w:val="20"/>
                <w:szCs w:val="20"/>
                <w:lang w:val="hy-AM"/>
              </w:rPr>
              <w:t xml:space="preserve">                                                 </w:t>
            </w:r>
            <w:r w:rsidRPr="002D0EA5">
              <w:rPr>
                <w:rFonts w:ascii="GHEA Grapalat" w:hAnsi="GHEA Grapalat" w:cs="Tahoma"/>
                <w:sz w:val="20"/>
                <w:szCs w:val="20"/>
              </w:rPr>
              <w:t xml:space="preserve">   /____________________/</w:t>
            </w:r>
          </w:p>
          <w:p w14:paraId="18B98562"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 xml:space="preserve">  </w:t>
            </w:r>
          </w:p>
          <w:p w14:paraId="203EB235"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ստորագրություն</w:t>
            </w:r>
            <w:proofErr w:type="spellEnd"/>
            <w:r w:rsidRPr="002D0EA5">
              <w:rPr>
                <w:rFonts w:ascii="GHEA Grapalat" w:hAnsi="GHEA Grapalat" w:cs="Sylfaen"/>
                <w:sz w:val="20"/>
                <w:szCs w:val="20"/>
              </w:rPr>
              <w:t>/</w:t>
            </w:r>
          </w:p>
          <w:p w14:paraId="2047582C" w14:textId="77777777" w:rsidR="00334B2F" w:rsidRPr="002D0EA5" w:rsidRDefault="00334B2F" w:rsidP="00CB0ADE">
            <w:pPr>
              <w:rPr>
                <w:rFonts w:ascii="GHEA Grapalat" w:hAnsi="GHEA Grapalat" w:cs="Tahoma"/>
                <w:sz w:val="20"/>
                <w:szCs w:val="20"/>
              </w:rPr>
            </w:pPr>
          </w:p>
          <w:p w14:paraId="6C0E5D4F" w14:textId="77777777" w:rsidR="00334B2F" w:rsidRPr="002D0EA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E1E8AEB" w14:textId="77777777" w:rsidR="00334B2F" w:rsidRPr="002D0EA5" w:rsidRDefault="00334B2F" w:rsidP="00CB0ADE">
            <w:pPr>
              <w:rPr>
                <w:rFonts w:ascii="GHEA Grapalat" w:hAnsi="GHEA Grapalat" w:cs="Tahoma"/>
                <w:sz w:val="20"/>
                <w:szCs w:val="20"/>
              </w:rPr>
            </w:pPr>
            <w:r w:rsidRPr="002D0EA5">
              <w:rPr>
                <w:rFonts w:ascii="GHEA Grapalat" w:hAnsi="GHEA Grapalat" w:cs="Tahoma"/>
                <w:sz w:val="20"/>
                <w:szCs w:val="20"/>
              </w:rPr>
              <w:t>2</w:t>
            </w:r>
            <w:r w:rsidRPr="002D0EA5">
              <w:rPr>
                <w:rFonts w:ascii="GHEA Grapalat" w:hAnsi="GHEA Grapalat" w:cs="Tahoma"/>
                <w:sz w:val="20"/>
                <w:szCs w:val="20"/>
                <w:lang w:val="hy-AM"/>
              </w:rPr>
              <w:t>3</w:t>
            </w:r>
            <w:r w:rsidRPr="002D0EA5">
              <w:rPr>
                <w:rFonts w:ascii="GHEA Grapalat" w:hAnsi="GHEA Grapalat" w:cs="Tahoma"/>
                <w:sz w:val="20"/>
                <w:szCs w:val="20"/>
              </w:rPr>
              <w:t xml:space="preserve">.ա.   </w:t>
            </w:r>
            <w:r w:rsidRPr="002D0EA5">
              <w:rPr>
                <w:rFonts w:ascii="GHEA Grapalat" w:hAnsi="GHEA Grapalat" w:cs="Tahoma"/>
                <w:sz w:val="20"/>
                <w:szCs w:val="20"/>
                <w:lang w:val="hy-AM"/>
              </w:rPr>
              <w:t>Վճարողին  սպասարկող ֆինանսական կազմակերպություն</w:t>
            </w:r>
            <w:r w:rsidRPr="002D0EA5">
              <w:rPr>
                <w:rFonts w:ascii="GHEA Grapalat" w:hAnsi="GHEA Grapalat" w:cs="Tahoma"/>
                <w:sz w:val="20"/>
                <w:szCs w:val="20"/>
              </w:rPr>
              <w:t xml:space="preserve"> </w:t>
            </w:r>
          </w:p>
          <w:p w14:paraId="74C456E0" w14:textId="77777777" w:rsidR="00334B2F" w:rsidRPr="002D0EA5" w:rsidRDefault="00334B2F" w:rsidP="00CB0ADE">
            <w:pPr>
              <w:jc w:val="right"/>
              <w:rPr>
                <w:rFonts w:ascii="GHEA Grapalat" w:hAnsi="GHEA Grapalat" w:cs="Tahoma"/>
                <w:sz w:val="20"/>
                <w:szCs w:val="20"/>
              </w:rPr>
            </w:pPr>
          </w:p>
          <w:p w14:paraId="2B45B2CE" w14:textId="77777777" w:rsidR="00334B2F" w:rsidRPr="002D0EA5" w:rsidRDefault="00334B2F" w:rsidP="00CB0ADE">
            <w:pPr>
              <w:jc w:val="right"/>
              <w:rPr>
                <w:rFonts w:ascii="GHEA Grapalat" w:hAnsi="GHEA Grapalat" w:cs="Tahoma"/>
                <w:sz w:val="20"/>
                <w:szCs w:val="20"/>
              </w:rPr>
            </w:pPr>
          </w:p>
          <w:p w14:paraId="2BE9642D" w14:textId="77777777" w:rsidR="00334B2F" w:rsidRPr="002D0EA5" w:rsidRDefault="00334B2F" w:rsidP="00CB0ADE">
            <w:pPr>
              <w:jc w:val="right"/>
              <w:rPr>
                <w:rFonts w:ascii="GHEA Grapalat" w:hAnsi="GHEA Grapalat" w:cs="Tahoma"/>
                <w:sz w:val="20"/>
                <w:szCs w:val="20"/>
              </w:rPr>
            </w:pPr>
            <w:r w:rsidRPr="002D0EA5">
              <w:rPr>
                <w:rFonts w:ascii="GHEA Grapalat" w:hAnsi="GHEA Grapalat" w:cs="Tahoma"/>
                <w:sz w:val="20"/>
                <w:szCs w:val="20"/>
              </w:rPr>
              <w:t>/____________________/</w:t>
            </w:r>
          </w:p>
          <w:p w14:paraId="33B4D5EF" w14:textId="77777777" w:rsidR="00334B2F" w:rsidRPr="002D0EA5" w:rsidRDefault="00334B2F" w:rsidP="00CB0ADE">
            <w:pPr>
              <w:jc w:val="center"/>
              <w:rPr>
                <w:rFonts w:ascii="GHEA Grapalat" w:hAnsi="GHEA Grapalat" w:cs="Sylfaen"/>
                <w:sz w:val="20"/>
                <w:szCs w:val="20"/>
              </w:rPr>
            </w:pPr>
            <w:r w:rsidRPr="002D0EA5">
              <w:rPr>
                <w:rFonts w:ascii="GHEA Grapalat" w:hAnsi="GHEA Grapalat" w:cs="Tahoma"/>
                <w:sz w:val="20"/>
                <w:szCs w:val="20"/>
              </w:rPr>
              <w:t xml:space="preserve">                                                   </w:t>
            </w:r>
            <w:r w:rsidRPr="002D0EA5">
              <w:rPr>
                <w:rFonts w:ascii="GHEA Grapalat" w:hAnsi="GHEA Grapalat" w:cs="Sylfaen"/>
                <w:sz w:val="20"/>
                <w:szCs w:val="20"/>
              </w:rPr>
              <w:t>/</w:t>
            </w:r>
            <w:proofErr w:type="spellStart"/>
            <w:r w:rsidRPr="002D0EA5">
              <w:rPr>
                <w:rFonts w:ascii="GHEA Grapalat" w:hAnsi="GHEA Grapalat" w:cs="Sylfaen"/>
                <w:sz w:val="20"/>
                <w:szCs w:val="20"/>
              </w:rPr>
              <w:t>ստորագրություն</w:t>
            </w:r>
            <w:proofErr w:type="spellEnd"/>
            <w:r w:rsidRPr="002D0EA5">
              <w:rPr>
                <w:rFonts w:ascii="GHEA Grapalat" w:hAnsi="GHEA Grapalat" w:cs="Sylfaen"/>
                <w:sz w:val="20"/>
                <w:szCs w:val="20"/>
              </w:rPr>
              <w:t>/</w:t>
            </w:r>
          </w:p>
          <w:p w14:paraId="3B800585" w14:textId="77777777" w:rsidR="00334B2F" w:rsidRPr="002D0EA5" w:rsidRDefault="00334B2F" w:rsidP="00CB0ADE">
            <w:pPr>
              <w:jc w:val="right"/>
              <w:rPr>
                <w:rFonts w:ascii="GHEA Grapalat" w:hAnsi="GHEA Grapalat" w:cs="Arial"/>
                <w:sz w:val="20"/>
                <w:szCs w:val="20"/>
                <w:lang w:val="hy-AM"/>
              </w:rPr>
            </w:pPr>
          </w:p>
        </w:tc>
      </w:tr>
      <w:tr w:rsidR="002D0EA5" w:rsidRPr="002D0EA5" w14:paraId="2B4B1BC1" w14:textId="77777777" w:rsidTr="00E04E2D">
        <w:trPr>
          <w:trHeight w:val="20"/>
        </w:trPr>
        <w:tc>
          <w:tcPr>
            <w:tcW w:w="5616" w:type="dxa"/>
            <w:tcBorders>
              <w:top w:val="nil"/>
              <w:left w:val="single" w:sz="4" w:space="0" w:color="auto"/>
              <w:bottom w:val="single" w:sz="4" w:space="0" w:color="auto"/>
              <w:right w:val="single" w:sz="4" w:space="0" w:color="auto"/>
            </w:tcBorders>
            <w:noWrap/>
            <w:vAlign w:val="bottom"/>
          </w:tcPr>
          <w:p w14:paraId="49424C51"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24.բ.                                                       Կ.Տ.</w:t>
            </w:r>
          </w:p>
          <w:p w14:paraId="0F76954C" w14:textId="77777777" w:rsidR="00334B2F" w:rsidRPr="002D0EA5" w:rsidRDefault="00334B2F" w:rsidP="00CB0ADE">
            <w:pPr>
              <w:rPr>
                <w:rFonts w:ascii="GHEA Grapalat" w:hAnsi="GHEA Grapalat" w:cs="Sylfaen"/>
                <w:sz w:val="20"/>
                <w:szCs w:val="20"/>
              </w:rPr>
            </w:pPr>
          </w:p>
          <w:p w14:paraId="534A3E3A" w14:textId="77777777" w:rsidR="00334B2F" w:rsidRPr="002D0EA5" w:rsidRDefault="00334B2F" w:rsidP="00CB0ADE">
            <w:pPr>
              <w:rPr>
                <w:rFonts w:ascii="GHEA Grapalat" w:hAnsi="GHEA Grapalat" w:cs="Sylfaen"/>
                <w:sz w:val="20"/>
                <w:szCs w:val="20"/>
              </w:rPr>
            </w:pPr>
          </w:p>
          <w:p w14:paraId="62422B0F" w14:textId="77777777" w:rsidR="00334B2F" w:rsidRPr="002D0EA5" w:rsidRDefault="00334B2F" w:rsidP="00CB0ADE">
            <w:pPr>
              <w:rPr>
                <w:rFonts w:ascii="GHEA Grapalat" w:hAnsi="GHEA Grapalat" w:cs="Sylfaen"/>
                <w:sz w:val="20"/>
                <w:szCs w:val="20"/>
              </w:rPr>
            </w:pPr>
            <w:r w:rsidRPr="002D0EA5">
              <w:rPr>
                <w:rFonts w:ascii="GHEA Grapalat" w:hAnsi="GHEA Grapalat" w:cs="Tahoma"/>
                <w:sz w:val="20"/>
                <w:szCs w:val="20"/>
              </w:rPr>
              <w:t xml:space="preserve"> </w:t>
            </w:r>
            <w:r w:rsidRPr="002D0EA5">
              <w:rPr>
                <w:rFonts w:ascii="GHEA Grapalat" w:hAnsi="GHEA Grapalat" w:cs="Sylfaen"/>
                <w:sz w:val="20"/>
                <w:szCs w:val="20"/>
              </w:rPr>
              <w:t>2</w:t>
            </w:r>
            <w:r w:rsidRPr="002D0EA5">
              <w:rPr>
                <w:rFonts w:ascii="GHEA Grapalat" w:hAnsi="GHEA Grapalat" w:cs="Sylfaen"/>
                <w:sz w:val="20"/>
                <w:szCs w:val="20"/>
                <w:lang w:val="hy-AM"/>
              </w:rPr>
              <w:t>4</w:t>
            </w:r>
            <w:r w:rsidRPr="002D0EA5">
              <w:rPr>
                <w:rFonts w:ascii="GHEA Grapalat" w:hAnsi="GHEA Grapalat" w:cs="Sylfaen"/>
                <w:sz w:val="20"/>
                <w:szCs w:val="20"/>
              </w:rPr>
              <w:t>.</w:t>
            </w:r>
            <w:r w:rsidRPr="002D0EA5">
              <w:rPr>
                <w:rFonts w:ascii="GHEA Grapalat" w:hAnsi="GHEA Grapalat" w:cs="Sylfaen"/>
                <w:sz w:val="20"/>
                <w:szCs w:val="20"/>
                <w:lang w:val="hy-AM"/>
              </w:rPr>
              <w:t>գ</w:t>
            </w:r>
            <w:r w:rsidRPr="002D0EA5">
              <w:rPr>
                <w:rFonts w:ascii="GHEA Grapalat" w:hAnsi="GHEA Grapalat" w:cs="Tahoma"/>
                <w:sz w:val="20"/>
                <w:szCs w:val="20"/>
              </w:rPr>
              <w:t xml:space="preserve">                                                 "___" </w:t>
            </w:r>
            <w:r w:rsidRPr="002D0EA5">
              <w:rPr>
                <w:rFonts w:ascii="GHEA Grapalat" w:hAnsi="GHEA Grapalat" w:cs="Sylfaen"/>
                <w:sz w:val="20"/>
                <w:szCs w:val="20"/>
              </w:rPr>
              <w:t xml:space="preserve">___ </w:t>
            </w:r>
            <w:r w:rsidRPr="002D0EA5">
              <w:rPr>
                <w:rFonts w:ascii="GHEA Grapalat" w:hAnsi="GHEA Grapalat" w:cs="Tahoma"/>
                <w:sz w:val="20"/>
                <w:szCs w:val="20"/>
              </w:rPr>
              <w:t xml:space="preserve">20___ </w:t>
            </w:r>
            <w:r w:rsidRPr="002D0EA5">
              <w:rPr>
                <w:rFonts w:ascii="GHEA Grapalat" w:hAnsi="GHEA Grapalat" w:cs="Sylfaen"/>
                <w:sz w:val="20"/>
                <w:szCs w:val="20"/>
              </w:rPr>
              <w:t xml:space="preserve">թ. </w:t>
            </w:r>
          </w:p>
          <w:p w14:paraId="1F7ABF2F" w14:textId="77777777" w:rsidR="00334B2F" w:rsidRPr="002D0EA5" w:rsidRDefault="00334B2F" w:rsidP="00CB0ADE">
            <w:pPr>
              <w:rPr>
                <w:rFonts w:ascii="GHEA Grapalat" w:hAnsi="GHEA Grapalat" w:cs="Sylfaen"/>
                <w:sz w:val="20"/>
                <w:szCs w:val="20"/>
              </w:rPr>
            </w:pPr>
          </w:p>
          <w:p w14:paraId="430534A8"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 xml:space="preserve">  </w:t>
            </w:r>
          </w:p>
          <w:p w14:paraId="39C1EEEB" w14:textId="77777777" w:rsidR="00334B2F" w:rsidRPr="002D0EA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 xml:space="preserve">23.բ.                                                                 Կ.Տ.    </w:t>
            </w:r>
          </w:p>
          <w:p w14:paraId="33B7EF10" w14:textId="77777777" w:rsidR="00334B2F" w:rsidRPr="002D0EA5" w:rsidRDefault="00334B2F" w:rsidP="00CB0ADE">
            <w:pPr>
              <w:rPr>
                <w:rFonts w:ascii="GHEA Grapalat" w:hAnsi="GHEA Grapalat" w:cs="Sylfaen"/>
                <w:sz w:val="20"/>
                <w:szCs w:val="20"/>
              </w:rPr>
            </w:pPr>
          </w:p>
          <w:p w14:paraId="325AF4E8"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 xml:space="preserve">                     </w:t>
            </w:r>
          </w:p>
          <w:p w14:paraId="667235AE" w14:textId="77777777" w:rsidR="00334B2F" w:rsidRPr="002D0EA5" w:rsidRDefault="00334B2F" w:rsidP="00CB0ADE">
            <w:pPr>
              <w:rPr>
                <w:rFonts w:ascii="GHEA Grapalat" w:hAnsi="GHEA Grapalat" w:cs="Sylfaen"/>
                <w:sz w:val="20"/>
                <w:szCs w:val="20"/>
              </w:rPr>
            </w:pPr>
            <w:r w:rsidRPr="002D0EA5">
              <w:rPr>
                <w:rFonts w:ascii="GHEA Grapalat" w:hAnsi="GHEA Grapalat" w:cs="Sylfaen"/>
                <w:sz w:val="20"/>
                <w:szCs w:val="20"/>
              </w:rPr>
              <w:t>23.</w:t>
            </w:r>
            <w:proofErr w:type="gramStart"/>
            <w:r w:rsidRPr="002D0EA5">
              <w:rPr>
                <w:rFonts w:ascii="GHEA Grapalat" w:hAnsi="GHEA Grapalat" w:cs="Sylfaen"/>
                <w:sz w:val="20"/>
                <w:szCs w:val="20"/>
                <w:lang w:val="hy-AM"/>
              </w:rPr>
              <w:t>գ</w:t>
            </w:r>
            <w:r w:rsidRPr="002D0EA5">
              <w:rPr>
                <w:rFonts w:ascii="GHEA Grapalat" w:hAnsi="GHEA Grapalat" w:cs="Sylfaen"/>
                <w:sz w:val="20"/>
                <w:szCs w:val="20"/>
              </w:rPr>
              <w:t>.Կատարման</w:t>
            </w:r>
            <w:proofErr w:type="gramEnd"/>
            <w:r w:rsidRPr="002D0EA5">
              <w:rPr>
                <w:rFonts w:ascii="GHEA Grapalat" w:hAnsi="GHEA Grapalat" w:cs="Sylfaen"/>
                <w:sz w:val="20"/>
                <w:szCs w:val="20"/>
              </w:rPr>
              <w:t xml:space="preserve"> </w:t>
            </w:r>
            <w:proofErr w:type="spellStart"/>
            <w:r w:rsidRPr="002D0EA5">
              <w:rPr>
                <w:rFonts w:ascii="GHEA Grapalat" w:hAnsi="GHEA Grapalat" w:cs="Sylfaen"/>
                <w:sz w:val="20"/>
                <w:szCs w:val="20"/>
              </w:rPr>
              <w:t>ամսաթիվը</w:t>
            </w:r>
            <w:proofErr w:type="spellEnd"/>
            <w:r w:rsidRPr="002D0EA5">
              <w:rPr>
                <w:rFonts w:ascii="GHEA Grapalat" w:hAnsi="GHEA Grapalat" w:cs="Sylfaen"/>
                <w:sz w:val="20"/>
                <w:szCs w:val="20"/>
              </w:rPr>
              <w:t xml:space="preserve">`           </w:t>
            </w:r>
            <w:r w:rsidRPr="002D0EA5">
              <w:rPr>
                <w:rFonts w:ascii="GHEA Grapalat" w:hAnsi="GHEA Grapalat" w:cs="Tahoma"/>
                <w:sz w:val="20"/>
                <w:szCs w:val="20"/>
              </w:rPr>
              <w:t xml:space="preserve">"___" </w:t>
            </w:r>
            <w:r w:rsidRPr="002D0EA5">
              <w:rPr>
                <w:rFonts w:ascii="GHEA Grapalat" w:hAnsi="GHEA Grapalat" w:cs="Sylfaen"/>
                <w:sz w:val="20"/>
                <w:szCs w:val="20"/>
              </w:rPr>
              <w:t xml:space="preserve">___ </w:t>
            </w:r>
            <w:r w:rsidRPr="002D0EA5">
              <w:rPr>
                <w:rFonts w:ascii="GHEA Grapalat" w:hAnsi="GHEA Grapalat" w:cs="Tahoma"/>
                <w:sz w:val="20"/>
                <w:szCs w:val="20"/>
              </w:rPr>
              <w:t>20___</w:t>
            </w:r>
            <w:r w:rsidRPr="002D0EA5">
              <w:rPr>
                <w:rFonts w:ascii="GHEA Grapalat" w:hAnsi="GHEA Grapalat" w:cs="Sylfaen"/>
                <w:sz w:val="20"/>
                <w:szCs w:val="20"/>
              </w:rPr>
              <w:t>թ.</w:t>
            </w:r>
          </w:p>
          <w:p w14:paraId="46824667" w14:textId="77777777" w:rsidR="00334B2F" w:rsidRPr="002D0EA5" w:rsidRDefault="00334B2F" w:rsidP="00CB0ADE">
            <w:pPr>
              <w:rPr>
                <w:rFonts w:ascii="GHEA Grapalat" w:hAnsi="GHEA Grapalat" w:cs="Sylfaen"/>
                <w:sz w:val="20"/>
                <w:szCs w:val="20"/>
              </w:rPr>
            </w:pPr>
          </w:p>
          <w:p w14:paraId="0ED3B05E" w14:textId="77777777" w:rsidR="00334B2F" w:rsidRPr="002D0EA5" w:rsidRDefault="00334B2F" w:rsidP="00CB0ADE">
            <w:pPr>
              <w:rPr>
                <w:rFonts w:ascii="GHEA Grapalat" w:hAnsi="GHEA Grapalat" w:cs="Sylfaen"/>
                <w:sz w:val="20"/>
                <w:szCs w:val="20"/>
              </w:rPr>
            </w:pPr>
          </w:p>
          <w:p w14:paraId="6A21BC8B" w14:textId="77777777" w:rsidR="00334B2F" w:rsidRPr="002D0EA5" w:rsidRDefault="00334B2F" w:rsidP="00CB0ADE">
            <w:pPr>
              <w:jc w:val="right"/>
              <w:rPr>
                <w:rFonts w:ascii="GHEA Grapalat" w:hAnsi="GHEA Grapalat" w:cs="Arial"/>
                <w:sz w:val="20"/>
                <w:szCs w:val="20"/>
              </w:rPr>
            </w:pPr>
          </w:p>
        </w:tc>
      </w:tr>
    </w:tbl>
    <w:p w14:paraId="7B748D3B" w14:textId="77777777" w:rsidR="00334B2F" w:rsidRPr="002D0EA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Pr="002D0EA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Pr="002D0EA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Pr="002D0EA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Pr="002D0EA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2D0EA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0EA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2D0EA5" w:rsidRDefault="00334B2F" w:rsidP="00334B2F">
      <w:pPr>
        <w:jc w:val="center"/>
        <w:rPr>
          <w:rFonts w:ascii="GHEA Grapalat" w:hAnsi="GHEA Grapalat"/>
          <w:b/>
          <w:sz w:val="22"/>
          <w:szCs w:val="22"/>
          <w:lang w:val="nl-NL"/>
        </w:rPr>
      </w:pPr>
      <w:r w:rsidRPr="002D0EA5">
        <w:rPr>
          <w:rFonts w:ascii="GHEA Grapalat" w:hAnsi="GHEA Grapalat"/>
          <w:b/>
          <w:lang w:val="hy-AM"/>
        </w:rPr>
        <w:br w:type="page"/>
      </w:r>
      <w:r w:rsidRPr="002D0EA5">
        <w:rPr>
          <w:rFonts w:ascii="GHEA Grapalat" w:hAnsi="GHEA Grapalat"/>
          <w:b/>
          <w:sz w:val="22"/>
          <w:szCs w:val="22"/>
          <w:lang w:val="hy-AM"/>
        </w:rPr>
        <w:lastRenderedPageBreak/>
        <w:t>Վճարման</w:t>
      </w:r>
      <w:r w:rsidRPr="002D0EA5">
        <w:rPr>
          <w:rFonts w:ascii="GHEA Grapalat" w:hAnsi="GHEA Grapalat"/>
          <w:b/>
          <w:sz w:val="22"/>
          <w:szCs w:val="22"/>
          <w:lang w:val="nl-NL"/>
        </w:rPr>
        <w:t xml:space="preserve"> </w:t>
      </w:r>
      <w:r w:rsidRPr="002D0EA5">
        <w:rPr>
          <w:rFonts w:ascii="GHEA Grapalat" w:hAnsi="GHEA Grapalat"/>
          <w:b/>
          <w:sz w:val="22"/>
          <w:szCs w:val="22"/>
          <w:lang w:val="hy-AM"/>
        </w:rPr>
        <w:t>պահանջագրի</w:t>
      </w:r>
      <w:r w:rsidRPr="002D0EA5">
        <w:rPr>
          <w:rFonts w:ascii="GHEA Grapalat" w:hAnsi="GHEA Grapalat"/>
          <w:b/>
          <w:sz w:val="22"/>
          <w:szCs w:val="22"/>
          <w:lang w:val="nl-NL"/>
        </w:rPr>
        <w:t xml:space="preserve"> </w:t>
      </w:r>
      <w:r w:rsidRPr="002D0EA5">
        <w:rPr>
          <w:rFonts w:ascii="GHEA Grapalat" w:hAnsi="GHEA Grapalat"/>
          <w:b/>
          <w:sz w:val="22"/>
          <w:szCs w:val="22"/>
          <w:lang w:val="hy-AM"/>
        </w:rPr>
        <w:t>պարտադիր</w:t>
      </w:r>
      <w:r w:rsidRPr="002D0EA5">
        <w:rPr>
          <w:rFonts w:ascii="GHEA Grapalat" w:hAnsi="GHEA Grapalat"/>
          <w:b/>
          <w:sz w:val="22"/>
          <w:szCs w:val="22"/>
          <w:lang w:val="nl-NL"/>
        </w:rPr>
        <w:t xml:space="preserve"> </w:t>
      </w:r>
      <w:r w:rsidRPr="002D0EA5">
        <w:rPr>
          <w:rFonts w:ascii="GHEA Grapalat" w:hAnsi="GHEA Grapalat"/>
          <w:b/>
          <w:sz w:val="22"/>
          <w:szCs w:val="22"/>
          <w:lang w:val="hy-AM"/>
        </w:rPr>
        <w:t>վավերապայմանները</w:t>
      </w:r>
      <w:r w:rsidRPr="002D0EA5">
        <w:rPr>
          <w:rFonts w:ascii="GHEA Grapalat" w:hAnsi="GHEA Grapalat"/>
          <w:b/>
          <w:sz w:val="22"/>
          <w:szCs w:val="22"/>
          <w:lang w:val="nl-NL"/>
        </w:rPr>
        <w:t xml:space="preserve"> </w:t>
      </w:r>
      <w:r w:rsidRPr="002D0EA5">
        <w:rPr>
          <w:rFonts w:ascii="GHEA Grapalat" w:hAnsi="GHEA Grapalat"/>
          <w:b/>
          <w:sz w:val="22"/>
          <w:szCs w:val="22"/>
          <w:lang w:val="hy-AM"/>
        </w:rPr>
        <w:t>և</w:t>
      </w:r>
      <w:r w:rsidRPr="002D0EA5">
        <w:rPr>
          <w:rFonts w:ascii="GHEA Grapalat" w:hAnsi="GHEA Grapalat"/>
          <w:b/>
          <w:sz w:val="22"/>
          <w:szCs w:val="22"/>
          <w:lang w:val="nl-NL"/>
        </w:rPr>
        <w:t xml:space="preserve"> </w:t>
      </w:r>
      <w:r w:rsidRPr="002D0EA5">
        <w:rPr>
          <w:rFonts w:ascii="GHEA Grapalat" w:hAnsi="GHEA Grapalat"/>
          <w:b/>
          <w:sz w:val="22"/>
          <w:szCs w:val="22"/>
          <w:lang w:val="hy-AM"/>
        </w:rPr>
        <w:t>լրացման</w:t>
      </w:r>
      <w:r w:rsidRPr="002D0EA5">
        <w:rPr>
          <w:rFonts w:ascii="GHEA Grapalat" w:hAnsi="GHEA Grapalat"/>
          <w:b/>
          <w:sz w:val="22"/>
          <w:szCs w:val="22"/>
          <w:lang w:val="nl-NL"/>
        </w:rPr>
        <w:t xml:space="preserve"> </w:t>
      </w:r>
      <w:r w:rsidRPr="002D0EA5">
        <w:rPr>
          <w:rFonts w:ascii="GHEA Grapalat" w:hAnsi="GHEA Grapalat"/>
          <w:b/>
          <w:sz w:val="22"/>
          <w:szCs w:val="22"/>
          <w:lang w:val="hy-AM"/>
        </w:rPr>
        <w:t>ուղեցույցը</w:t>
      </w:r>
    </w:p>
    <w:p w14:paraId="178F6140" w14:textId="77777777" w:rsidR="00334B2F" w:rsidRPr="002D0EA5"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3419B" w:rsidRPr="002D0EA5"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2D0EA5" w:rsidRDefault="00334B2F" w:rsidP="00CB0ADE">
            <w:pPr>
              <w:jc w:val="both"/>
              <w:rPr>
                <w:rFonts w:ascii="GHEA Grapalat" w:hAnsi="GHEA Grapalat"/>
                <w:sz w:val="20"/>
                <w:szCs w:val="20"/>
              </w:rPr>
            </w:pPr>
            <w:r w:rsidRPr="002D0EA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2D0EA5" w:rsidRDefault="00334B2F" w:rsidP="00CB0ADE">
            <w:pPr>
              <w:jc w:val="center"/>
              <w:rPr>
                <w:rFonts w:ascii="GHEA Grapalat" w:hAnsi="GHEA Grapalat"/>
                <w:b/>
                <w:sz w:val="20"/>
                <w:szCs w:val="20"/>
              </w:rPr>
            </w:pPr>
            <w:r w:rsidRPr="002D0EA5">
              <w:rPr>
                <w:rFonts w:ascii="GHEA Grapalat" w:hAnsi="GHEA Grapalat"/>
                <w:b/>
                <w:sz w:val="20"/>
                <w:szCs w:val="20"/>
              </w:rPr>
              <w:t>&lt;&lt;</w:t>
            </w:r>
            <w:proofErr w:type="spellStart"/>
            <w:r w:rsidRPr="002D0EA5">
              <w:rPr>
                <w:rFonts w:ascii="GHEA Grapalat" w:hAnsi="GHEA Grapalat"/>
                <w:b/>
                <w:sz w:val="20"/>
                <w:szCs w:val="20"/>
              </w:rPr>
              <w:t>Վճարման</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պահանջագիր</w:t>
            </w:r>
            <w:proofErr w:type="spellEnd"/>
            <w:r w:rsidRPr="002D0EA5">
              <w:rPr>
                <w:rFonts w:ascii="GHEA Grapalat" w:hAnsi="GHEA Grapalat"/>
                <w:b/>
                <w:sz w:val="20"/>
                <w:szCs w:val="20"/>
              </w:rPr>
              <w:t xml:space="preserve">&gt;&gt; </w:t>
            </w:r>
            <w:proofErr w:type="spellStart"/>
            <w:r w:rsidRPr="002D0EA5">
              <w:rPr>
                <w:rFonts w:ascii="GHEA Grapalat" w:hAnsi="GHEA Grapalat"/>
                <w:b/>
                <w:sz w:val="20"/>
                <w:szCs w:val="20"/>
              </w:rPr>
              <w:t>փաստաթղթի</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2D0EA5" w:rsidRDefault="00334B2F" w:rsidP="00CB0ADE">
            <w:pPr>
              <w:jc w:val="center"/>
              <w:rPr>
                <w:rFonts w:ascii="GHEA Grapalat" w:hAnsi="GHEA Grapalat"/>
                <w:b/>
                <w:sz w:val="20"/>
                <w:szCs w:val="20"/>
              </w:rPr>
            </w:pPr>
            <w:proofErr w:type="spellStart"/>
            <w:r w:rsidRPr="002D0EA5">
              <w:rPr>
                <w:rFonts w:ascii="GHEA Grapalat" w:hAnsi="GHEA Grapalat"/>
                <w:b/>
                <w:sz w:val="20"/>
                <w:szCs w:val="20"/>
              </w:rPr>
              <w:t>Նշված</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դաշտի</w:t>
            </w:r>
            <w:proofErr w:type="spellEnd"/>
            <w:r w:rsidRPr="002D0EA5">
              <w:rPr>
                <w:rFonts w:ascii="GHEA Grapalat" w:hAnsi="GHEA Grapalat"/>
                <w:b/>
                <w:sz w:val="20"/>
                <w:szCs w:val="20"/>
              </w:rPr>
              <w:t>/</w:t>
            </w:r>
          </w:p>
          <w:p w14:paraId="45718B7D" w14:textId="77777777" w:rsidR="00334B2F" w:rsidRPr="002D0EA5" w:rsidRDefault="00334B2F" w:rsidP="00CB0ADE">
            <w:pPr>
              <w:jc w:val="center"/>
              <w:rPr>
                <w:rFonts w:ascii="GHEA Grapalat" w:hAnsi="GHEA Grapalat"/>
                <w:b/>
                <w:sz w:val="20"/>
                <w:szCs w:val="20"/>
              </w:rPr>
            </w:pPr>
            <w:proofErr w:type="spellStart"/>
            <w:r w:rsidRPr="002D0EA5">
              <w:rPr>
                <w:rFonts w:ascii="GHEA Grapalat" w:hAnsi="GHEA Grapalat"/>
                <w:b/>
                <w:sz w:val="20"/>
                <w:szCs w:val="20"/>
              </w:rPr>
              <w:t>վավերապայմանի</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առկայությունը</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2D0EA5" w:rsidRDefault="00334B2F" w:rsidP="00CB0ADE">
            <w:pPr>
              <w:jc w:val="center"/>
              <w:rPr>
                <w:rFonts w:ascii="GHEA Grapalat" w:hAnsi="GHEA Grapalat"/>
                <w:b/>
                <w:sz w:val="20"/>
                <w:szCs w:val="20"/>
                <w:lang w:val="hy-AM"/>
              </w:rPr>
            </w:pPr>
            <w:proofErr w:type="spellStart"/>
            <w:r w:rsidRPr="002D0EA5">
              <w:rPr>
                <w:rFonts w:ascii="GHEA Grapalat" w:hAnsi="GHEA Grapalat"/>
                <w:b/>
                <w:sz w:val="20"/>
                <w:szCs w:val="20"/>
              </w:rPr>
              <w:t>Վավերապայմանի</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լրացման</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պահանջը</w:t>
            </w:r>
            <w:proofErr w:type="spellEnd"/>
            <w:r w:rsidRPr="002D0EA5">
              <w:rPr>
                <w:rFonts w:ascii="GHEA Grapalat" w:hAnsi="GHEA Grapalat"/>
                <w:b/>
                <w:sz w:val="20"/>
                <w:szCs w:val="20"/>
                <w:lang w:val="hy-AM"/>
              </w:rPr>
              <w:t xml:space="preserve"> </w:t>
            </w:r>
          </w:p>
          <w:p w14:paraId="340851B5" w14:textId="77777777" w:rsidR="00334B2F" w:rsidRPr="002D0EA5" w:rsidRDefault="00334B2F" w:rsidP="00CB0ADE">
            <w:pPr>
              <w:jc w:val="center"/>
              <w:rPr>
                <w:rFonts w:ascii="GHEA Grapalat" w:hAnsi="GHEA Grapalat"/>
                <w:b/>
                <w:sz w:val="20"/>
                <w:szCs w:val="20"/>
              </w:rPr>
            </w:pPr>
            <w:r w:rsidRPr="002D0EA5">
              <w:rPr>
                <w:rFonts w:ascii="GHEA Grapalat" w:hAnsi="GHEA Grapalat"/>
                <w:b/>
                <w:sz w:val="20"/>
                <w:szCs w:val="20"/>
              </w:rPr>
              <w:t>(</w:t>
            </w:r>
            <w:r w:rsidRPr="002D0EA5">
              <w:rPr>
                <w:rFonts w:ascii="GHEA Grapalat" w:hAnsi="GHEA Grapalat"/>
                <w:b/>
                <w:sz w:val="20"/>
                <w:szCs w:val="20"/>
                <w:lang w:val="hy-AM"/>
              </w:rPr>
              <w:t>գնումների գործընթացի հետ կապված</w:t>
            </w:r>
            <w:r w:rsidRPr="002D0EA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2D0EA5" w:rsidRDefault="00334B2F" w:rsidP="00CB0ADE">
            <w:pPr>
              <w:ind w:left="-588" w:firstLine="588"/>
              <w:jc w:val="center"/>
              <w:rPr>
                <w:rFonts w:ascii="GHEA Grapalat" w:hAnsi="GHEA Grapalat"/>
                <w:b/>
                <w:sz w:val="20"/>
                <w:szCs w:val="20"/>
              </w:rPr>
            </w:pPr>
            <w:proofErr w:type="spellStart"/>
            <w:r w:rsidRPr="002D0EA5">
              <w:rPr>
                <w:rFonts w:ascii="GHEA Grapalat" w:hAnsi="GHEA Grapalat"/>
                <w:b/>
                <w:sz w:val="20"/>
                <w:szCs w:val="20"/>
              </w:rPr>
              <w:t>Վավերապայմանը</w:t>
            </w:r>
            <w:proofErr w:type="spellEnd"/>
          </w:p>
          <w:p w14:paraId="54BD0959" w14:textId="77777777" w:rsidR="00334B2F" w:rsidRPr="002D0EA5" w:rsidRDefault="00334B2F" w:rsidP="00CB0ADE">
            <w:pPr>
              <w:ind w:left="-588" w:firstLine="588"/>
              <w:jc w:val="center"/>
              <w:rPr>
                <w:rFonts w:ascii="GHEA Grapalat" w:hAnsi="GHEA Grapalat"/>
                <w:b/>
                <w:sz w:val="20"/>
                <w:szCs w:val="20"/>
              </w:rPr>
            </w:pPr>
            <w:proofErr w:type="spellStart"/>
            <w:r w:rsidRPr="002D0EA5">
              <w:rPr>
                <w:rFonts w:ascii="GHEA Grapalat" w:hAnsi="GHEA Grapalat"/>
                <w:b/>
                <w:sz w:val="20"/>
                <w:szCs w:val="20"/>
              </w:rPr>
              <w:t>լրացնող</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կողմը</w:t>
            </w:r>
            <w:proofErr w:type="spellEnd"/>
            <w:r w:rsidRPr="002D0EA5">
              <w:rPr>
                <w:rFonts w:ascii="GHEA Grapalat" w:hAnsi="GHEA Grapalat"/>
                <w:b/>
                <w:sz w:val="20"/>
                <w:szCs w:val="20"/>
              </w:rPr>
              <w:t xml:space="preserve">` </w:t>
            </w:r>
          </w:p>
          <w:p w14:paraId="731C764B" w14:textId="77777777" w:rsidR="00334B2F" w:rsidRPr="002D0EA5" w:rsidRDefault="00334B2F" w:rsidP="00CB0ADE">
            <w:pPr>
              <w:ind w:left="-588" w:firstLine="588"/>
              <w:jc w:val="center"/>
              <w:rPr>
                <w:rFonts w:ascii="GHEA Grapalat" w:hAnsi="GHEA Grapalat"/>
                <w:b/>
                <w:sz w:val="20"/>
                <w:szCs w:val="20"/>
              </w:rPr>
            </w:pPr>
            <w:proofErr w:type="spellStart"/>
            <w:r w:rsidRPr="002D0EA5">
              <w:rPr>
                <w:rFonts w:ascii="GHEA Grapalat" w:hAnsi="GHEA Grapalat"/>
                <w:b/>
                <w:sz w:val="20"/>
                <w:szCs w:val="20"/>
              </w:rPr>
              <w:t>շահառուն</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կամ</w:t>
            </w:r>
            <w:proofErr w:type="spellEnd"/>
            <w:r w:rsidRPr="002D0EA5">
              <w:rPr>
                <w:rFonts w:ascii="GHEA Grapalat" w:hAnsi="GHEA Grapalat"/>
                <w:b/>
                <w:sz w:val="20"/>
                <w:szCs w:val="20"/>
              </w:rPr>
              <w:t xml:space="preserve"> </w:t>
            </w:r>
            <w:proofErr w:type="spellStart"/>
            <w:r w:rsidRPr="002D0EA5">
              <w:rPr>
                <w:rFonts w:ascii="GHEA Grapalat" w:hAnsi="GHEA Grapalat"/>
                <w:b/>
                <w:sz w:val="20"/>
                <w:szCs w:val="20"/>
              </w:rPr>
              <w:t>վճարողը</w:t>
            </w:r>
            <w:proofErr w:type="spellEnd"/>
          </w:p>
          <w:p w14:paraId="25F308B8" w14:textId="77777777" w:rsidR="00334B2F" w:rsidRPr="002D0EA5" w:rsidRDefault="00334B2F" w:rsidP="00CB0ADE">
            <w:pPr>
              <w:ind w:left="-588" w:firstLine="588"/>
              <w:jc w:val="center"/>
              <w:rPr>
                <w:rFonts w:ascii="GHEA Grapalat" w:hAnsi="GHEA Grapalat"/>
                <w:b/>
                <w:sz w:val="20"/>
                <w:szCs w:val="20"/>
              </w:rPr>
            </w:pPr>
            <w:r w:rsidRPr="002D0EA5">
              <w:rPr>
                <w:rFonts w:ascii="GHEA Grapalat" w:hAnsi="GHEA Grapalat"/>
                <w:b/>
                <w:sz w:val="20"/>
                <w:szCs w:val="20"/>
              </w:rPr>
              <w:t>(</w:t>
            </w:r>
            <w:r w:rsidRPr="002D0EA5">
              <w:rPr>
                <w:rFonts w:ascii="GHEA Grapalat" w:hAnsi="GHEA Grapalat"/>
                <w:b/>
                <w:sz w:val="20"/>
                <w:szCs w:val="20"/>
                <w:lang w:val="hy-AM"/>
              </w:rPr>
              <w:t>գնումների գործընթացի հետ կապված</w:t>
            </w:r>
            <w:r w:rsidRPr="002D0EA5">
              <w:rPr>
                <w:rFonts w:ascii="GHEA Grapalat" w:hAnsi="GHEA Grapalat"/>
                <w:b/>
                <w:sz w:val="20"/>
                <w:szCs w:val="20"/>
              </w:rPr>
              <w:t>)</w:t>
            </w:r>
          </w:p>
        </w:tc>
      </w:tr>
      <w:tr w:rsidR="0093419B" w:rsidRPr="002D0EA5"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2D0EA5" w:rsidRDefault="00334B2F" w:rsidP="00CB0ADE">
            <w:pPr>
              <w:jc w:val="center"/>
              <w:rPr>
                <w:rFonts w:ascii="GHEA Grapalat" w:hAnsi="GHEA Grapalat"/>
                <w:b/>
                <w:sz w:val="20"/>
                <w:szCs w:val="20"/>
              </w:rPr>
            </w:pPr>
            <w:r w:rsidRPr="002D0EA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2D0EA5" w:rsidRDefault="00334B2F" w:rsidP="00CB0ADE">
            <w:pPr>
              <w:jc w:val="center"/>
              <w:rPr>
                <w:rFonts w:ascii="GHEA Grapalat" w:hAnsi="GHEA Grapalat"/>
                <w:b/>
                <w:sz w:val="20"/>
                <w:szCs w:val="20"/>
              </w:rPr>
            </w:pPr>
            <w:r w:rsidRPr="002D0EA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2D0EA5" w:rsidRDefault="00334B2F" w:rsidP="00CB0ADE">
            <w:pPr>
              <w:jc w:val="center"/>
              <w:rPr>
                <w:rFonts w:ascii="GHEA Grapalat" w:hAnsi="GHEA Grapalat"/>
                <w:b/>
                <w:sz w:val="20"/>
                <w:szCs w:val="20"/>
              </w:rPr>
            </w:pPr>
            <w:r w:rsidRPr="002D0EA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2D0EA5" w:rsidRDefault="00334B2F" w:rsidP="00CB0ADE">
            <w:pPr>
              <w:jc w:val="center"/>
              <w:rPr>
                <w:rFonts w:ascii="GHEA Grapalat" w:hAnsi="GHEA Grapalat"/>
                <w:b/>
                <w:sz w:val="20"/>
                <w:szCs w:val="20"/>
              </w:rPr>
            </w:pPr>
            <w:r w:rsidRPr="002D0EA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2D0EA5" w:rsidRDefault="00334B2F" w:rsidP="00CB0ADE">
            <w:pPr>
              <w:jc w:val="center"/>
              <w:rPr>
                <w:rFonts w:ascii="GHEA Grapalat" w:hAnsi="GHEA Grapalat"/>
                <w:b/>
                <w:sz w:val="20"/>
                <w:szCs w:val="20"/>
              </w:rPr>
            </w:pPr>
            <w:r w:rsidRPr="002D0EA5">
              <w:rPr>
                <w:rFonts w:ascii="GHEA Grapalat" w:hAnsi="GHEA Grapalat"/>
                <w:b/>
                <w:sz w:val="20"/>
                <w:szCs w:val="20"/>
              </w:rPr>
              <w:t>5</w:t>
            </w:r>
          </w:p>
        </w:tc>
      </w:tr>
      <w:tr w:rsidR="0093419B" w:rsidRPr="002D0EA5"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Փաստաթղթի վրա նախապես լրացված է &lt;Վճարման պահանջագիր&gt;</w:t>
            </w:r>
          </w:p>
        </w:tc>
      </w:tr>
      <w:tr w:rsidR="0093419B" w:rsidRPr="002D0EA5"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2D0EA5" w:rsidRDefault="00334B2F">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2D0EA5" w:rsidRDefault="00334B2F" w:rsidP="00CB0ADE">
            <w:pPr>
              <w:jc w:val="both"/>
              <w:rPr>
                <w:rFonts w:ascii="GHEA Grapalat" w:hAnsi="GHEA Grapalat"/>
                <w:sz w:val="20"/>
                <w:szCs w:val="20"/>
              </w:rPr>
            </w:pP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ներկայացնելիս</w:t>
            </w:r>
            <w:proofErr w:type="spellEnd"/>
          </w:p>
        </w:tc>
      </w:tr>
      <w:tr w:rsidR="0093419B" w:rsidRPr="002D0EA5"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2D0EA5" w:rsidRDefault="00334B2F">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2D0EA5" w:rsidRDefault="00334B2F" w:rsidP="00CB0ADE">
            <w:pPr>
              <w:jc w:val="both"/>
              <w:rPr>
                <w:rFonts w:ascii="GHEA Grapalat" w:hAnsi="GHEA Grapalat"/>
                <w:sz w:val="20"/>
                <w:szCs w:val="20"/>
              </w:rPr>
            </w:pPr>
            <w:proofErr w:type="spellStart"/>
            <w:r w:rsidRPr="002D0EA5">
              <w:rPr>
                <w:rFonts w:ascii="GHEA Grapalat" w:hAnsi="GHEA Grapalat"/>
                <w:sz w:val="20"/>
                <w:szCs w:val="20"/>
              </w:rPr>
              <w:t>ներկայացման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4EC1EC23" w14:textId="77777777" w:rsidR="00334B2F" w:rsidRPr="002D0EA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2D0EA5" w:rsidRDefault="00334B2F" w:rsidP="00CB0ADE">
            <w:pPr>
              <w:ind w:left="132" w:hanging="132"/>
              <w:jc w:val="center"/>
              <w:rPr>
                <w:rFonts w:ascii="GHEA Grapalat" w:hAnsi="GHEA Grapalat"/>
                <w:sz w:val="20"/>
                <w:szCs w:val="20"/>
                <w:lang w:val="hy-AM"/>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օրը</w:t>
            </w:r>
            <w:proofErr w:type="spellEnd"/>
            <w:r w:rsidRPr="002D0EA5">
              <w:rPr>
                <w:rFonts w:ascii="GHEA Grapalat" w:hAnsi="GHEA Grapalat"/>
                <w:sz w:val="20"/>
                <w:szCs w:val="20"/>
                <w:lang w:val="hy-AM"/>
              </w:rPr>
              <w:t xml:space="preserve">: </w:t>
            </w:r>
          </w:p>
        </w:tc>
      </w:tr>
      <w:tr w:rsidR="0093419B" w:rsidRPr="002D0EA5"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2D0EA5" w:rsidRDefault="00334B2F">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2D0EA5" w:rsidRDefault="00334B2F" w:rsidP="00CB0ADE">
            <w:pPr>
              <w:jc w:val="both"/>
              <w:rPr>
                <w:rFonts w:ascii="GHEA Grapalat" w:hAnsi="GHEA Grapalat"/>
                <w:sz w:val="20"/>
                <w:szCs w:val="20"/>
              </w:rPr>
            </w:pPr>
            <w:r w:rsidRPr="002D0EA5">
              <w:rPr>
                <w:rFonts w:ascii="GHEA Grapalat" w:hAnsi="GHEA Grapalat" w:cs="Sylfaen"/>
                <w:sz w:val="20"/>
                <w:szCs w:val="20"/>
                <w:lang w:val="hy-AM"/>
              </w:rPr>
              <w:t>Վճարողի անվանումը</w:t>
            </w:r>
            <w:r w:rsidRPr="002D0EA5">
              <w:rPr>
                <w:rFonts w:ascii="GHEA Grapalat" w:hAnsi="GHEA Grapalat" w:cs="Sylfaen"/>
                <w:sz w:val="20"/>
                <w:szCs w:val="20"/>
              </w:rPr>
              <w:t>,</w:t>
            </w:r>
            <w:r w:rsidRPr="002D0EA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7AEC4B2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այն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անունը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հաշվից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պետք</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գանձվի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գումարը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անունը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ազգանունը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եթե</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ֆիզիկական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կամ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անվանումը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եթե</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իրավաբանական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Նշվում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նաև</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այլ</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տվյալներ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ըստ</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անհրաժեշտության</w:t>
            </w:r>
            <w:proofErr w:type="spellEnd"/>
            <w:r w:rsidRPr="002D0EA5">
              <w:rPr>
                <w:rFonts w:ascii="GHEA Grapalat" w:hAnsi="GHEA Grapalat"/>
                <w:sz w:val="20"/>
                <w:szCs w:val="20"/>
              </w:rPr>
              <w:t>:</w:t>
            </w:r>
            <w:r w:rsidRPr="002D0EA5">
              <w:rPr>
                <w:rFonts w:ascii="GHEA Grapalat" w:hAnsi="GHEA Grapalat"/>
                <w:sz w:val="20"/>
                <w:szCs w:val="20"/>
                <w:lang w:val="hy-AM"/>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2D0EA5" w:rsidRDefault="00334B2F" w:rsidP="00CB0ADE">
            <w:pPr>
              <w:ind w:left="252" w:hanging="252"/>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93419B" w:rsidRPr="002D0EA5"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անվանումը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բանկը</w:t>
            </w:r>
            <w:proofErr w:type="spellEnd"/>
            <w:r w:rsidRPr="002D0EA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93419B" w:rsidRPr="002D0EA5"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հաշվի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298BD1C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հաշվի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իրեն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կազմակերպությունում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պետք</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գանձվի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գումարը</w:t>
            </w:r>
            <w:proofErr w:type="spellEnd"/>
            <w:r w:rsidRPr="002D0EA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93419B" w:rsidRPr="002D0EA5"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62BCC41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Հայաստանի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Հանրապետության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նորմատիվ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իրավական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ակտերով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սահմաված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դեպքերում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երբ</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հանդիսանում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հաշվառված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93419B" w:rsidRPr="002D0EA5"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013B5F6B"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Հայաստանի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Հանրապետության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նորմատիվ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lastRenderedPageBreak/>
              <w:t>իրավական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ակտերով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սահմանված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դեպքերում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երբ</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հանդիսանում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ֆիզիկական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lastRenderedPageBreak/>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93419B" w:rsidRPr="002D0EA5"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2D0EA5" w:rsidRDefault="00334B2F" w:rsidP="00CB0ADE">
            <w:pPr>
              <w:jc w:val="center"/>
              <w:rPr>
                <w:rFonts w:ascii="GHEA Grapalat" w:hAnsi="GHEA Grapalat"/>
                <w:sz w:val="20"/>
                <w:szCs w:val="20"/>
              </w:rPr>
            </w:pPr>
            <w:proofErr w:type="spellStart"/>
            <w:proofErr w:type="gramStart"/>
            <w:r w:rsidRPr="002D0EA5">
              <w:rPr>
                <w:rFonts w:ascii="GHEA Grapalat" w:hAnsi="GHEA Grapalat"/>
                <w:sz w:val="20"/>
                <w:szCs w:val="20"/>
              </w:rPr>
              <w:t>շահառու</w:t>
            </w:r>
            <w:proofErr w:type="spellEnd"/>
            <w:r w:rsidRPr="002D0EA5">
              <w:rPr>
                <w:rFonts w:ascii="GHEA Grapalat" w:hAnsi="GHEA Grapalat" w:cs="Sylfaen"/>
                <w:sz w:val="20"/>
                <w:szCs w:val="20"/>
                <w:lang w:val="hy-AM"/>
              </w:rPr>
              <w:t>ի  անվանումը</w:t>
            </w:r>
            <w:proofErr w:type="gramEnd"/>
            <w:r w:rsidRPr="002D0EA5">
              <w:rPr>
                <w:rFonts w:ascii="GHEA Grapalat" w:hAnsi="GHEA Grapalat" w:cs="Sylfaen"/>
                <w:sz w:val="20"/>
                <w:szCs w:val="20"/>
              </w:rPr>
              <w:t>,</w:t>
            </w:r>
            <w:r w:rsidRPr="002D0EA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6FDE9E5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հանդիսացող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անձի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վճարումը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ստացողի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անվանումը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նաև</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այլ</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տվյալներ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ըստ</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նախապես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հրավերով</w:t>
            </w:r>
            <w:proofErr w:type="spellEnd"/>
          </w:p>
        </w:tc>
      </w:tr>
      <w:tr w:rsidR="0093419B" w:rsidRPr="002D0EA5"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Հ</w:t>
            </w:r>
            <w:r w:rsidRPr="002D0EA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70E80FDE" w14:textId="77777777" w:rsidR="00334B2F" w:rsidRPr="002D0EA5" w:rsidRDefault="00334B2F" w:rsidP="00CB0ADE">
            <w:pPr>
              <w:jc w:val="center"/>
              <w:rPr>
                <w:rFonts w:ascii="GHEA Grapalat" w:hAnsi="GHEA Grapalat"/>
                <w:sz w:val="20"/>
                <w:szCs w:val="20"/>
              </w:rPr>
            </w:pPr>
            <w:r w:rsidRPr="002D0EA5">
              <w:rPr>
                <w:rFonts w:ascii="GHEA Grapalat" w:hAnsi="GHEA Grapalat" w:cs="Sylfaen"/>
                <w:sz w:val="20"/>
                <w:szCs w:val="20"/>
              </w:rPr>
              <w:t xml:space="preserve"> (</w:t>
            </w:r>
            <w:r w:rsidRPr="002D0EA5">
              <w:rPr>
                <w:rFonts w:ascii="GHEA Grapalat" w:hAnsi="GHEA Grapalat" w:cs="Sylfaen"/>
                <w:sz w:val="20"/>
                <w:szCs w:val="20"/>
                <w:lang w:val="hy-AM"/>
              </w:rPr>
              <w:t>գնումների հետ կապված գործընթացում չի լրացվում</w:t>
            </w:r>
            <w:r w:rsidRPr="002D0EA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2D0EA5" w:rsidRDefault="00334B2F" w:rsidP="00CB0ADE">
            <w:pPr>
              <w:jc w:val="center"/>
              <w:rPr>
                <w:rFonts w:ascii="GHEA Grapalat" w:hAnsi="GHEA Grapalat"/>
                <w:sz w:val="20"/>
                <w:szCs w:val="20"/>
              </w:rPr>
            </w:pPr>
            <w:r w:rsidRPr="002D0EA5">
              <w:rPr>
                <w:rFonts w:ascii="GHEA Grapalat" w:hAnsi="GHEA Grapalat" w:cs="Sylfaen"/>
                <w:sz w:val="20"/>
                <w:szCs w:val="20"/>
                <w:lang w:val="ru-RU"/>
              </w:rPr>
              <w:t>(</w:t>
            </w:r>
            <w:r w:rsidRPr="002D0EA5">
              <w:rPr>
                <w:rFonts w:ascii="GHEA Grapalat" w:hAnsi="GHEA Grapalat" w:cs="Sylfaen"/>
                <w:sz w:val="20"/>
                <w:szCs w:val="20"/>
                <w:lang w:val="hy-AM"/>
              </w:rPr>
              <w:t>չի լրացվում</w:t>
            </w:r>
            <w:r w:rsidRPr="002D0EA5">
              <w:rPr>
                <w:rFonts w:ascii="GHEA Grapalat" w:hAnsi="GHEA Grapalat" w:cs="Sylfaen"/>
                <w:sz w:val="20"/>
                <w:szCs w:val="20"/>
                <w:lang w:val="ru-RU"/>
              </w:rPr>
              <w:t>)</w:t>
            </w:r>
          </w:p>
        </w:tc>
      </w:tr>
      <w:tr w:rsidR="0093419B" w:rsidRPr="002D0EA5"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62A0B71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Հայաստանի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Հանրապետության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նորմատիվ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իրավական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ակտերով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սահմանված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դեպքերում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երբ</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շահառուն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հանդիսանում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հաշվառված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հարկատու</w:t>
            </w:r>
            <w:proofErr w:type="spellEnd"/>
            <w:r w:rsidRPr="002D0EA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նախապես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հրավերով</w:t>
            </w:r>
            <w:proofErr w:type="spellEnd"/>
          </w:p>
        </w:tc>
      </w:tr>
      <w:tr w:rsidR="0093419B" w:rsidRPr="002D0EA5"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անվանումը</w:t>
            </w:r>
            <w:proofErr w:type="spellEnd"/>
            <w:r w:rsidRPr="002D0EA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նախապես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հրավերով</w:t>
            </w:r>
            <w:proofErr w:type="spellEnd"/>
          </w:p>
        </w:tc>
      </w:tr>
      <w:tr w:rsidR="0093419B" w:rsidRPr="002D0EA5"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հաշվի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767CD7D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այն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բանկային</w:t>
            </w:r>
            <w:proofErr w:type="spellEnd"/>
            <w:r w:rsidRPr="002D0EA5">
              <w:rPr>
                <w:rFonts w:ascii="GHEA Grapalat" w:hAnsi="GHEA Grapalat"/>
                <w:sz w:val="20"/>
                <w:szCs w:val="20"/>
              </w:rPr>
              <w:t xml:space="preserve"> (</w:t>
            </w:r>
            <w:r w:rsidRPr="002D0EA5">
              <w:rPr>
                <w:rFonts w:ascii="GHEA Grapalat" w:hAnsi="GHEA Grapalat"/>
                <w:sz w:val="20"/>
                <w:szCs w:val="20"/>
                <w:lang w:val="hy-AM"/>
              </w:rPr>
              <w:t>գանձապետական</w:t>
            </w:r>
            <w:r w:rsidRPr="002D0EA5">
              <w:rPr>
                <w:rFonts w:ascii="GHEA Grapalat" w:hAnsi="GHEA Grapalat"/>
                <w:sz w:val="20"/>
                <w:szCs w:val="20"/>
              </w:rPr>
              <w:t xml:space="preserve">) </w:t>
            </w:r>
            <w:proofErr w:type="spellStart"/>
            <w:r w:rsidRPr="002D0EA5">
              <w:rPr>
                <w:rFonts w:ascii="GHEA Grapalat" w:hAnsi="GHEA Grapalat"/>
                <w:sz w:val="20"/>
                <w:szCs w:val="20"/>
              </w:rPr>
              <w:t>հաշվի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վրա</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պետք</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փոխանցվեն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գանձված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նախապես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հրավերով</w:t>
            </w:r>
            <w:proofErr w:type="spellEnd"/>
          </w:p>
        </w:tc>
      </w:tr>
      <w:tr w:rsidR="0093419B" w:rsidRPr="002D0EA5"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գումարը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թվերով</w:t>
            </w:r>
            <w:proofErr w:type="spellEnd"/>
            <w:r w:rsidRPr="002D0EA5">
              <w:rPr>
                <w:rFonts w:ascii="GHEA Grapalat" w:hAnsi="GHEA Grapalat"/>
                <w:sz w:val="20"/>
                <w:szCs w:val="20"/>
              </w:rPr>
              <w:t xml:space="preserve"> և </w:t>
            </w:r>
            <w:proofErr w:type="spellStart"/>
            <w:r w:rsidRPr="002D0EA5">
              <w:rPr>
                <w:rFonts w:ascii="GHEA Grapalat" w:hAnsi="GHEA Grapalat"/>
                <w:sz w:val="20"/>
                <w:szCs w:val="20"/>
              </w:rPr>
              <w:t>բառերով</w:t>
            </w:r>
            <w:proofErr w:type="spellEnd"/>
            <w:r w:rsidRPr="002D0EA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25D8EEC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ենթակա</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2D0EA5" w:rsidRDefault="00334B2F" w:rsidP="00CB0ADE">
            <w:pPr>
              <w:jc w:val="center"/>
              <w:rPr>
                <w:rFonts w:ascii="GHEA Grapalat" w:hAnsi="GHEA Grapalat"/>
                <w:sz w:val="20"/>
                <w:szCs w:val="20"/>
                <w:lang w:val="hy-AM"/>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lang w:val="hy-AM"/>
              </w:rPr>
              <w:t xml:space="preserve"> </w:t>
            </w:r>
          </w:p>
        </w:tc>
      </w:tr>
      <w:tr w:rsidR="0093419B" w:rsidRPr="00665D0C"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cs="Sylfaen"/>
                <w:sz w:val="20"/>
                <w:szCs w:val="20"/>
                <w:lang w:val="hy-AM"/>
              </w:rPr>
              <w:t>Ակցեպտավորված գումարը՝  (թվերով</w:t>
            </w:r>
            <w:r w:rsidRPr="002D0EA5">
              <w:rPr>
                <w:rFonts w:ascii="GHEA Grapalat" w:hAnsi="GHEA Grapalat" w:cs="Arial"/>
                <w:sz w:val="20"/>
                <w:szCs w:val="20"/>
                <w:lang w:val="hy-AM"/>
              </w:rPr>
              <w:t xml:space="preserve"> </w:t>
            </w:r>
            <w:r w:rsidRPr="002D0EA5">
              <w:rPr>
                <w:rFonts w:ascii="GHEA Grapalat" w:hAnsi="GHEA Grapalat" w:cs="Sylfaen"/>
                <w:sz w:val="20"/>
                <w:szCs w:val="20"/>
                <w:lang w:val="hy-AM"/>
              </w:rPr>
              <w:t>և</w:t>
            </w:r>
            <w:r w:rsidRPr="002D0EA5">
              <w:rPr>
                <w:rFonts w:ascii="GHEA Grapalat" w:hAnsi="GHEA Grapalat" w:cs="Arial"/>
                <w:sz w:val="20"/>
                <w:szCs w:val="20"/>
                <w:lang w:val="hy-AM"/>
              </w:rPr>
              <w:t xml:space="preserve"> </w:t>
            </w:r>
            <w:r w:rsidRPr="002D0EA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2D0EA5" w:rsidRDefault="00334B2F" w:rsidP="00CB0ADE">
            <w:pPr>
              <w:jc w:val="center"/>
              <w:rPr>
                <w:rFonts w:ascii="GHEA Grapalat" w:hAnsi="GHEA Grapalat"/>
                <w:sz w:val="20"/>
                <w:szCs w:val="20"/>
                <w:lang w:val="hy-AM"/>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ոչ պարտադիր</w:t>
            </w:r>
          </w:p>
          <w:p w14:paraId="2F11967B"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cs="Sylfaen"/>
                <w:sz w:val="20"/>
                <w:szCs w:val="20"/>
                <w:lang w:val="hy-AM"/>
              </w:rPr>
              <w:t>(չի լրացվում եւ չի կիրառվում)</w:t>
            </w:r>
          </w:p>
        </w:tc>
      </w:tr>
      <w:tr w:rsidR="0093419B" w:rsidRPr="002D0EA5"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արժույթը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բառերով</w:t>
            </w:r>
            <w:proofErr w:type="spellEnd"/>
            <w:r w:rsidRPr="002D0EA5">
              <w:rPr>
                <w:rFonts w:ascii="GHEA Grapalat" w:hAnsi="GHEA Grapalat"/>
                <w:sz w:val="20"/>
                <w:szCs w:val="20"/>
              </w:rPr>
              <w:t xml:space="preserve"> և </w:t>
            </w:r>
            <w:proofErr w:type="spellStart"/>
            <w:r w:rsidRPr="002D0EA5">
              <w:rPr>
                <w:rFonts w:ascii="GHEA Grapalat" w:hAnsi="GHEA Grapalat"/>
                <w:sz w:val="20"/>
                <w:szCs w:val="20"/>
              </w:rPr>
              <w:t>կոդով</w:t>
            </w:r>
            <w:proofErr w:type="spellEnd"/>
            <w:r w:rsidRPr="002D0EA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93419B" w:rsidRPr="00665D0C"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գործարքի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2D0EA5" w:rsidRDefault="00334B2F" w:rsidP="00CB0ADE">
            <w:pPr>
              <w:jc w:val="center"/>
              <w:rPr>
                <w:rFonts w:ascii="GHEA Grapalat" w:hAnsi="GHEA Grapalat"/>
                <w:sz w:val="20"/>
                <w:szCs w:val="20"/>
                <w:lang w:val="hy-AM"/>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լրացվում է </w:t>
            </w:r>
            <w:r w:rsidRPr="002D0EA5">
              <w:rPr>
                <w:rFonts w:ascii="GHEA Grapalat" w:hAnsi="GHEA Grapalat"/>
                <w:sz w:val="20"/>
                <w:szCs w:val="20"/>
              </w:rPr>
              <w:t>«</w:t>
            </w:r>
            <w:r w:rsidRPr="002D0EA5">
              <w:rPr>
                <w:rFonts w:ascii="GHEA Grapalat" w:hAnsi="GHEA Grapalat"/>
                <w:sz w:val="20"/>
                <w:szCs w:val="20"/>
                <w:lang w:val="hy-AM"/>
              </w:rPr>
              <w:t>պայմանագրի կատարման ապահովման համար</w:t>
            </w:r>
            <w:r w:rsidRPr="002D0EA5">
              <w:rPr>
                <w:rFonts w:ascii="GHEA Grapalat" w:hAnsi="GHEA Grapalat"/>
                <w:sz w:val="20"/>
                <w:szCs w:val="20"/>
              </w:rPr>
              <w:t>»</w:t>
            </w:r>
            <w:r w:rsidRPr="002D0EA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նախապես լրացվում է շահառուի կողմից` հրավերով</w:t>
            </w:r>
          </w:p>
        </w:tc>
      </w:tr>
      <w:tr w:rsidR="0093419B" w:rsidRPr="002D0EA5"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2D0EA5" w:rsidRDefault="00334B2F" w:rsidP="00CB0ADE">
            <w:pPr>
              <w:jc w:val="center"/>
              <w:rPr>
                <w:rFonts w:ascii="GHEA Grapalat" w:hAnsi="GHEA Grapalat"/>
                <w:sz w:val="20"/>
                <w:szCs w:val="20"/>
              </w:rPr>
            </w:pPr>
            <w:r w:rsidRPr="002D0EA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7DF6DF8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պահանջագրով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գումարի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գանձման</w:t>
            </w:r>
            <w:proofErr w:type="spellEnd"/>
            <w:r w:rsidRPr="002D0EA5">
              <w:rPr>
                <w:rFonts w:ascii="GHEA Grapalat" w:hAnsi="GHEA Grapalat"/>
                <w:sz w:val="20"/>
                <w:szCs w:val="20"/>
              </w:rPr>
              <w:t xml:space="preserve"> և </w:t>
            </w: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հիմք</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հանդիսացող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փաստաթղթի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տվյալները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որոնց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հիման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վրա</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շահառուն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ներկայացնում</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բանկին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պահանջագրի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համար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հիմք</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հանդիսացող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պայմանագրի</w:t>
            </w:r>
            <w:proofErr w:type="spellEnd"/>
            <w:r w:rsidRPr="002D0EA5">
              <w:rPr>
                <w:rFonts w:ascii="GHEA Grapalat" w:hAnsi="GHEA Grapalat"/>
                <w:sz w:val="20"/>
                <w:szCs w:val="20"/>
              </w:rPr>
              <w:t xml:space="preserve"> </w:t>
            </w:r>
            <w:proofErr w:type="spellStart"/>
            <w:proofErr w:type="gramStart"/>
            <w:r w:rsidRPr="002D0EA5">
              <w:rPr>
                <w:rFonts w:ascii="GHEA Grapalat" w:hAnsi="GHEA Grapalat"/>
                <w:sz w:val="20"/>
                <w:szCs w:val="20"/>
              </w:rPr>
              <w:lastRenderedPageBreak/>
              <w:t>համարը</w:t>
            </w:r>
            <w:proofErr w:type="spellEnd"/>
            <w:r w:rsidRPr="002D0EA5">
              <w:rPr>
                <w:rFonts w:ascii="GHEA Grapalat" w:hAnsi="GHEA Grapalat"/>
                <w:sz w:val="20"/>
                <w:szCs w:val="20"/>
                <w:lang w:val="hy-AM"/>
              </w:rPr>
              <w:t>,</w:t>
            </w:r>
            <w:r w:rsidRPr="002D0EA5">
              <w:rPr>
                <w:rFonts w:ascii="GHEA Grapalat" w:hAnsi="GHEA Grapalat" w:cs="Arial"/>
                <w:sz w:val="20"/>
                <w:szCs w:val="20"/>
                <w:lang w:val="hy-AM"/>
              </w:rPr>
              <w:t xml:space="preserve"> </w:t>
            </w:r>
            <w:r w:rsidRPr="002D0EA5">
              <w:rPr>
                <w:rFonts w:ascii="GHEA Grapalat" w:hAnsi="GHEA Grapalat"/>
                <w:sz w:val="20"/>
                <w:szCs w:val="20"/>
              </w:rPr>
              <w:t xml:space="preserve"> </w:t>
            </w:r>
            <w:proofErr w:type="spellStart"/>
            <w:r w:rsidRPr="002D0EA5">
              <w:rPr>
                <w:rFonts w:ascii="GHEA Grapalat" w:hAnsi="GHEA Grapalat"/>
                <w:sz w:val="20"/>
                <w:szCs w:val="20"/>
              </w:rPr>
              <w:t>գնման</w:t>
            </w:r>
            <w:proofErr w:type="spellEnd"/>
            <w:proofErr w:type="gramEnd"/>
            <w:r w:rsidRPr="002D0EA5">
              <w:rPr>
                <w:rFonts w:ascii="GHEA Grapalat" w:hAnsi="GHEA Grapalat"/>
                <w:sz w:val="20"/>
                <w:szCs w:val="20"/>
              </w:rPr>
              <w:t xml:space="preserve"> </w:t>
            </w:r>
            <w:proofErr w:type="spellStart"/>
            <w:r w:rsidRPr="002D0EA5">
              <w:rPr>
                <w:rFonts w:ascii="GHEA Grapalat" w:hAnsi="GHEA Grapalat"/>
                <w:sz w:val="20"/>
                <w:szCs w:val="20"/>
              </w:rPr>
              <w:t>ընթացակարգի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ծածկագիրը</w:t>
            </w:r>
            <w:proofErr w:type="spellEnd"/>
            <w:r w:rsidRPr="002D0EA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2D0EA5" w:rsidRDefault="00334B2F" w:rsidP="00CB0ADE">
            <w:pPr>
              <w:jc w:val="center"/>
              <w:rPr>
                <w:rFonts w:ascii="GHEA Grapalat" w:hAnsi="GHEA Grapalat"/>
                <w:sz w:val="20"/>
                <w:szCs w:val="20"/>
                <w:lang w:val="hy-AM"/>
              </w:rPr>
            </w:pPr>
            <w:proofErr w:type="spellStart"/>
            <w:r w:rsidRPr="002D0EA5">
              <w:rPr>
                <w:rFonts w:ascii="GHEA Grapalat" w:hAnsi="GHEA Grapalat"/>
                <w:sz w:val="20"/>
                <w:szCs w:val="20"/>
              </w:rPr>
              <w:lastRenderedPageBreak/>
              <w:t>լրացվում</w:t>
            </w:r>
            <w:proofErr w:type="spellEnd"/>
            <w:r w:rsidRPr="002D0EA5">
              <w:rPr>
                <w:rFonts w:ascii="GHEA Grapalat" w:hAnsi="GHEA Grapalat"/>
                <w:sz w:val="20"/>
                <w:szCs w:val="20"/>
              </w:rPr>
              <w:t xml:space="preserve"> է </w:t>
            </w:r>
            <w:r w:rsidRPr="002D0EA5">
              <w:rPr>
                <w:rFonts w:ascii="GHEA Grapalat" w:hAnsi="GHEA Grapalat"/>
                <w:sz w:val="20"/>
                <w:szCs w:val="20"/>
                <w:lang w:val="hy-AM"/>
              </w:rPr>
              <w:t>շահառու</w:t>
            </w:r>
            <w:r w:rsidRPr="002D0EA5">
              <w:rPr>
                <w:rFonts w:ascii="GHEA Grapalat" w:hAnsi="GHEA Grapalat"/>
                <w:sz w:val="20"/>
                <w:szCs w:val="20"/>
              </w:rPr>
              <w:t xml:space="preserve">ի </w:t>
            </w:r>
            <w:proofErr w:type="spellStart"/>
            <w:r w:rsidRPr="002D0EA5">
              <w:rPr>
                <w:rFonts w:ascii="GHEA Grapalat" w:hAnsi="GHEA Grapalat"/>
                <w:sz w:val="20"/>
                <w:szCs w:val="20"/>
              </w:rPr>
              <w:t>կողմից</w:t>
            </w:r>
            <w:proofErr w:type="spellEnd"/>
          </w:p>
        </w:tc>
      </w:tr>
      <w:tr w:rsidR="0093419B" w:rsidRPr="00665D0C"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2D0EA5" w:rsidDel="0010680B" w:rsidRDefault="00334B2F" w:rsidP="00CB0ADE">
            <w:pPr>
              <w:jc w:val="center"/>
              <w:rPr>
                <w:rFonts w:ascii="GHEA Grapalat" w:hAnsi="GHEA Grapalat"/>
                <w:sz w:val="20"/>
                <w:szCs w:val="20"/>
                <w:lang w:val="hy-AM"/>
              </w:rPr>
            </w:pPr>
            <w:r w:rsidRPr="002D0EA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2D0EA5" w:rsidRDefault="00334B2F" w:rsidP="00CB0ADE">
            <w:pPr>
              <w:jc w:val="center"/>
              <w:rPr>
                <w:rFonts w:ascii="GHEA Grapalat" w:hAnsi="GHEA Grapalat"/>
                <w:sz w:val="20"/>
                <w:szCs w:val="20"/>
              </w:rPr>
            </w:pPr>
            <w:r w:rsidRPr="002D0EA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2D0EA5" w:rsidRDefault="00334B2F" w:rsidP="00CB0ADE">
            <w:pPr>
              <w:jc w:val="center"/>
              <w:rPr>
                <w:rFonts w:ascii="GHEA Grapalat" w:hAnsi="GHEA Grapalat" w:cs="Sylfaen"/>
                <w:sz w:val="20"/>
                <w:szCs w:val="20"/>
                <w:lang w:val="hy-AM"/>
              </w:rPr>
            </w:pPr>
            <w:proofErr w:type="spellStart"/>
            <w:r w:rsidRPr="002D0EA5">
              <w:rPr>
                <w:rFonts w:ascii="GHEA Grapalat" w:hAnsi="GHEA Grapalat"/>
                <w:sz w:val="20"/>
                <w:szCs w:val="20"/>
              </w:rPr>
              <w:t>պարտադիր</w:t>
            </w:r>
            <w:proofErr w:type="spellEnd"/>
            <w:r w:rsidRPr="002D0EA5">
              <w:rPr>
                <w:rFonts w:ascii="GHEA Grapalat" w:hAnsi="GHEA Grapalat" w:cs="Sylfaen"/>
                <w:sz w:val="20"/>
                <w:szCs w:val="20"/>
                <w:lang w:val="hy-AM"/>
              </w:rPr>
              <w:t xml:space="preserve"> </w:t>
            </w:r>
          </w:p>
          <w:p w14:paraId="2E360F21" w14:textId="77777777" w:rsidR="00334B2F" w:rsidRPr="002D0EA5" w:rsidRDefault="00334B2F" w:rsidP="00CB0ADE">
            <w:pPr>
              <w:jc w:val="center"/>
              <w:rPr>
                <w:rFonts w:ascii="GHEA Grapalat" w:hAnsi="GHEA Grapalat" w:cs="Sylfaen"/>
                <w:sz w:val="20"/>
                <w:szCs w:val="20"/>
                <w:lang w:val="hy-AM"/>
              </w:rPr>
            </w:pPr>
            <w:r w:rsidRPr="002D0EA5">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 xml:space="preserve">նախապես լրացվում է շահառուի կողմից </w:t>
            </w:r>
          </w:p>
        </w:tc>
      </w:tr>
      <w:tr w:rsidR="0093419B" w:rsidRPr="002D0EA5"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առդիր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էջերի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73E0862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պահանջագրին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ներկայացված</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փաստաթղթերի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էջերի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քանակը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որոնք</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պետք</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տրամադրվեն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վճարողին</w:t>
            </w:r>
            <w:proofErr w:type="spellEnd"/>
            <w:r w:rsidRPr="002D0EA5">
              <w:rPr>
                <w:rFonts w:ascii="GHEA Grapalat" w:hAnsi="GHEA Grapalat"/>
                <w:sz w:val="20"/>
                <w:szCs w:val="20"/>
                <w:lang w:val="hy-AM"/>
              </w:rPr>
              <w:t xml:space="preserve"> </w:t>
            </w:r>
            <w:r w:rsidRPr="002D0EA5">
              <w:rPr>
                <w:rFonts w:ascii="GHEA Grapalat" w:hAnsi="GHEA Grapalat"/>
                <w:sz w:val="20"/>
                <w:szCs w:val="20"/>
              </w:rPr>
              <w:t>(</w:t>
            </w:r>
            <w:r w:rsidRPr="002D0EA5">
              <w:rPr>
                <w:rFonts w:ascii="GHEA Grapalat" w:hAnsi="GHEA Grapalat"/>
                <w:sz w:val="20"/>
                <w:szCs w:val="20"/>
                <w:lang w:val="hy-AM"/>
              </w:rPr>
              <w:t>վճարողի բանկին</w:t>
            </w:r>
            <w:r w:rsidRPr="002D0EA5">
              <w:rPr>
                <w:rFonts w:ascii="GHEA Grapalat" w:hAnsi="GHEA Grapalat"/>
                <w:sz w:val="20"/>
                <w:szCs w:val="20"/>
              </w:rPr>
              <w:t>)</w:t>
            </w:r>
          </w:p>
          <w:p w14:paraId="07887FE3"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Եթ ե լրացվել է &lt;</w:t>
            </w:r>
            <w:r w:rsidRPr="002D0EA5">
              <w:rPr>
                <w:rFonts w:ascii="GHEA Grapalat" w:hAnsi="GHEA Grapalat" w:cs="Sylfaen"/>
                <w:sz w:val="20"/>
                <w:szCs w:val="20"/>
                <w:lang w:val="hy-AM"/>
              </w:rPr>
              <w:t>Վճարման կատարման հիմքեր&gt; դաշտը ապա այս տվյալը պարտադիր լրացվում է</w:t>
            </w:r>
            <w:r w:rsidRPr="002D0EA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lang w:val="hy-AM"/>
              </w:rPr>
              <w:t xml:space="preserve"> </w:t>
            </w:r>
            <w:proofErr w:type="spellStart"/>
            <w:r w:rsidRPr="002D0EA5">
              <w:rPr>
                <w:rFonts w:ascii="GHEA Grapalat" w:hAnsi="GHEA Grapalat"/>
                <w:sz w:val="20"/>
                <w:szCs w:val="20"/>
              </w:rPr>
              <w:t>կողմից</w:t>
            </w:r>
            <w:proofErr w:type="spellEnd"/>
          </w:p>
        </w:tc>
      </w:tr>
      <w:tr w:rsidR="0093419B" w:rsidRPr="00665D0C"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2</w:t>
            </w:r>
            <w:r w:rsidRPr="002D0EA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0E047E29" w14:textId="77777777" w:rsidR="00334B2F" w:rsidRPr="002D0EA5" w:rsidRDefault="00334B2F" w:rsidP="00CB0ADE">
            <w:pPr>
              <w:jc w:val="center"/>
              <w:rPr>
                <w:rFonts w:ascii="GHEA Grapalat" w:hAnsi="GHEA Grapalat"/>
                <w:sz w:val="20"/>
                <w:szCs w:val="20"/>
                <w:lang w:val="hy-AM"/>
              </w:rPr>
            </w:pPr>
            <w:proofErr w:type="spellStart"/>
            <w:r w:rsidRPr="002D0EA5">
              <w:rPr>
                <w:rFonts w:ascii="GHEA Grapalat" w:hAnsi="GHEA Grapalat"/>
                <w:sz w:val="20"/>
                <w:szCs w:val="20"/>
              </w:rPr>
              <w:t>այս</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դաշտը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լրացվում</w:t>
            </w:r>
            <w:proofErr w:type="spellEnd"/>
            <w:r w:rsidRPr="002D0EA5">
              <w:rPr>
                <w:rFonts w:ascii="GHEA Grapalat" w:hAnsi="GHEA Grapalat"/>
                <w:sz w:val="20"/>
                <w:szCs w:val="20"/>
                <w:lang w:val="hy-AM"/>
              </w:rPr>
              <w:t xml:space="preserve"> է վճարողի կողմից պահանջագրի ներկայացման դեպքում: Ընդ որում</w:t>
            </w:r>
            <w:r w:rsidRPr="002D0EA5">
              <w:rPr>
                <w:rFonts w:ascii="GHEA Grapalat" w:hAnsi="GHEA Grapalat"/>
                <w:sz w:val="20"/>
                <w:szCs w:val="20"/>
              </w:rPr>
              <w:t xml:space="preserve"> </w:t>
            </w:r>
            <w:proofErr w:type="spellStart"/>
            <w:r w:rsidRPr="002D0EA5">
              <w:rPr>
                <w:rFonts w:ascii="GHEA Grapalat" w:hAnsi="GHEA Grapalat"/>
                <w:sz w:val="20"/>
                <w:szCs w:val="20"/>
              </w:rPr>
              <w:t>եթե</w:t>
            </w:r>
            <w:proofErr w:type="spellEnd"/>
            <w:r w:rsidRPr="002D0EA5">
              <w:rPr>
                <w:rFonts w:ascii="GHEA Grapalat" w:hAnsi="GHEA Grapalat"/>
                <w:sz w:val="20"/>
                <w:szCs w:val="20"/>
              </w:rPr>
              <w:t xml:space="preserve"> </w:t>
            </w:r>
            <w:r w:rsidRPr="002D0EA5">
              <w:rPr>
                <w:rFonts w:ascii="GHEA Grapalat" w:hAnsi="GHEA Grapalat" w:cs="Sylfaen"/>
                <w:sz w:val="20"/>
                <w:szCs w:val="20"/>
                <w:lang w:val="hy-AM"/>
              </w:rPr>
              <w:t xml:space="preserve">Վճարման պայմաններ դաշտում </w:t>
            </w:r>
            <w:r w:rsidRPr="002D0EA5">
              <w:rPr>
                <w:rFonts w:ascii="GHEA Grapalat" w:hAnsi="GHEA Grapalat"/>
                <w:sz w:val="20"/>
                <w:szCs w:val="20"/>
                <w:lang w:val="hy-AM"/>
              </w:rPr>
              <w:t>նշված է &lt;ակցեպտավորված վճարում&gt; ապա</w:t>
            </w:r>
            <w:r w:rsidRPr="002D0EA5">
              <w:rPr>
                <w:rFonts w:ascii="GHEA Grapalat" w:hAnsi="GHEA Grapalat" w:cs="Sylfaen"/>
                <w:sz w:val="20"/>
                <w:szCs w:val="20"/>
                <w:lang w:val="hy-AM"/>
              </w:rPr>
              <w:t xml:space="preserve"> </w:t>
            </w:r>
            <w:proofErr w:type="spellStart"/>
            <w:r w:rsidRPr="002D0EA5">
              <w:rPr>
                <w:rFonts w:ascii="GHEA Grapalat" w:hAnsi="GHEA Grapalat"/>
                <w:sz w:val="20"/>
                <w:szCs w:val="20"/>
              </w:rPr>
              <w:t>վճարող</w:t>
            </w:r>
            <w:proofErr w:type="spellEnd"/>
            <w:r w:rsidRPr="002D0EA5">
              <w:rPr>
                <w:rFonts w:ascii="GHEA Grapalat" w:hAnsi="GHEA Grapalat"/>
                <w:sz w:val="20"/>
                <w:szCs w:val="20"/>
                <w:lang w:val="hy-AM"/>
              </w:rPr>
              <w:t xml:space="preserve">ը ստորագրելով՝ </w:t>
            </w:r>
            <w:r w:rsidRPr="002D0EA5">
              <w:rPr>
                <w:rFonts w:ascii="GHEA Grapalat" w:hAnsi="GHEA Grapalat" w:cs="Sylfaen"/>
                <w:sz w:val="20"/>
                <w:szCs w:val="20"/>
                <w:lang w:val="hy-AM"/>
              </w:rPr>
              <w:t xml:space="preserve">նախապես </w:t>
            </w:r>
            <w:r w:rsidRPr="002D0EA5">
              <w:rPr>
                <w:rFonts w:ascii="GHEA Grapalat" w:hAnsi="GHEA Grapalat"/>
                <w:sz w:val="20"/>
                <w:szCs w:val="20"/>
                <w:lang w:val="hy-AM"/>
              </w:rPr>
              <w:t xml:space="preserve">համաձայնվում  </w:t>
            </w:r>
            <w:r w:rsidRPr="002D0EA5">
              <w:rPr>
                <w:rFonts w:ascii="GHEA Grapalat" w:hAnsi="GHEA Grapalat" w:cs="Sylfaen"/>
                <w:sz w:val="20"/>
                <w:szCs w:val="20"/>
                <w:lang w:val="hy-AM"/>
              </w:rPr>
              <w:t xml:space="preserve">  </w:t>
            </w:r>
            <w:r w:rsidRPr="002D0EA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2D0EA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 xml:space="preserve">ստորագրվում է վճարողի կողմից կամ </w:t>
            </w:r>
          </w:p>
          <w:p w14:paraId="5D95FF19"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դրվում է վճարողի էլեկտրոնային ստորագրությունը</w:t>
            </w:r>
          </w:p>
          <w:p w14:paraId="5E683A7F" w14:textId="77777777" w:rsidR="00334B2F" w:rsidRPr="002D0EA5" w:rsidRDefault="00334B2F" w:rsidP="00CB0ADE">
            <w:pPr>
              <w:jc w:val="center"/>
              <w:rPr>
                <w:rFonts w:ascii="GHEA Grapalat" w:hAnsi="GHEA Grapalat"/>
                <w:sz w:val="20"/>
                <w:szCs w:val="20"/>
                <w:lang w:val="hy-AM"/>
              </w:rPr>
            </w:pPr>
          </w:p>
        </w:tc>
      </w:tr>
      <w:tr w:rsidR="0093419B" w:rsidRPr="00665D0C"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2D0EA5" w:rsidRDefault="00334B2F" w:rsidP="00CB0ADE">
            <w:pPr>
              <w:rPr>
                <w:rFonts w:ascii="GHEA Grapalat" w:hAnsi="GHEA Grapalat"/>
                <w:sz w:val="20"/>
                <w:szCs w:val="20"/>
              </w:rPr>
            </w:pPr>
            <w:r w:rsidRPr="002D0EA5">
              <w:rPr>
                <w:rFonts w:ascii="GHEA Grapalat" w:hAnsi="GHEA Grapalat"/>
                <w:sz w:val="20"/>
                <w:szCs w:val="20"/>
                <w:lang w:val="hy-AM"/>
              </w:rPr>
              <w:t>2</w:t>
            </w:r>
            <w:r w:rsidRPr="002D0EA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p>
          <w:p w14:paraId="23C25F5C" w14:textId="77777777" w:rsidR="00334B2F" w:rsidRPr="002D0EA5" w:rsidRDefault="00334B2F" w:rsidP="00CB0ADE">
            <w:pPr>
              <w:jc w:val="center"/>
              <w:rPr>
                <w:rFonts w:ascii="GHEA Grapalat" w:hAnsi="GHEA Grapalat"/>
                <w:sz w:val="20"/>
                <w:szCs w:val="20"/>
                <w:lang w:val="hy-AM"/>
              </w:rPr>
            </w:pPr>
            <w:proofErr w:type="spellStart"/>
            <w:r w:rsidRPr="002D0EA5">
              <w:rPr>
                <w:rFonts w:ascii="GHEA Grapalat" w:hAnsi="GHEA Grapalat"/>
                <w:sz w:val="20"/>
                <w:szCs w:val="20"/>
              </w:rPr>
              <w:t>կնիքի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առկայության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r w:rsidRPr="002D0EA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 xml:space="preserve">կնքվում է վճարողի կողմից </w:t>
            </w:r>
          </w:p>
          <w:p w14:paraId="5A4E85B0"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թղթային եղանակով ներկայացնելիս</w:t>
            </w:r>
          </w:p>
        </w:tc>
      </w:tr>
      <w:tr w:rsidR="0093419B" w:rsidRPr="002D0EA5"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22</w:t>
            </w:r>
            <w:r w:rsidRPr="002D0EA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lang w:val="hy-AM"/>
              </w:rPr>
              <w:t>՝</w:t>
            </w:r>
            <w:r w:rsidRPr="002D0EA5">
              <w:rPr>
                <w:rFonts w:ascii="GHEA Grapalat" w:hAnsi="GHEA Grapalat"/>
                <w:sz w:val="20"/>
                <w:szCs w:val="20"/>
              </w:rPr>
              <w:t xml:space="preserve"> </w:t>
            </w:r>
          </w:p>
          <w:p w14:paraId="6D4C705B"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լրացվում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բանկ</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ստորագրվում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p>
        </w:tc>
      </w:tr>
      <w:tr w:rsidR="0093419B" w:rsidRPr="002D0EA5"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2D0EA5" w:rsidRDefault="00334B2F" w:rsidP="00CB0ADE">
            <w:pPr>
              <w:rPr>
                <w:rFonts w:ascii="GHEA Grapalat" w:hAnsi="GHEA Grapalat"/>
                <w:sz w:val="20"/>
                <w:szCs w:val="20"/>
              </w:rPr>
            </w:pPr>
            <w:r w:rsidRPr="002D0EA5">
              <w:rPr>
                <w:rFonts w:ascii="GHEA Grapalat" w:hAnsi="GHEA Grapalat"/>
                <w:sz w:val="20"/>
                <w:szCs w:val="20"/>
                <w:lang w:val="hy-AM"/>
              </w:rPr>
              <w:t>22</w:t>
            </w:r>
            <w:r w:rsidRPr="002D0EA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p>
          <w:p w14:paraId="776B3CE0"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կնիքի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առկայության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2D0EA5" w:rsidRDefault="00334B2F" w:rsidP="00CB0ADE">
            <w:pPr>
              <w:jc w:val="center"/>
              <w:rPr>
                <w:rFonts w:ascii="GHEA Grapalat" w:hAnsi="GHEA Grapalat"/>
                <w:sz w:val="20"/>
                <w:szCs w:val="20"/>
                <w:lang w:val="hy-AM"/>
              </w:rPr>
            </w:pPr>
            <w:proofErr w:type="spellStart"/>
            <w:r w:rsidRPr="002D0EA5">
              <w:rPr>
                <w:rFonts w:ascii="GHEA Grapalat" w:hAnsi="GHEA Grapalat"/>
                <w:sz w:val="20"/>
                <w:szCs w:val="20"/>
              </w:rPr>
              <w:t>կնքվում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շահառուի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lang w:val="hy-AM"/>
              </w:rPr>
              <w:t xml:space="preserve"> </w:t>
            </w:r>
          </w:p>
          <w:p w14:paraId="13F86C36"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թղթային եղանակով բանկ ներկայացնելիս</w:t>
            </w:r>
          </w:p>
        </w:tc>
      </w:tr>
      <w:tr w:rsidR="0093419B" w:rsidRPr="002D0EA5"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rPr>
              <w:t>2</w:t>
            </w:r>
            <w:r w:rsidRPr="002D0EA5">
              <w:rPr>
                <w:rFonts w:ascii="GHEA Grapalat" w:hAnsi="GHEA Grapalat"/>
                <w:sz w:val="20"/>
                <w:szCs w:val="20"/>
                <w:lang w:val="hy-AM"/>
              </w:rPr>
              <w:t>3</w:t>
            </w:r>
            <w:r w:rsidRPr="002D0EA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աշխատակցի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70EDD7EC"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lang w:val="hy-AM"/>
              </w:rPr>
              <w:t>ը</w:t>
            </w:r>
            <w:r w:rsidRPr="002D0EA5">
              <w:rPr>
                <w:rFonts w:ascii="GHEA Grapalat" w:hAnsi="GHEA Grapalat"/>
                <w:sz w:val="20"/>
                <w:szCs w:val="20"/>
              </w:rPr>
              <w:t xml:space="preserve">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proofErr w:type="gram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w:t>
            </w:r>
            <w:proofErr w:type="gramEnd"/>
            <w:r w:rsidRPr="002D0EA5">
              <w:rPr>
                <w:rFonts w:ascii="GHEA Grapalat" w:hAnsi="GHEA Grapalat"/>
                <w:sz w:val="20"/>
                <w:szCs w:val="20"/>
                <w:lang w:val="hy-AM"/>
              </w:rPr>
              <w:t xml:space="preserve"> լի</w:t>
            </w:r>
            <w:proofErr w:type="spellStart"/>
            <w:r w:rsidRPr="002D0EA5">
              <w:rPr>
                <w:rFonts w:ascii="GHEA Grapalat" w:hAnsi="GHEA Grapalat"/>
                <w:sz w:val="20"/>
                <w:szCs w:val="20"/>
              </w:rPr>
              <w:t>նելու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2D0EA5" w:rsidRDefault="00334B2F" w:rsidP="00CB0ADE">
            <w:pPr>
              <w:jc w:val="center"/>
              <w:rPr>
                <w:rFonts w:ascii="GHEA Grapalat" w:hAnsi="GHEA Grapalat"/>
                <w:sz w:val="20"/>
                <w:szCs w:val="20"/>
              </w:rPr>
            </w:pPr>
          </w:p>
        </w:tc>
      </w:tr>
      <w:tr w:rsidR="0093419B" w:rsidRPr="002D0EA5"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2D0EA5" w:rsidRDefault="00334B2F" w:rsidP="00CB0ADE">
            <w:pPr>
              <w:rPr>
                <w:rFonts w:ascii="GHEA Grapalat" w:hAnsi="GHEA Grapalat"/>
                <w:sz w:val="20"/>
                <w:szCs w:val="20"/>
              </w:rPr>
            </w:pPr>
            <w:r w:rsidRPr="002D0EA5">
              <w:rPr>
                <w:rFonts w:ascii="GHEA Grapalat" w:hAnsi="GHEA Grapalat"/>
                <w:sz w:val="20"/>
                <w:szCs w:val="20"/>
              </w:rPr>
              <w:lastRenderedPageBreak/>
              <w:t>2</w:t>
            </w:r>
            <w:r w:rsidRPr="002D0EA5">
              <w:rPr>
                <w:rFonts w:ascii="GHEA Grapalat" w:hAnsi="GHEA Grapalat"/>
                <w:sz w:val="20"/>
                <w:szCs w:val="20"/>
                <w:lang w:val="hy-AM"/>
              </w:rPr>
              <w:t>3</w:t>
            </w:r>
            <w:r w:rsidRPr="002D0EA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r w:rsidRPr="002D0EA5">
              <w:rPr>
                <w:rFonts w:ascii="GHEA Grapalat" w:hAnsi="GHEA Grapalat"/>
                <w:sz w:val="20"/>
                <w:szCs w:val="20"/>
                <w:lang w:val="hy-AM"/>
              </w:rPr>
              <w:t>դրոշմա</w:t>
            </w:r>
            <w:proofErr w:type="spellStart"/>
            <w:r w:rsidRPr="002D0EA5">
              <w:rPr>
                <w:rFonts w:ascii="GHEA Grapalat" w:hAnsi="GHEA Grapalat"/>
                <w:sz w:val="20"/>
                <w:szCs w:val="20"/>
              </w:rPr>
              <w:t>կնիքը</w:t>
            </w:r>
            <w:proofErr w:type="spellEnd"/>
            <w:r w:rsidRPr="002D0EA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613652C9"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lang w:val="hy-AM"/>
              </w:rPr>
              <w:t>ը</w:t>
            </w:r>
            <w:r w:rsidRPr="002D0EA5">
              <w:rPr>
                <w:rFonts w:ascii="GHEA Grapalat" w:hAnsi="GHEA Grapalat"/>
                <w:sz w:val="20"/>
                <w:szCs w:val="20"/>
              </w:rPr>
              <w:t xml:space="preserve">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 լի</w:t>
            </w:r>
            <w:proofErr w:type="spellStart"/>
            <w:r w:rsidRPr="002D0EA5">
              <w:rPr>
                <w:rFonts w:ascii="GHEA Grapalat" w:hAnsi="GHEA Grapalat"/>
                <w:sz w:val="20"/>
                <w:szCs w:val="20"/>
              </w:rPr>
              <w:t>նելու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2D0EA5" w:rsidRDefault="00334B2F" w:rsidP="00CB0ADE">
            <w:pPr>
              <w:jc w:val="center"/>
              <w:rPr>
                <w:rFonts w:ascii="GHEA Grapalat" w:hAnsi="GHEA Grapalat"/>
                <w:sz w:val="20"/>
                <w:szCs w:val="20"/>
              </w:rPr>
            </w:pPr>
          </w:p>
        </w:tc>
      </w:tr>
      <w:tr w:rsidR="0093419B" w:rsidRPr="002D0EA5"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rPr>
              <w:t>2</w:t>
            </w:r>
            <w:r w:rsidRPr="002D0EA5">
              <w:rPr>
                <w:rFonts w:ascii="GHEA Grapalat" w:hAnsi="GHEA Grapalat"/>
                <w:sz w:val="20"/>
                <w:szCs w:val="20"/>
                <w:lang w:val="hy-AM"/>
              </w:rPr>
              <w:t>3</w:t>
            </w:r>
            <w:r w:rsidRPr="002D0EA5">
              <w:rPr>
                <w:rFonts w:ascii="GHEA Grapalat" w:hAnsi="GHEA Grapalat"/>
                <w:sz w:val="20"/>
                <w:szCs w:val="20"/>
              </w:rPr>
              <w:t>.</w:t>
            </w:r>
            <w:r w:rsidRPr="002D0EA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2D0EA5" w:rsidRDefault="00334B2F" w:rsidP="00CB0ADE">
            <w:pPr>
              <w:jc w:val="center"/>
              <w:rPr>
                <w:rFonts w:ascii="GHEA Grapalat" w:hAnsi="GHEA Grapalat"/>
                <w:sz w:val="20"/>
                <w:szCs w:val="20"/>
                <w:lang w:val="hy-AM"/>
              </w:rPr>
            </w:pPr>
            <w:r w:rsidRPr="002D0EA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p w14:paraId="6AB39A3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վճարողին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կողմից</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նշվում</w:t>
            </w:r>
            <w:proofErr w:type="spellEnd"/>
            <w:r w:rsidRPr="002D0EA5">
              <w:rPr>
                <w:rFonts w:ascii="GHEA Grapalat" w:hAnsi="GHEA Grapalat"/>
                <w:sz w:val="20"/>
                <w:szCs w:val="20"/>
              </w:rPr>
              <w:t xml:space="preserve"> է </w:t>
            </w:r>
            <w:proofErr w:type="spellStart"/>
            <w:r w:rsidRPr="002D0EA5">
              <w:rPr>
                <w:rFonts w:ascii="GHEA Grapalat" w:hAnsi="GHEA Grapalat"/>
                <w:sz w:val="20"/>
                <w:szCs w:val="20"/>
              </w:rPr>
              <w:t>պահանջագրի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կատարման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ամսաթիվը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ժամը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2D0EA5" w:rsidRDefault="00334B2F" w:rsidP="00CB0ADE">
            <w:pPr>
              <w:jc w:val="center"/>
              <w:rPr>
                <w:rFonts w:ascii="GHEA Grapalat" w:hAnsi="GHEA Grapalat"/>
                <w:sz w:val="20"/>
                <w:szCs w:val="20"/>
              </w:rPr>
            </w:pPr>
          </w:p>
        </w:tc>
      </w:tr>
      <w:tr w:rsidR="0093419B" w:rsidRPr="002D0EA5"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rPr>
              <w:t>2</w:t>
            </w:r>
            <w:r w:rsidRPr="002D0EA5">
              <w:rPr>
                <w:rFonts w:ascii="GHEA Grapalat" w:hAnsi="GHEA Grapalat"/>
                <w:sz w:val="20"/>
                <w:szCs w:val="20"/>
                <w:lang w:val="hy-AM"/>
              </w:rPr>
              <w:t>4</w:t>
            </w:r>
            <w:r w:rsidRPr="002D0EA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աշխատակցի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ոչ</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պարտադիր</w:t>
            </w:r>
            <w:proofErr w:type="spellEnd"/>
          </w:p>
          <w:p w14:paraId="2F31E1DB"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 xml:space="preserve">լրացվում է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շահառուին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lang w:val="hy-AM"/>
              </w:rPr>
              <w:t xml:space="preserve">ը </w:t>
            </w:r>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w:t>
            </w:r>
            <w:proofErr w:type="spellStart"/>
            <w:r w:rsidRPr="002D0EA5">
              <w:rPr>
                <w:rFonts w:ascii="GHEA Grapalat" w:hAnsi="GHEA Grapalat"/>
                <w:sz w:val="20"/>
                <w:szCs w:val="20"/>
              </w:rPr>
              <w:t>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r w:rsidRPr="002D0EA5">
              <w:rPr>
                <w:rFonts w:ascii="GHEA Grapalat" w:hAnsi="GHEA Grapalat"/>
                <w:sz w:val="20"/>
                <w:szCs w:val="20"/>
                <w:lang w:val="hy-AM"/>
              </w:rPr>
              <w:t xml:space="preserve">, որտեղ </w:t>
            </w:r>
            <w:r w:rsidRPr="002D0EA5" w:rsidDel="00DF049B">
              <w:rPr>
                <w:rFonts w:ascii="GHEA Grapalat" w:hAnsi="GHEA Grapalat"/>
                <w:sz w:val="20"/>
                <w:szCs w:val="20"/>
                <w:lang w:val="hy-AM"/>
              </w:rPr>
              <w:t xml:space="preserve"> </w:t>
            </w:r>
            <w:r w:rsidRPr="002D0EA5">
              <w:rPr>
                <w:rFonts w:ascii="GHEA Grapalat" w:hAnsi="GHEA Grapalat"/>
                <w:sz w:val="20"/>
                <w:szCs w:val="20"/>
                <w:lang w:val="hy-AM"/>
              </w:rPr>
              <w:t xml:space="preserve"> </w:t>
            </w:r>
            <w:proofErr w:type="spellStart"/>
            <w:r w:rsidRPr="002D0EA5">
              <w:rPr>
                <w:rFonts w:ascii="GHEA Grapalat" w:hAnsi="GHEA Grapalat"/>
                <w:sz w:val="20"/>
                <w:szCs w:val="20"/>
              </w:rPr>
              <w:t>աշխատակցի</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ստորագրությունը</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դրվում է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2D0EA5" w:rsidRDefault="00334B2F" w:rsidP="00CB0ADE">
            <w:pPr>
              <w:jc w:val="center"/>
              <w:rPr>
                <w:rFonts w:ascii="GHEA Grapalat" w:hAnsi="GHEA Grapalat"/>
                <w:sz w:val="20"/>
                <w:szCs w:val="20"/>
              </w:rPr>
            </w:pPr>
          </w:p>
        </w:tc>
      </w:tr>
      <w:tr w:rsidR="0093419B" w:rsidRPr="002D0EA5"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rPr>
              <w:t>2</w:t>
            </w:r>
            <w:r w:rsidRPr="002D0EA5">
              <w:rPr>
                <w:rFonts w:ascii="GHEA Grapalat" w:hAnsi="GHEA Grapalat"/>
                <w:sz w:val="20"/>
                <w:szCs w:val="20"/>
                <w:lang w:val="hy-AM"/>
              </w:rPr>
              <w:t>4</w:t>
            </w:r>
            <w:r w:rsidRPr="002D0EA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շահառռւին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մասնաճյուղի</w:t>
            </w:r>
            <w:proofErr w:type="spellEnd"/>
            <w:r w:rsidRPr="002D0EA5">
              <w:rPr>
                <w:rFonts w:ascii="GHEA Grapalat" w:hAnsi="GHEA Grapalat"/>
                <w:sz w:val="20"/>
                <w:szCs w:val="20"/>
              </w:rPr>
              <w:t xml:space="preserve">) </w:t>
            </w:r>
            <w:r w:rsidRPr="002D0EA5">
              <w:rPr>
                <w:rFonts w:ascii="GHEA Grapalat" w:hAnsi="GHEA Grapalat"/>
                <w:sz w:val="20"/>
                <w:szCs w:val="20"/>
                <w:lang w:val="hy-AM"/>
              </w:rPr>
              <w:t>դրոշմա</w:t>
            </w:r>
            <w:proofErr w:type="spellStart"/>
            <w:r w:rsidRPr="002D0EA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 xml:space="preserve">ոչ </w:t>
            </w:r>
            <w:proofErr w:type="spellStart"/>
            <w:r w:rsidRPr="002D0EA5">
              <w:rPr>
                <w:rFonts w:ascii="GHEA Grapalat" w:hAnsi="GHEA Grapalat"/>
                <w:sz w:val="20"/>
                <w:szCs w:val="20"/>
              </w:rPr>
              <w:t>պարտադիր</w:t>
            </w:r>
            <w:proofErr w:type="spellEnd"/>
          </w:p>
          <w:p w14:paraId="50E8BEFA"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 xml:space="preserve">լրացվում է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վերջինիս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w:t>
            </w:r>
            <w:proofErr w:type="spellStart"/>
            <w:r w:rsidRPr="002D0EA5">
              <w:rPr>
                <w:rFonts w:ascii="GHEA Grapalat" w:hAnsi="GHEA Grapalat"/>
                <w:sz w:val="20"/>
                <w:szCs w:val="20"/>
              </w:rPr>
              <w:t>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r w:rsidRPr="002D0EA5">
              <w:rPr>
                <w:rFonts w:ascii="GHEA Grapalat" w:hAnsi="GHEA Grapalat"/>
                <w:sz w:val="20"/>
                <w:szCs w:val="20"/>
                <w:lang w:val="hy-AM"/>
              </w:rPr>
              <w:t xml:space="preserve">, որտեղ </w:t>
            </w:r>
            <w:r w:rsidRPr="002D0EA5" w:rsidDel="00DF049B">
              <w:rPr>
                <w:rFonts w:ascii="GHEA Grapalat" w:hAnsi="GHEA Grapalat"/>
                <w:sz w:val="20"/>
                <w:szCs w:val="20"/>
                <w:lang w:val="hy-AM"/>
              </w:rPr>
              <w:t xml:space="preserve"> </w:t>
            </w:r>
            <w:r w:rsidRPr="002D0EA5">
              <w:rPr>
                <w:rFonts w:ascii="GHEA Grapalat" w:hAnsi="GHEA Grapalat"/>
                <w:sz w:val="20"/>
                <w:szCs w:val="20"/>
                <w:lang w:val="hy-AM"/>
              </w:rPr>
              <w:t xml:space="preserve"> դրոշմակնիքը</w:t>
            </w:r>
            <w:r w:rsidRPr="002D0EA5">
              <w:rPr>
                <w:rFonts w:ascii="GHEA Grapalat" w:hAnsi="GHEA Grapalat"/>
                <w:sz w:val="20"/>
                <w:szCs w:val="20"/>
              </w:rPr>
              <w:t xml:space="preserve"> </w:t>
            </w:r>
            <w:r w:rsidRPr="002D0EA5">
              <w:rPr>
                <w:rFonts w:ascii="GHEA Grapalat" w:hAnsi="GHEA Grapalat"/>
                <w:sz w:val="20"/>
                <w:szCs w:val="20"/>
                <w:lang w:val="hy-AM"/>
              </w:rPr>
              <w:t xml:space="preserve">դրվում է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2D0EA5" w:rsidRDefault="00334B2F" w:rsidP="00CB0ADE">
            <w:pPr>
              <w:jc w:val="center"/>
              <w:rPr>
                <w:rFonts w:ascii="GHEA Grapalat" w:hAnsi="GHEA Grapalat"/>
                <w:sz w:val="20"/>
                <w:szCs w:val="20"/>
              </w:rPr>
            </w:pPr>
          </w:p>
        </w:tc>
      </w:tr>
      <w:tr w:rsidR="0093419B" w:rsidRPr="002D0EA5"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rPr>
              <w:t>2</w:t>
            </w:r>
            <w:r w:rsidRPr="002D0EA5">
              <w:rPr>
                <w:rFonts w:ascii="GHEA Grapalat" w:hAnsi="GHEA Grapalat"/>
                <w:sz w:val="20"/>
                <w:szCs w:val="20"/>
                <w:lang w:val="hy-AM"/>
              </w:rPr>
              <w:t>4</w:t>
            </w:r>
            <w:r w:rsidRPr="002D0EA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շահառռւին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սպասարկող</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ֆինանսական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կազմակերպության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ամսաթիվը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ժամը</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2D0EA5" w:rsidRDefault="00334B2F" w:rsidP="00CB0ADE">
            <w:pPr>
              <w:jc w:val="center"/>
              <w:rPr>
                <w:rFonts w:ascii="GHEA Grapalat" w:hAnsi="GHEA Grapalat"/>
                <w:sz w:val="20"/>
                <w:szCs w:val="20"/>
              </w:rPr>
            </w:pPr>
            <w:proofErr w:type="spellStart"/>
            <w:r w:rsidRPr="002D0EA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 xml:space="preserve">ոչ </w:t>
            </w:r>
            <w:proofErr w:type="spellStart"/>
            <w:r w:rsidRPr="002D0EA5">
              <w:rPr>
                <w:rFonts w:ascii="GHEA Grapalat" w:hAnsi="GHEA Grapalat"/>
                <w:sz w:val="20"/>
                <w:szCs w:val="20"/>
              </w:rPr>
              <w:t>պարտադիր</w:t>
            </w:r>
            <w:proofErr w:type="spellEnd"/>
          </w:p>
          <w:p w14:paraId="5BAE1599" w14:textId="77777777" w:rsidR="00334B2F" w:rsidRPr="002D0EA5" w:rsidRDefault="00334B2F" w:rsidP="00CB0ADE">
            <w:pPr>
              <w:jc w:val="center"/>
              <w:rPr>
                <w:rFonts w:ascii="GHEA Grapalat" w:hAnsi="GHEA Grapalat"/>
                <w:sz w:val="20"/>
                <w:szCs w:val="20"/>
              </w:rPr>
            </w:pPr>
            <w:r w:rsidRPr="002D0EA5">
              <w:rPr>
                <w:rFonts w:ascii="GHEA Grapalat" w:hAnsi="GHEA Grapalat"/>
                <w:sz w:val="20"/>
                <w:szCs w:val="20"/>
                <w:lang w:val="hy-AM"/>
              </w:rPr>
              <w:t xml:space="preserve">լրացվում է </w:t>
            </w:r>
            <w:proofErr w:type="spellStart"/>
            <w:r w:rsidRPr="002D0EA5">
              <w:rPr>
                <w:rFonts w:ascii="GHEA Grapalat" w:hAnsi="GHEA Grapalat"/>
                <w:sz w:val="20"/>
                <w:szCs w:val="20"/>
              </w:rPr>
              <w:t>վճարման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պահանջագիրը</w:t>
            </w:r>
            <w:proofErr w:type="spellEnd"/>
            <w:r w:rsidRPr="002D0EA5">
              <w:rPr>
                <w:rFonts w:ascii="GHEA Grapalat" w:hAnsi="GHEA Grapalat"/>
                <w:sz w:val="20"/>
                <w:szCs w:val="20"/>
              </w:rPr>
              <w:t xml:space="preserve"> </w:t>
            </w:r>
            <w:r w:rsidRPr="002D0EA5">
              <w:rPr>
                <w:rFonts w:ascii="GHEA Grapalat" w:hAnsi="GHEA Grapalat"/>
                <w:sz w:val="20"/>
                <w:szCs w:val="20"/>
                <w:lang w:val="hy-AM"/>
              </w:rPr>
              <w:t xml:space="preserve">վերջինիս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w:t>
            </w:r>
            <w:proofErr w:type="spellStart"/>
            <w:r w:rsidRPr="002D0EA5">
              <w:rPr>
                <w:rFonts w:ascii="GHEA Grapalat" w:hAnsi="GHEA Grapalat"/>
                <w:sz w:val="20"/>
                <w:szCs w:val="20"/>
              </w:rPr>
              <w:t>ելու</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դեպքում</w:t>
            </w:r>
            <w:proofErr w:type="spellEnd"/>
            <w:r w:rsidRPr="002D0EA5">
              <w:rPr>
                <w:rFonts w:ascii="GHEA Grapalat" w:hAnsi="GHEA Grapalat"/>
                <w:sz w:val="20"/>
                <w:szCs w:val="20"/>
                <w:lang w:val="hy-AM"/>
              </w:rPr>
              <w:t xml:space="preserve">,   որտեղ </w:t>
            </w:r>
            <w:r w:rsidRPr="002D0EA5" w:rsidDel="00DF049B">
              <w:rPr>
                <w:rFonts w:ascii="GHEA Grapalat" w:hAnsi="GHEA Grapalat"/>
                <w:sz w:val="20"/>
                <w:szCs w:val="20"/>
                <w:lang w:val="hy-AM"/>
              </w:rPr>
              <w:t xml:space="preserve"> </w:t>
            </w:r>
            <w:r w:rsidRPr="002D0EA5">
              <w:rPr>
                <w:rFonts w:ascii="GHEA Grapalat" w:hAnsi="GHEA Grapalat"/>
                <w:sz w:val="20"/>
                <w:szCs w:val="20"/>
                <w:lang w:val="hy-AM"/>
              </w:rPr>
              <w:t xml:space="preserve"> սույն տվյալները</w:t>
            </w:r>
            <w:r w:rsidRPr="002D0EA5">
              <w:rPr>
                <w:rFonts w:ascii="GHEA Grapalat" w:hAnsi="GHEA Grapalat"/>
                <w:sz w:val="20"/>
                <w:szCs w:val="20"/>
              </w:rPr>
              <w:t xml:space="preserve"> </w:t>
            </w:r>
            <w:r w:rsidRPr="002D0EA5">
              <w:rPr>
                <w:rFonts w:ascii="GHEA Grapalat" w:hAnsi="GHEA Grapalat"/>
                <w:sz w:val="20"/>
                <w:szCs w:val="20"/>
                <w:lang w:val="hy-AM"/>
              </w:rPr>
              <w:t xml:space="preserve">դրվում են </w:t>
            </w:r>
            <w:proofErr w:type="spellStart"/>
            <w:r w:rsidRPr="002D0EA5">
              <w:rPr>
                <w:rFonts w:ascii="GHEA Grapalat" w:hAnsi="GHEA Grapalat"/>
                <w:sz w:val="20"/>
                <w:szCs w:val="20"/>
              </w:rPr>
              <w:t>թղթային</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եղանակով</w:t>
            </w:r>
            <w:proofErr w:type="spellEnd"/>
            <w:r w:rsidRPr="002D0EA5">
              <w:rPr>
                <w:rFonts w:ascii="GHEA Grapalat" w:hAnsi="GHEA Grapalat"/>
                <w:sz w:val="20"/>
                <w:szCs w:val="20"/>
              </w:rPr>
              <w:t xml:space="preserve"> </w:t>
            </w:r>
            <w:proofErr w:type="spellStart"/>
            <w:r w:rsidRPr="002D0EA5">
              <w:rPr>
                <w:rFonts w:ascii="GHEA Grapalat" w:hAnsi="GHEA Grapalat"/>
                <w:sz w:val="20"/>
                <w:szCs w:val="20"/>
              </w:rPr>
              <w:t>ներկայաց</w:t>
            </w:r>
            <w:proofErr w:type="spellEnd"/>
            <w:r w:rsidRPr="002D0EA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2D0EA5" w:rsidRDefault="00334B2F" w:rsidP="00CB0ADE">
            <w:pPr>
              <w:jc w:val="center"/>
              <w:rPr>
                <w:rFonts w:ascii="GHEA Grapalat" w:hAnsi="GHEA Grapalat"/>
                <w:sz w:val="20"/>
                <w:szCs w:val="20"/>
              </w:rPr>
            </w:pPr>
          </w:p>
        </w:tc>
      </w:tr>
    </w:tbl>
    <w:p w14:paraId="2DF06F8D" w14:textId="77777777" w:rsidR="00334B2F" w:rsidRPr="000F4414" w:rsidRDefault="00334B2F" w:rsidP="00334B2F">
      <w:pPr>
        <w:pStyle w:val="BodyTextIndent"/>
        <w:jc w:val="right"/>
        <w:rPr>
          <w:rFonts w:ascii="GHEA Grapalat" w:hAnsi="GHEA Grapalat" w:cs="Sylfaen"/>
          <w:i w:val="0"/>
          <w:lang w:val="en-US"/>
        </w:rPr>
      </w:pPr>
    </w:p>
    <w:p w14:paraId="7BF43123" w14:textId="77777777" w:rsidR="00334B2F" w:rsidRPr="000E3911" w:rsidRDefault="00334B2F" w:rsidP="00334B2F">
      <w:pPr>
        <w:pStyle w:val="BodyTextIndent"/>
        <w:jc w:val="right"/>
        <w:rPr>
          <w:rFonts w:ascii="GHEA Grapalat" w:hAnsi="GHEA Grapalat" w:cs="Sylfaen"/>
          <w:i w:val="0"/>
          <w:lang w:val="en-US"/>
        </w:rPr>
      </w:pPr>
    </w:p>
    <w:p w14:paraId="620DFF67" w14:textId="77777777" w:rsidR="00334B2F" w:rsidRPr="000E3911" w:rsidRDefault="00334B2F" w:rsidP="00334B2F">
      <w:pPr>
        <w:pStyle w:val="BodyTextIndent"/>
        <w:jc w:val="right"/>
        <w:rPr>
          <w:rFonts w:ascii="GHEA Grapalat" w:hAnsi="GHEA Grapalat" w:cs="Sylfaen"/>
          <w:i w:val="0"/>
          <w:lang w:val="en-US"/>
        </w:rPr>
      </w:pPr>
    </w:p>
    <w:p w14:paraId="4E0BFDA4" w14:textId="77777777" w:rsidR="00334B2F" w:rsidRPr="000E3911" w:rsidRDefault="00334B2F" w:rsidP="00334B2F">
      <w:pPr>
        <w:pStyle w:val="BodyTextIndent"/>
        <w:jc w:val="right"/>
        <w:rPr>
          <w:rFonts w:ascii="GHEA Grapalat" w:hAnsi="GHEA Grapalat" w:cs="Sylfaen"/>
          <w:i w:val="0"/>
          <w:lang w:val="en-US"/>
        </w:rPr>
      </w:pPr>
    </w:p>
    <w:p w14:paraId="7756FBE8" w14:textId="089DA8D0" w:rsidR="00B2572B" w:rsidRPr="005E1F72" w:rsidRDefault="00334B2F" w:rsidP="00E04E2D">
      <w:pPr>
        <w:pStyle w:val="BodyTextIndent3"/>
        <w:spacing w:line="240" w:lineRule="auto"/>
        <w:jc w:val="right"/>
        <w:rPr>
          <w:rFonts w:ascii="GHEA Grapalat" w:hAnsi="GHEA Grapalat"/>
          <w:lang w:val="hy-AM"/>
        </w:rPr>
      </w:pPr>
      <w:r>
        <w:rPr>
          <w:rFonts w:ascii="GHEA Grapalat" w:hAnsi="GHEA Grapalat"/>
          <w:b/>
          <w:lang w:val="hy-AM"/>
        </w:rPr>
        <w:br w:type="page"/>
      </w:r>
    </w:p>
    <w:p w14:paraId="5087428B" w14:textId="07C2F92B"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sidR="0019419E" w:rsidRPr="00222F7B">
        <w:rPr>
          <w:rFonts w:ascii="GHEA Grapalat" w:hAnsi="GHEA Grapalat" w:cs="Sylfaen"/>
          <w:b/>
          <w:lang w:val="hy-AM"/>
        </w:rPr>
        <w:t>7</w:t>
      </w:r>
    </w:p>
    <w:p w14:paraId="7010A09D" w14:textId="28EFF42F"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B25F5">
        <w:rPr>
          <w:rFonts w:ascii="GHEA Grapalat" w:hAnsi="GHEA Grapalat" w:cs="Sylfaen"/>
          <w:b/>
          <w:lang w:val="hy-AM"/>
        </w:rPr>
        <w:t>ԳՀԱՇՁԲ-</w:t>
      </w:r>
      <w:r w:rsidR="00F06D7B">
        <w:rPr>
          <w:rFonts w:ascii="GHEA Grapalat" w:hAnsi="GHEA Grapalat" w:cs="Sylfaen"/>
          <w:b/>
          <w:lang w:val="hy-AM"/>
        </w:rPr>
        <w:t>25/10</w:t>
      </w:r>
      <w:r w:rsidRPr="00785E88">
        <w:rPr>
          <w:rFonts w:ascii="GHEA Grapalat" w:hAnsi="GHEA Grapalat" w:cs="Sylfaen"/>
          <w:b/>
          <w:lang w:val="hy-AM"/>
        </w:rPr>
        <w:t>»*  ծածկագրով</w:t>
      </w:r>
    </w:p>
    <w:p w14:paraId="48EEAA3C" w14:textId="23CFCB89" w:rsidR="00F02279" w:rsidRPr="00FB1EC7" w:rsidRDefault="00BB0E2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FB1EC7">
        <w:rPr>
          <w:rFonts w:ascii="GHEA Grapalat" w:hAnsi="GHEA Grapalat" w:cs="Sylfaen"/>
          <w:b/>
          <w:lang w:val="hy-AM"/>
        </w:rPr>
        <w:t>ի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61BABDD8"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CA383C">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74A45B7D" w:rsidR="00F02279" w:rsidRPr="00456F9A" w:rsidRDefault="00F02279" w:rsidP="00456F9A">
      <w:pPr>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CA383C">
        <w:rPr>
          <w:rFonts w:ascii="GHEA Grapalat" w:hAnsi="GHEA Grapalat" w:cs="Sylfaen"/>
          <w:sz w:val="20"/>
          <w:szCs w:val="20"/>
          <w:lang w:val="pt-BR"/>
        </w:rPr>
        <w:t xml:space="preserve"> </w:t>
      </w:r>
      <w:proofErr w:type="gramStart"/>
      <w:r w:rsidRPr="00FB1EC7">
        <w:rPr>
          <w:rFonts w:ascii="GHEA Grapalat" w:hAnsi="GHEA Grapalat" w:cs="Sylfaen"/>
          <w:sz w:val="20"/>
          <w:szCs w:val="20"/>
          <w:lang w:val="pt-BR"/>
        </w:rPr>
        <w:t>պայմանագրով</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proofErr w:type="gramEnd"/>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CA383C">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CA383C">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CA383C">
        <w:rPr>
          <w:rFonts w:ascii="GHEA Grapalat" w:hAnsi="GHEA Grapalat" w:cs="Sylfaen"/>
          <w:sz w:val="20"/>
          <w:szCs w:val="20"/>
          <w:lang w:val="pt-BR"/>
        </w:rPr>
        <w:t xml:space="preserve"> </w:t>
      </w:r>
      <w:r w:rsidR="00CA383C" w:rsidRPr="00CA383C">
        <w:rPr>
          <w:rFonts w:ascii="GHEA Grapalat" w:hAnsi="GHEA Grapalat" w:cs="Sylfaen"/>
          <w:sz w:val="20"/>
          <w:szCs w:val="20"/>
          <w:lang w:val="pt-BR"/>
        </w:rPr>
        <w:t>Երևան քաղաքի Մալաթիա-Սեբաստիա վարչական շրջանի տարածքում եզրաքարերի վերանորոգման աշխատանքներ</w:t>
      </w:r>
      <w:r w:rsidRPr="00FB1EC7">
        <w:rPr>
          <w:rFonts w:ascii="GHEA Grapalat" w:hAnsi="GHEA Grapalat" w:cs="Sylfaen"/>
          <w:sz w:val="20"/>
          <w:szCs w:val="20"/>
          <w:lang w:val="pt-BR"/>
        </w:rPr>
        <w:t>ը</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այսուհետ</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CA383C">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CA383C">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CA383C">
        <w:rPr>
          <w:rFonts w:ascii="GHEA Grapalat" w:hAnsi="GHEA Grapalat" w:cs="Sylfaen"/>
          <w:sz w:val="20"/>
          <w:szCs w:val="20"/>
          <w:lang w:val="pt-BR"/>
        </w:rPr>
        <w:t>։</w:t>
      </w:r>
    </w:p>
    <w:p w14:paraId="00A85B00" w14:textId="6C279D92"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proofErr w:type="gramStart"/>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proofErr w:type="gramEnd"/>
      <w:r w:rsidRPr="00FB1EC7">
        <w:rPr>
          <w:rFonts w:ascii="GHEA Grapalat" w:hAnsi="GHEA Grapalat" w:cs="Tahoma"/>
          <w:sz w:val="20"/>
          <w:szCs w:val="20"/>
          <w:lang w:val="es-ES"/>
        </w:rPr>
        <w:t>։</w:t>
      </w:r>
    </w:p>
    <w:p w14:paraId="0B226299" w14:textId="77777777"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w:t>
      </w:r>
      <w:r w:rsidR="00B47774" w:rsidRPr="00CA383C">
        <w:rPr>
          <w:rFonts w:ascii="GHEA Grapalat" w:hAnsi="GHEA Grapalat" w:cs="Sylfaen"/>
          <w:sz w:val="20"/>
          <w:szCs w:val="20"/>
          <w:lang w:val="hy-AM"/>
        </w:rPr>
        <w:t>Համաձայն հավելված 2:</w:t>
      </w:r>
      <w:r w:rsidR="00B47774">
        <w:rPr>
          <w:rFonts w:ascii="GHEA Grapalat" w:hAnsi="GHEA Grapalat" w:cs="Times Armenian"/>
          <w:lang w:val="hy-AM"/>
        </w:rPr>
        <w:t xml:space="preserve"> </w:t>
      </w:r>
    </w:p>
    <w:p w14:paraId="024C781F" w14:textId="74736CD0"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437B4182"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CA383C">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6A8CFCBC" w:rsidR="00F02279" w:rsidRPr="00FB1EC7" w:rsidRDefault="00F02279" w:rsidP="00F02279">
      <w:pPr>
        <w:ind w:firstLine="720"/>
        <w:jc w:val="both"/>
        <w:rPr>
          <w:rFonts w:ascii="GHEA Grapalat" w:hAnsi="GHEA Grapalat" w:cs="Times Armenian"/>
          <w:sz w:val="20"/>
          <w:szCs w:val="20"/>
          <w:lang w:val="es-ES"/>
        </w:rPr>
      </w:pPr>
      <w:proofErr w:type="gramStart"/>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583299FB"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CA383C">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5681ED78"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CA383C" w:rsidRPr="00FB1EC7">
        <w:rPr>
          <w:rFonts w:ascii="GHEA Grapalat" w:hAnsi="GHEA Grapalat" w:cs="Sylfaen"/>
          <w:b/>
          <w:sz w:val="20"/>
          <w:szCs w:val="20"/>
          <w:lang w:val="pt-BR"/>
        </w:rPr>
        <w:t>ՊԱՏՎԻՐԱՏՈՒՆ</w:t>
      </w:r>
      <w:r w:rsidR="00CA383C" w:rsidRPr="00FB1EC7">
        <w:rPr>
          <w:rFonts w:ascii="GHEA Grapalat" w:hAnsi="GHEA Grapalat" w:cs="Times Armenian"/>
          <w:b/>
          <w:sz w:val="20"/>
          <w:szCs w:val="20"/>
          <w:lang w:val="es-ES"/>
        </w:rPr>
        <w:t xml:space="preserve"> </w:t>
      </w:r>
      <w:r w:rsidR="00CA383C" w:rsidRPr="00FB1EC7">
        <w:rPr>
          <w:rFonts w:ascii="GHEA Grapalat" w:hAnsi="GHEA Grapalat" w:cs="Sylfaen"/>
          <w:b/>
          <w:sz w:val="20"/>
          <w:szCs w:val="20"/>
          <w:lang w:val="pt-BR"/>
        </w:rPr>
        <w:t>ԻՐԱՎՈՒՆՔ</w:t>
      </w:r>
      <w:r w:rsidR="00CA383C" w:rsidRPr="00FB1EC7">
        <w:rPr>
          <w:rFonts w:ascii="GHEA Grapalat" w:hAnsi="GHEA Grapalat" w:cs="Times Armenian"/>
          <w:b/>
          <w:sz w:val="20"/>
          <w:szCs w:val="20"/>
          <w:lang w:val="es-ES"/>
        </w:rPr>
        <w:t xml:space="preserve"> </w:t>
      </w:r>
      <w:r w:rsidR="00CA383C" w:rsidRPr="00FB1EC7">
        <w:rPr>
          <w:rFonts w:ascii="GHEA Grapalat" w:hAnsi="GHEA Grapalat" w:cs="Sylfaen"/>
          <w:b/>
          <w:sz w:val="20"/>
          <w:szCs w:val="20"/>
          <w:lang w:val="pt-BR"/>
        </w:rPr>
        <w:t>ՈՒՆԻ</w:t>
      </w:r>
      <w:r w:rsidR="00CA383C"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proofErr w:type="gramEnd"/>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proofErr w:type="gramStart"/>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60BB42FC"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CA383C">
        <w:rPr>
          <w:rFonts w:ascii="GHEA Grapalat" w:hAnsi="GHEA Grapalat"/>
          <w:b/>
          <w:sz w:val="20"/>
          <w:szCs w:val="20"/>
          <w:lang w:val="es-ES"/>
        </w:rPr>
        <w:t xml:space="preserve">  </w:t>
      </w:r>
      <w:r w:rsidR="00CA383C" w:rsidRPr="00FB1EC7">
        <w:rPr>
          <w:rFonts w:ascii="GHEA Grapalat" w:hAnsi="GHEA Grapalat" w:cs="Sylfaen"/>
          <w:b/>
          <w:sz w:val="20"/>
          <w:szCs w:val="20"/>
          <w:lang w:val="pt-BR"/>
        </w:rPr>
        <w:t>ՊԱՏՎԻՐԱՏՈՒՆ</w:t>
      </w:r>
      <w:r w:rsidR="00CA383C" w:rsidRPr="00FB1EC7">
        <w:rPr>
          <w:rFonts w:ascii="GHEA Grapalat" w:hAnsi="GHEA Grapalat" w:cs="Times Armenian"/>
          <w:b/>
          <w:sz w:val="20"/>
          <w:szCs w:val="20"/>
          <w:lang w:val="es-ES"/>
        </w:rPr>
        <w:t xml:space="preserve"> </w:t>
      </w:r>
      <w:r w:rsidR="00CA383C" w:rsidRPr="00FB1EC7">
        <w:rPr>
          <w:rFonts w:ascii="GHEA Grapalat" w:hAnsi="GHEA Grapalat" w:cs="Sylfaen"/>
          <w:b/>
          <w:sz w:val="20"/>
          <w:szCs w:val="20"/>
          <w:lang w:val="pt-BR"/>
        </w:rPr>
        <w:t>ՊԱՐՏԱՎՈՐ</w:t>
      </w:r>
      <w:r w:rsidR="00CA383C" w:rsidRPr="00FB1EC7">
        <w:rPr>
          <w:rFonts w:ascii="GHEA Grapalat" w:hAnsi="GHEA Grapalat" w:cs="Times Armenian"/>
          <w:b/>
          <w:sz w:val="20"/>
          <w:szCs w:val="20"/>
          <w:lang w:val="es-ES"/>
        </w:rPr>
        <w:t xml:space="preserve"> </w:t>
      </w:r>
      <w:r w:rsidR="00CA383C" w:rsidRPr="00FB1EC7">
        <w:rPr>
          <w:rFonts w:ascii="GHEA Grapalat" w:hAnsi="GHEA Grapalat" w:cs="Sylfaen"/>
          <w:b/>
          <w:sz w:val="20"/>
          <w:szCs w:val="20"/>
          <w:lang w:val="pt-BR"/>
        </w:rPr>
        <w:t>Է</w:t>
      </w:r>
      <w:r w:rsidR="00CA383C"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69D1C235"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CA383C">
        <w:rPr>
          <w:rFonts w:ascii="GHEA Grapalat" w:hAnsi="GHEA Grapalat"/>
          <w:b/>
          <w:sz w:val="20"/>
          <w:szCs w:val="20"/>
          <w:lang w:val="es-ES"/>
        </w:rPr>
        <w:t xml:space="preserve">  </w:t>
      </w:r>
      <w:r w:rsidR="00CA383C" w:rsidRPr="00CA383C">
        <w:rPr>
          <w:rFonts w:ascii="GHEA Grapalat" w:hAnsi="GHEA Grapalat" w:cs="Sylfaen"/>
          <w:b/>
          <w:sz w:val="18"/>
          <w:szCs w:val="18"/>
          <w:lang w:val="pt-BR"/>
        </w:rPr>
        <w:t>ԿԱՊԱԼԱՌՈՒՆ</w:t>
      </w:r>
      <w:r w:rsidR="00CA383C" w:rsidRPr="00CA383C">
        <w:rPr>
          <w:rFonts w:ascii="GHEA Grapalat" w:hAnsi="GHEA Grapalat" w:cs="Times Armenian"/>
          <w:b/>
          <w:sz w:val="18"/>
          <w:szCs w:val="18"/>
          <w:lang w:val="es-ES"/>
        </w:rPr>
        <w:t xml:space="preserve"> </w:t>
      </w:r>
      <w:r w:rsidR="00CA383C" w:rsidRPr="00CA383C">
        <w:rPr>
          <w:rFonts w:ascii="GHEA Grapalat" w:hAnsi="GHEA Grapalat" w:cs="Sylfaen"/>
          <w:b/>
          <w:sz w:val="18"/>
          <w:szCs w:val="18"/>
          <w:lang w:val="pt-BR"/>
        </w:rPr>
        <w:t>ԻՐԱՎՈՒՆՔ</w:t>
      </w:r>
      <w:r w:rsidR="00CA383C" w:rsidRPr="00CA383C">
        <w:rPr>
          <w:rFonts w:ascii="GHEA Grapalat" w:hAnsi="GHEA Grapalat" w:cs="Times Armenian"/>
          <w:b/>
          <w:sz w:val="18"/>
          <w:szCs w:val="18"/>
          <w:lang w:val="es-ES"/>
        </w:rPr>
        <w:t xml:space="preserve"> </w:t>
      </w:r>
      <w:r w:rsidR="00CA383C" w:rsidRPr="00CA383C">
        <w:rPr>
          <w:rFonts w:ascii="GHEA Grapalat" w:hAnsi="GHEA Grapalat" w:cs="Sylfaen"/>
          <w:b/>
          <w:sz w:val="18"/>
          <w:szCs w:val="18"/>
          <w:lang w:val="pt-BR"/>
        </w:rPr>
        <w:t>ՈՒՆԻ</w:t>
      </w:r>
      <w:r w:rsidR="00CA383C" w:rsidRPr="00CA383C">
        <w:rPr>
          <w:rFonts w:ascii="GHEA Grapalat" w:hAnsi="GHEA Grapalat" w:cs="Times Armenian"/>
          <w:b/>
          <w:sz w:val="18"/>
          <w:szCs w:val="18"/>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7294EAE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CA383C">
        <w:rPr>
          <w:rFonts w:ascii="GHEA Grapalat" w:hAnsi="GHEA Grapalat"/>
          <w:b/>
          <w:sz w:val="20"/>
          <w:szCs w:val="20"/>
          <w:lang w:val="es-ES"/>
        </w:rPr>
        <w:t xml:space="preserve">  </w:t>
      </w:r>
      <w:r w:rsidR="00CA383C" w:rsidRPr="00FB1EC7">
        <w:rPr>
          <w:rFonts w:ascii="GHEA Grapalat" w:hAnsi="GHEA Grapalat" w:cs="Sylfaen"/>
          <w:b/>
          <w:sz w:val="20"/>
          <w:szCs w:val="20"/>
          <w:lang w:val="pt-BR"/>
        </w:rPr>
        <w:t>ԿԱՊԱԼԱՌՈՒՆ</w:t>
      </w:r>
      <w:r w:rsidR="00CA383C" w:rsidRPr="00FB1EC7">
        <w:rPr>
          <w:rFonts w:ascii="GHEA Grapalat" w:hAnsi="GHEA Grapalat" w:cs="Times Armenian"/>
          <w:b/>
          <w:sz w:val="20"/>
          <w:szCs w:val="20"/>
          <w:lang w:val="es-ES"/>
        </w:rPr>
        <w:t xml:space="preserve"> </w:t>
      </w:r>
      <w:r w:rsidR="00CA383C" w:rsidRPr="00FB1EC7">
        <w:rPr>
          <w:rFonts w:ascii="GHEA Grapalat" w:hAnsi="GHEA Grapalat" w:cs="Sylfaen"/>
          <w:b/>
          <w:sz w:val="20"/>
          <w:szCs w:val="20"/>
          <w:lang w:val="pt-BR"/>
        </w:rPr>
        <w:t>ՊԱՐՏԱՎՈՐ</w:t>
      </w:r>
      <w:r w:rsidR="00CA383C" w:rsidRPr="00FB1EC7">
        <w:rPr>
          <w:rFonts w:ascii="GHEA Grapalat" w:hAnsi="GHEA Grapalat" w:cs="Times Armenian"/>
          <w:b/>
          <w:sz w:val="20"/>
          <w:szCs w:val="20"/>
          <w:lang w:val="es-ES"/>
        </w:rPr>
        <w:t xml:space="preserve"> </w:t>
      </w:r>
      <w:r w:rsidR="00CA383C" w:rsidRPr="00FB1EC7">
        <w:rPr>
          <w:rFonts w:ascii="GHEA Grapalat" w:hAnsi="GHEA Grapalat" w:cs="Sylfaen"/>
          <w:b/>
          <w:sz w:val="20"/>
          <w:szCs w:val="20"/>
          <w:lang w:val="pt-BR"/>
        </w:rPr>
        <w:t>Է</w:t>
      </w:r>
      <w:r w:rsidR="00CA383C"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w:t>
      </w:r>
      <w:proofErr w:type="gramStart"/>
      <w:r w:rsidR="00664A10" w:rsidRPr="006244AB">
        <w:rPr>
          <w:rFonts w:ascii="GHEA Grapalat" w:hAnsi="GHEA Grapalat" w:cs="Sylfaen"/>
          <w:sz w:val="20"/>
          <w:szCs w:val="20"/>
          <w:lang w:val="pt-BR"/>
        </w:rPr>
        <w:t>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w:t>
      </w:r>
      <w:proofErr w:type="gramEnd"/>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7F07C12A"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proofErr w:type="gramStart"/>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proofErr w:type="gramEnd"/>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44A72C74"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365 օրացուցային օր։ Եթե երաշխիքային </w:t>
      </w:r>
      <w:r w:rsidRPr="00C7042B">
        <w:rPr>
          <w:rFonts w:ascii="GHEA Grapalat" w:hAnsi="GHEA Grapalat" w:cs="Sylfaen"/>
          <w:sz w:val="20"/>
          <w:szCs w:val="20"/>
          <w:lang w:val="hy-AM"/>
        </w:rPr>
        <w:lastRenderedPageBreak/>
        <w:t xml:space="preserve">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6"/>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35377F67" w14:textId="77777777" w:rsidR="00F02279" w:rsidRPr="00FB1EC7" w:rsidRDefault="00F02279" w:rsidP="00F02279">
      <w:pPr>
        <w:tabs>
          <w:tab w:val="left" w:pos="1276"/>
        </w:tabs>
        <w:ind w:firstLine="720"/>
        <w:jc w:val="both"/>
        <w:rPr>
          <w:rFonts w:ascii="GHEA Grapalat" w:hAnsi="GHEA Grapalat" w:cs="Sylfaen"/>
          <w:sz w:val="16"/>
          <w:szCs w:val="16"/>
          <w:u w:val="single"/>
          <w:lang w:val="es-ES"/>
        </w:rPr>
      </w:pPr>
    </w:p>
    <w:p w14:paraId="2D1F509C" w14:textId="5604A55D"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CA383C">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052EB50C"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CA383C">
        <w:rPr>
          <w:rFonts w:ascii="GHEA Grapalat" w:hAnsi="GHEA Grapalat" w:cs="Sylfaen"/>
          <w:sz w:val="20"/>
          <w:szCs w:val="20"/>
          <w:lang w:val="pt-BR"/>
        </w:rPr>
        <w:t>30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6BE42F86"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CA383C">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1AECDC2F" w14:textId="44009A36" w:rsidR="00BF3BA4" w:rsidRPr="003814AF" w:rsidRDefault="00BF3BA4" w:rsidP="002D5ECD">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 xml:space="preserve">Ընդ որում </w:t>
      </w:r>
      <w:r w:rsidRPr="002D5ECD">
        <w:rPr>
          <w:rFonts w:ascii="GHEA Grapalat" w:hAnsi="GHEA Grapalat"/>
          <w:sz w:val="20"/>
          <w:lang w:val="hy-AM"/>
        </w:rPr>
        <w:t>կանխավճար հատկացվում է, եթե Կապալառուն</w:t>
      </w:r>
      <w:r w:rsidR="00301113" w:rsidRPr="002D5ECD">
        <w:rPr>
          <w:rFonts w:ascii="GHEA Grapalat" w:hAnsi="GHEA Grapalat"/>
          <w:sz w:val="20"/>
          <w:lang w:val="hy-AM"/>
        </w:rPr>
        <w:t xml:space="preserve"> </w:t>
      </w:r>
      <w:r w:rsidR="00F313B8" w:rsidRPr="003814AF">
        <w:rPr>
          <w:rFonts w:ascii="GHEA Grapalat" w:hAnsi="GHEA Grapalat"/>
          <w:sz w:val="20"/>
          <w:lang w:val="hy-AM"/>
        </w:rPr>
        <w:t>ամբողջությամբ ապահովել է շինարարության կազմակերպման աշխատանքների մեկնարկման փու</w:t>
      </w:r>
      <w:r w:rsidR="00A132C6">
        <w:rPr>
          <w:rFonts w:ascii="GHEA Grapalat" w:hAnsi="GHEA Grapalat"/>
          <w:sz w:val="20"/>
          <w:lang w:val="hy-AM"/>
        </w:rPr>
        <w:t xml:space="preserve">լում նախատեսված միջոցառումները՝ </w:t>
      </w:r>
      <w:r w:rsidR="00F313B8"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2D5ECD">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3814AF">
        <w:rPr>
          <w:rFonts w:ascii="GHEA Grapalat" w:hAnsi="GHEA Grapalat" w:cs="Times Armenian"/>
          <w:sz w:val="20"/>
          <w:lang w:val="hy-AM"/>
        </w:rPr>
        <w:t>:</w:t>
      </w:r>
      <w:r w:rsidR="00F313B8" w:rsidRPr="00037FAA">
        <w:rPr>
          <w:rFonts w:ascii="GHEA Grapalat" w:hAnsi="GHEA Grapalat" w:cs="Times Armenian"/>
          <w:sz w:val="20"/>
          <w:vertAlign w:val="superscript"/>
          <w:lang w:val="hy-AM"/>
        </w:rPr>
        <w:t>29.1</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94ABCD2" w14:textId="57E0B0D5" w:rsidR="009D092B"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CA383C">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r w:rsidR="00CA383C">
        <w:rPr>
          <w:rFonts w:ascii="GHEA Grapalat" w:hAnsi="GHEA Grapalat" w:cs="Sylfaen"/>
          <w:sz w:val="20"/>
          <w:szCs w:val="20"/>
          <w:lang w:val="hy-AM"/>
        </w:rPr>
        <w:t xml:space="preserve"> </w:t>
      </w:r>
      <w:r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6212B2D"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bookmarkStart w:id="14" w:name="_Hlk160089982"/>
      <w:r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418218C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6FCF29E"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20F461F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5A5E9D37" w14:textId="77777777" w:rsidR="00F21AF3"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bookmarkEnd w:id="14"/>
    <w:p w14:paraId="185DEAB7" w14:textId="4EA6BAAA"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sidRPr="003D1A3B">
        <w:rPr>
          <w:rFonts w:ascii="GHEA Grapalat" w:hAnsi="GHEA Grapalat"/>
          <w:sz w:val="20"/>
          <w:lang w:val="hy-AM"/>
        </w:rPr>
        <w:t xml:space="preserve"> </w:t>
      </w:r>
    </w:p>
    <w:p w14:paraId="7B957D6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lastRenderedPageBreak/>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64FA9FFF"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w:t>
      </w:r>
      <w:r w:rsidR="00976CDA" w:rsidRPr="00FB1EC7">
        <w:rPr>
          <w:rFonts w:ascii="GHEA Grapalat" w:hAnsi="GHEA Grapalat" w:cs="Times Armenian"/>
          <w:sz w:val="20"/>
          <w:szCs w:val="20"/>
          <w:lang w:val="hy-AM"/>
        </w:rPr>
        <w:t>0,</w:t>
      </w:r>
      <w:r w:rsidR="000A6249">
        <w:rPr>
          <w:rFonts w:ascii="GHEA Grapalat" w:hAnsi="GHEA Grapalat" w:cs="Times Armenian"/>
          <w:sz w:val="20"/>
          <w:szCs w:val="20"/>
          <w:lang w:val="hy-AM"/>
        </w:rPr>
        <w:t>1</w:t>
      </w:r>
      <w:r w:rsidR="00CA383C">
        <w:rPr>
          <w:rFonts w:ascii="GHEA Grapalat" w:hAnsi="GHEA Grapalat" w:cs="Times Armenian"/>
          <w:sz w:val="20"/>
          <w:szCs w:val="20"/>
          <w:lang w:val="hy-AM"/>
        </w:rPr>
        <w:t>8</w:t>
      </w:r>
      <w:r w:rsidR="00976CDA" w:rsidRPr="00FB1EC7">
        <w:rPr>
          <w:rFonts w:ascii="GHEA Grapalat" w:hAnsi="GHEA Grapalat" w:cs="Times Armenian"/>
          <w:sz w:val="20"/>
          <w:szCs w:val="20"/>
          <w:lang w:val="hy-AM"/>
        </w:rPr>
        <w:t xml:space="preserve"> (</w:t>
      </w:r>
      <w:r w:rsidR="00976CDA" w:rsidRPr="00FB1EC7">
        <w:rPr>
          <w:rFonts w:ascii="GHEA Grapalat" w:hAnsi="GHEA Grapalat" w:cs="Sylfaen"/>
          <w:sz w:val="20"/>
          <w:szCs w:val="20"/>
          <w:lang w:val="hy-AM"/>
        </w:rPr>
        <w:t>զրո</w:t>
      </w:r>
      <w:r w:rsidR="00976CDA" w:rsidRPr="00FB1EC7">
        <w:rPr>
          <w:rFonts w:ascii="GHEA Grapalat" w:hAnsi="GHEA Grapalat" w:cs="Arial"/>
          <w:sz w:val="20"/>
          <w:szCs w:val="20"/>
          <w:lang w:val="hy-AM"/>
        </w:rPr>
        <w:t xml:space="preserve"> </w:t>
      </w:r>
      <w:r w:rsidR="00976CDA" w:rsidRPr="00FB1EC7">
        <w:rPr>
          <w:rFonts w:ascii="GHEA Grapalat" w:hAnsi="GHEA Grapalat" w:cs="Sylfaen"/>
          <w:sz w:val="20"/>
          <w:szCs w:val="20"/>
          <w:lang w:val="hy-AM"/>
        </w:rPr>
        <w:t>ամբողջ</w:t>
      </w:r>
      <w:r w:rsidR="00976CDA" w:rsidRPr="00FB1EC7">
        <w:rPr>
          <w:rFonts w:ascii="GHEA Grapalat" w:hAnsi="GHEA Grapalat" w:cs="Arial"/>
          <w:sz w:val="20"/>
          <w:szCs w:val="20"/>
          <w:lang w:val="hy-AM"/>
        </w:rPr>
        <w:t xml:space="preserve"> </w:t>
      </w:r>
      <w:r w:rsidR="000A6249">
        <w:rPr>
          <w:rFonts w:ascii="GHEA Grapalat" w:hAnsi="GHEA Grapalat" w:cs="Arial"/>
          <w:sz w:val="20"/>
          <w:szCs w:val="20"/>
          <w:lang w:val="hy-AM"/>
        </w:rPr>
        <w:t>տասն</w:t>
      </w:r>
      <w:r w:rsidR="00CA383C">
        <w:rPr>
          <w:rFonts w:ascii="GHEA Grapalat" w:hAnsi="GHEA Grapalat" w:cs="Arial"/>
          <w:sz w:val="20"/>
          <w:szCs w:val="20"/>
          <w:lang w:val="hy-AM"/>
        </w:rPr>
        <w:t>ութ</w:t>
      </w:r>
      <w:r w:rsidR="00976CDA" w:rsidRPr="00FB1EC7">
        <w:rPr>
          <w:rFonts w:ascii="GHEA Grapalat" w:hAnsi="GHEA Grapalat" w:cs="Arial"/>
          <w:sz w:val="20"/>
          <w:szCs w:val="20"/>
          <w:lang w:val="hy-AM"/>
        </w:rPr>
        <w:t xml:space="preserve"> </w:t>
      </w:r>
      <w:r w:rsidR="00976CDA" w:rsidRPr="00FB1EC7">
        <w:rPr>
          <w:rFonts w:ascii="GHEA Grapalat" w:hAnsi="GHEA Grapalat" w:cs="Sylfaen"/>
          <w:sz w:val="20"/>
          <w:szCs w:val="20"/>
          <w:lang w:val="hy-AM"/>
        </w:rPr>
        <w:t>հարյուրերորդական</w:t>
      </w:r>
      <w:r w:rsidR="00976CDA"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3AE9B844"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731EDC">
        <w:rPr>
          <w:rFonts w:ascii="GHEA Grapalat" w:hAnsi="GHEA Grapalat" w:cs="Arial"/>
          <w:sz w:val="20"/>
          <w:szCs w:val="20"/>
          <w:lang w:val="hy-AM"/>
        </w:rPr>
        <w:t>3</w:t>
      </w:r>
      <w:r w:rsidR="00976CDA" w:rsidRPr="00FB1EC7">
        <w:rPr>
          <w:rFonts w:ascii="GHEA Grapalat" w:hAnsi="GHEA Grapalat" w:cs="Times Armenian"/>
          <w:sz w:val="20"/>
          <w:szCs w:val="20"/>
          <w:lang w:val="hy-AM"/>
        </w:rPr>
        <w:t xml:space="preserve"> (</w:t>
      </w:r>
      <w:r w:rsidR="00731EDC">
        <w:rPr>
          <w:rFonts w:ascii="GHEA Grapalat" w:hAnsi="GHEA Grapalat" w:cs="Times Armenian"/>
          <w:sz w:val="20"/>
          <w:szCs w:val="20"/>
          <w:lang w:val="hy-AM"/>
        </w:rPr>
        <w:t>երեք</w:t>
      </w:r>
      <w:r w:rsidR="00976CDA"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7"/>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7CE7F75"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398AE261"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5"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p w14:paraId="3E13A68B" w14:textId="77777777" w:rsidR="00CA24B0" w:rsidRPr="009C18DC" w:rsidDel="009C18DC" w:rsidRDefault="00CA24B0" w:rsidP="00CA24B0">
      <w:pPr>
        <w:pStyle w:val="NormalWeb"/>
        <w:shd w:val="clear" w:color="auto" w:fill="FFFFFF"/>
        <w:spacing w:before="0" w:beforeAutospacing="0" w:after="0" w:afterAutospacing="0" w:line="360" w:lineRule="auto"/>
        <w:ind w:firstLine="375"/>
        <w:jc w:val="center"/>
        <w:rPr>
          <w:rFonts w:ascii="GHEA Grapalat" w:hAnsi="GHEA Grapalat" w:cs="Sylfaen"/>
          <w:sz w:val="20"/>
          <w:szCs w:val="20"/>
          <w:lang w:val="hy-AM"/>
        </w:rPr>
      </w:pPr>
    </w:p>
    <w:bookmarkEnd w:id="15"/>
    <w:p w14:paraId="0D6772EE" w14:textId="113EB318" w:rsidR="00993BA8" w:rsidRPr="008626F3"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31AAFFDB" w14:textId="768C1E8F"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sz w:val="20"/>
          <w:szCs w:val="20"/>
          <w:lang w:val="hy-AM"/>
        </w:rPr>
        <w:tab/>
      </w: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w:t>
      </w:r>
      <w:r w:rsidRPr="00FB1EC7">
        <w:rPr>
          <w:rFonts w:ascii="GHEA Grapalat" w:hAnsi="GHEA Grapalat" w:cs="Sylfaen"/>
          <w:sz w:val="20"/>
          <w:szCs w:val="20"/>
          <w:lang w:val="hy-AM"/>
        </w:rPr>
        <w:lastRenderedPageBreak/>
        <w:t>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8"/>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9"/>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lastRenderedPageBreak/>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7E57C0C2" w14:textId="7BE7CBC2" w:rsidR="00293C15" w:rsidRPr="008D72DB" w:rsidRDefault="00293C15" w:rsidP="00F02279">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 xml:space="preserve">8.14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FE7A86">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D90A5C" w:rsidRPr="00D90A5C">
        <w:rPr>
          <w:rFonts w:ascii="GHEA Grapalat" w:hAnsi="GHEA Grapalat" w:cs="Sylfaen"/>
          <w:b/>
          <w:bCs/>
          <w:sz w:val="20"/>
          <w:szCs w:val="20"/>
          <w:lang w:val="hy-AM"/>
        </w:rPr>
        <w:t>Երևան</w:t>
      </w:r>
      <w:r w:rsidR="008E24C0">
        <w:rPr>
          <w:rFonts w:ascii="GHEA Grapalat" w:hAnsi="GHEA Grapalat" w:cs="Sylfaen"/>
          <w:b/>
          <w:bCs/>
          <w:sz w:val="20"/>
          <w:szCs w:val="20"/>
          <w:lang w:val="hy-AM"/>
        </w:rPr>
        <w:t>ի</w:t>
      </w:r>
      <w:r w:rsidR="00D90A5C" w:rsidRPr="00D90A5C">
        <w:rPr>
          <w:rFonts w:ascii="GHEA Grapalat" w:hAnsi="GHEA Grapalat" w:cs="Sylfaen"/>
          <w:b/>
          <w:bCs/>
          <w:sz w:val="20"/>
          <w:szCs w:val="20"/>
          <w:lang w:val="hy-AM"/>
        </w:rPr>
        <w:t xml:space="preserve"> քաղաք</w:t>
      </w:r>
      <w:r w:rsidR="008E24C0">
        <w:rPr>
          <w:rFonts w:ascii="GHEA Grapalat" w:hAnsi="GHEA Grapalat" w:cs="Sylfaen"/>
          <w:b/>
          <w:bCs/>
          <w:sz w:val="20"/>
          <w:szCs w:val="20"/>
          <w:lang w:val="hy-AM"/>
        </w:rPr>
        <w:t>ապետարան</w:t>
      </w:r>
      <w:r w:rsidR="00D90A5C" w:rsidRPr="00D90A5C">
        <w:rPr>
          <w:rFonts w:ascii="GHEA Grapalat" w:hAnsi="GHEA Grapalat" w:cs="Sylfaen"/>
          <w:b/>
          <w:bCs/>
          <w:sz w:val="20"/>
          <w:szCs w:val="20"/>
          <w:lang w:val="hy-AM"/>
        </w:rPr>
        <w:t xml:space="preserve">ի </w:t>
      </w:r>
      <w:r w:rsidR="0014615C">
        <w:rPr>
          <w:rFonts w:ascii="GHEA Grapalat" w:hAnsi="GHEA Grapalat" w:cs="Sylfaen"/>
          <w:b/>
          <w:bCs/>
          <w:sz w:val="20"/>
          <w:szCs w:val="20"/>
          <w:lang w:val="hy-AM"/>
        </w:rPr>
        <w:t>ախատակազմ</w:t>
      </w:r>
      <w:r w:rsidR="008E24C0">
        <w:rPr>
          <w:rFonts w:ascii="GHEA Grapalat" w:hAnsi="GHEA Grapalat" w:cs="Sylfaen"/>
          <w:b/>
          <w:bCs/>
          <w:sz w:val="20"/>
          <w:szCs w:val="20"/>
          <w:lang w:val="hy-AM"/>
        </w:rPr>
        <w:t>ի կոմունալ տնտեսության վարչությունը</w:t>
      </w:r>
      <w:r w:rsidRPr="008D72DB">
        <w:rPr>
          <w:rFonts w:ascii="GHEA Grapalat" w:hAnsi="GHEA Grapalat" w:cs="Sylfaen"/>
          <w:b/>
          <w:bCs/>
          <w:sz w:val="20"/>
          <w:szCs w:val="20"/>
          <w:lang w:val="hy-AM"/>
        </w:rPr>
        <w:t>:</w:t>
      </w:r>
    </w:p>
    <w:p w14:paraId="7F8DE698" w14:textId="6BE77B82" w:rsidR="00A54C71" w:rsidRDefault="0093419B" w:rsidP="00F02279">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20"/>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3A1CC3FF" w14:textId="77777777" w:rsidR="00AB54E9" w:rsidRDefault="00F02279" w:rsidP="007D34E7">
      <w:pPr>
        <w:ind w:firstLine="567"/>
        <w:jc w:val="right"/>
        <w:rPr>
          <w:rFonts w:ascii="GHEA Grapalat" w:hAnsi="GHEA Grapalat"/>
          <w:i/>
          <w:sz w:val="20"/>
          <w:szCs w:val="20"/>
          <w:lang w:val="hy-AM"/>
        </w:rPr>
        <w:sectPr w:rsidR="00AB54E9" w:rsidSect="009E402F">
          <w:footnotePr>
            <w:pos w:val="beneathText"/>
          </w:footnotePr>
          <w:pgSz w:w="11906" w:h="16838" w:code="9"/>
          <w:pgMar w:top="540" w:right="707" w:bottom="540" w:left="663" w:header="561" w:footer="561" w:gutter="0"/>
          <w:cols w:space="720"/>
        </w:sectPr>
      </w:pPr>
      <w:r w:rsidRPr="00FB1EC7">
        <w:rPr>
          <w:rFonts w:ascii="GHEA Grapalat" w:hAnsi="GHEA Grapalat"/>
          <w:i/>
          <w:sz w:val="20"/>
          <w:szCs w:val="20"/>
          <w:lang w:val="hy-AM"/>
        </w:rPr>
        <w:br w:type="page"/>
      </w:r>
    </w:p>
    <w:p w14:paraId="0359D1D5" w14:textId="20F61D52" w:rsidR="00F02279" w:rsidRPr="00FB1EC7" w:rsidRDefault="00F02279" w:rsidP="007D34E7">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5A968180" w14:textId="77777777" w:rsidR="00AB54E9" w:rsidRPr="00AA0D24" w:rsidRDefault="00AB54E9" w:rsidP="00AB54E9">
      <w:pPr>
        <w:jc w:val="center"/>
        <w:rPr>
          <w:rFonts w:ascii="GHEA Grapalat" w:hAnsi="GHEA Grapalat"/>
          <w:b/>
          <w:sz w:val="20"/>
          <w:szCs w:val="20"/>
          <w:lang w:val="hy-AM"/>
        </w:rPr>
      </w:pPr>
      <w:r w:rsidRPr="00AA0D24">
        <w:rPr>
          <w:rFonts w:ascii="GHEA Grapalat" w:hAnsi="GHEA Grapalat"/>
          <w:b/>
          <w:sz w:val="20"/>
          <w:szCs w:val="20"/>
          <w:lang w:val="hy-AM"/>
        </w:rPr>
        <w:t>ՏԵԽՆԻԿԱԿԱՆ ԲՆՈՒԹԱԳԻՐ - ԳՆՄԱՆ ԺԱՄԱՆԱԿԱՑՈՒՅՑ</w:t>
      </w:r>
    </w:p>
    <w:p w14:paraId="5AF2FE37" w14:textId="51C4D3CF" w:rsidR="00AB54E9" w:rsidRPr="00AE3C52" w:rsidRDefault="00AB54E9" w:rsidP="00AB54E9">
      <w:pPr>
        <w:jc w:val="center"/>
        <w:rPr>
          <w:rFonts w:ascii="GHEA Grapalat" w:hAnsi="GHEA Grapalat"/>
          <w:sz w:val="21"/>
          <w:szCs w:val="21"/>
          <w:lang w:val="hy-AM" w:eastAsia="en-AU"/>
        </w:rPr>
      </w:pPr>
    </w:p>
    <w:tbl>
      <w:tblPr>
        <w:tblW w:w="15607" w:type="dxa"/>
        <w:tblLook w:val="04A0" w:firstRow="1" w:lastRow="0" w:firstColumn="1" w:lastColumn="0" w:noHBand="0" w:noVBand="1"/>
      </w:tblPr>
      <w:tblGrid>
        <w:gridCol w:w="2255"/>
        <w:gridCol w:w="2600"/>
        <w:gridCol w:w="2186"/>
        <w:gridCol w:w="1993"/>
        <w:gridCol w:w="2258"/>
        <w:gridCol w:w="4093"/>
        <w:gridCol w:w="222"/>
      </w:tblGrid>
      <w:tr w:rsidR="0079335D" w14:paraId="23CE07B3" w14:textId="77777777" w:rsidTr="0079335D">
        <w:trPr>
          <w:gridAfter w:val="1"/>
          <w:wAfter w:w="222" w:type="dxa"/>
          <w:trHeight w:val="885"/>
        </w:trPr>
        <w:tc>
          <w:tcPr>
            <w:tcW w:w="22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A08AE1" w14:textId="4F9FC104" w:rsidR="0079335D" w:rsidRPr="00665D0C" w:rsidRDefault="0079335D" w:rsidP="0079335D">
            <w:pPr>
              <w:jc w:val="center"/>
              <w:rPr>
                <w:rFonts w:ascii="GHEA Grapalat" w:hAnsi="GHEA Grapalat"/>
                <w:b/>
                <w:bCs/>
                <w:sz w:val="22"/>
                <w:szCs w:val="22"/>
                <w:lang w:val="hy-AM"/>
              </w:rPr>
            </w:pPr>
            <w:r w:rsidRPr="00665D0C">
              <w:rPr>
                <w:rFonts w:ascii="GHEA Grapalat" w:hAnsi="GHEA Grapalat"/>
                <w:b/>
                <w:bCs/>
                <w:sz w:val="22"/>
                <w:szCs w:val="22"/>
                <w:lang w:val="hy-AM"/>
              </w:rPr>
              <w:br/>
            </w:r>
            <w:r w:rsidR="00665D0C" w:rsidRPr="00665D0C">
              <w:rPr>
                <w:rFonts w:ascii="GHEA Grapalat" w:hAnsi="GHEA Grapalat"/>
                <w:sz w:val="18"/>
                <w:lang w:val="hy-AM"/>
              </w:rPr>
              <w:t>գնումների</w:t>
            </w:r>
            <w:r w:rsidR="00665D0C" w:rsidRPr="005E1F72">
              <w:rPr>
                <w:rFonts w:ascii="GHEA Grapalat" w:hAnsi="GHEA Grapalat"/>
                <w:sz w:val="18"/>
                <w:lang w:val="es-ES"/>
              </w:rPr>
              <w:t xml:space="preserve"> </w:t>
            </w:r>
            <w:r w:rsidR="00665D0C" w:rsidRPr="00665D0C">
              <w:rPr>
                <w:rFonts w:ascii="GHEA Grapalat" w:hAnsi="GHEA Grapalat"/>
                <w:sz w:val="18"/>
                <w:lang w:val="hy-AM"/>
              </w:rPr>
              <w:t>պլանով</w:t>
            </w:r>
            <w:r w:rsidR="00665D0C" w:rsidRPr="005E1F72">
              <w:rPr>
                <w:rFonts w:ascii="GHEA Grapalat" w:hAnsi="GHEA Grapalat"/>
                <w:sz w:val="18"/>
                <w:lang w:val="es-ES"/>
              </w:rPr>
              <w:t xml:space="preserve"> </w:t>
            </w:r>
            <w:r w:rsidR="00665D0C" w:rsidRPr="00665D0C">
              <w:rPr>
                <w:rFonts w:ascii="GHEA Grapalat" w:hAnsi="GHEA Grapalat"/>
                <w:sz w:val="18"/>
                <w:lang w:val="hy-AM"/>
              </w:rPr>
              <w:t>նախատեսված</w:t>
            </w:r>
            <w:r w:rsidR="00665D0C" w:rsidRPr="005E1F72">
              <w:rPr>
                <w:rFonts w:ascii="GHEA Grapalat" w:hAnsi="GHEA Grapalat"/>
                <w:sz w:val="18"/>
                <w:lang w:val="es-ES"/>
              </w:rPr>
              <w:t xml:space="preserve"> </w:t>
            </w:r>
            <w:r w:rsidR="00665D0C" w:rsidRPr="00665D0C">
              <w:rPr>
                <w:rFonts w:ascii="GHEA Grapalat" w:hAnsi="GHEA Grapalat"/>
                <w:sz w:val="18"/>
                <w:lang w:val="hy-AM"/>
              </w:rPr>
              <w:t>միջանցիկ</w:t>
            </w:r>
            <w:r w:rsidR="00665D0C" w:rsidRPr="005E1F72">
              <w:rPr>
                <w:rFonts w:ascii="GHEA Grapalat" w:hAnsi="GHEA Grapalat"/>
                <w:sz w:val="18"/>
                <w:lang w:val="es-ES"/>
              </w:rPr>
              <w:t xml:space="preserve"> </w:t>
            </w:r>
            <w:r w:rsidR="00665D0C" w:rsidRPr="00665D0C">
              <w:rPr>
                <w:rFonts w:ascii="GHEA Grapalat" w:hAnsi="GHEA Grapalat"/>
                <w:sz w:val="18"/>
                <w:lang w:val="hy-AM"/>
              </w:rPr>
              <w:t>ծածկագիրը</w:t>
            </w:r>
            <w:r w:rsidR="00665D0C" w:rsidRPr="005E1F72">
              <w:rPr>
                <w:rFonts w:ascii="GHEA Grapalat" w:hAnsi="GHEA Grapalat"/>
                <w:sz w:val="18"/>
                <w:lang w:val="es-ES"/>
              </w:rPr>
              <w:t xml:space="preserve">` </w:t>
            </w:r>
            <w:r w:rsidR="00665D0C" w:rsidRPr="00665D0C">
              <w:rPr>
                <w:rFonts w:ascii="GHEA Grapalat" w:hAnsi="GHEA Grapalat"/>
                <w:sz w:val="18"/>
                <w:lang w:val="hy-AM"/>
              </w:rPr>
              <w:t>ըստ</w:t>
            </w:r>
            <w:r w:rsidR="00665D0C" w:rsidRPr="005E1F72">
              <w:rPr>
                <w:rFonts w:ascii="GHEA Grapalat" w:hAnsi="GHEA Grapalat"/>
                <w:sz w:val="18"/>
                <w:lang w:val="es-ES"/>
              </w:rPr>
              <w:t xml:space="preserve"> </w:t>
            </w:r>
            <w:r w:rsidR="00665D0C" w:rsidRPr="00665D0C">
              <w:rPr>
                <w:rFonts w:ascii="GHEA Grapalat" w:hAnsi="GHEA Grapalat"/>
                <w:sz w:val="18"/>
                <w:lang w:val="hy-AM"/>
              </w:rPr>
              <w:t>ԳՄԱ</w:t>
            </w:r>
            <w:r w:rsidR="00665D0C" w:rsidRPr="005E1F72">
              <w:rPr>
                <w:rFonts w:ascii="GHEA Grapalat" w:hAnsi="GHEA Grapalat"/>
                <w:sz w:val="18"/>
                <w:lang w:val="es-ES"/>
              </w:rPr>
              <w:t xml:space="preserve"> </w:t>
            </w:r>
            <w:r w:rsidR="00665D0C" w:rsidRPr="00665D0C">
              <w:rPr>
                <w:rFonts w:ascii="GHEA Grapalat" w:hAnsi="GHEA Grapalat"/>
                <w:sz w:val="18"/>
                <w:lang w:val="hy-AM"/>
              </w:rPr>
              <w:t>դասակարգման</w:t>
            </w:r>
            <w:r w:rsidR="00665D0C" w:rsidRPr="005E1F72">
              <w:rPr>
                <w:rFonts w:ascii="GHEA Grapalat" w:hAnsi="GHEA Grapalat"/>
                <w:sz w:val="18"/>
                <w:lang w:val="es-ES"/>
              </w:rPr>
              <w:t xml:space="preserve"> (CPV)</w:t>
            </w:r>
          </w:p>
        </w:tc>
        <w:tc>
          <w:tcPr>
            <w:tcW w:w="2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FCB2D5" w14:textId="77777777" w:rsidR="0079335D" w:rsidRPr="0079335D" w:rsidRDefault="0079335D" w:rsidP="0079335D">
            <w:pPr>
              <w:jc w:val="center"/>
              <w:rPr>
                <w:rFonts w:ascii="GHEA Grapalat" w:hAnsi="GHEA Grapalat"/>
                <w:b/>
                <w:bCs/>
                <w:sz w:val="22"/>
                <w:szCs w:val="22"/>
              </w:rPr>
            </w:pPr>
            <w:proofErr w:type="spellStart"/>
            <w:r w:rsidRPr="0079335D">
              <w:rPr>
                <w:rFonts w:ascii="GHEA Grapalat" w:hAnsi="GHEA Grapalat" w:cs="Arial"/>
                <w:b/>
                <w:bCs/>
                <w:sz w:val="22"/>
                <w:szCs w:val="22"/>
              </w:rPr>
              <w:t>Տեխնիկական</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բնութագիրը</w:t>
            </w:r>
            <w:proofErr w:type="spellEnd"/>
          </w:p>
        </w:tc>
        <w:tc>
          <w:tcPr>
            <w:tcW w:w="21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6547BB" w14:textId="77777777" w:rsidR="0079335D" w:rsidRPr="0079335D" w:rsidRDefault="0079335D" w:rsidP="0079335D">
            <w:pPr>
              <w:jc w:val="center"/>
              <w:rPr>
                <w:rFonts w:ascii="GHEA Grapalat" w:hAnsi="GHEA Grapalat"/>
                <w:b/>
                <w:bCs/>
                <w:sz w:val="22"/>
                <w:szCs w:val="22"/>
              </w:rPr>
            </w:pPr>
            <w:proofErr w:type="spellStart"/>
            <w:r w:rsidRPr="0079335D">
              <w:rPr>
                <w:rFonts w:ascii="GHEA Grapalat" w:hAnsi="GHEA Grapalat" w:cs="Arial"/>
                <w:b/>
                <w:bCs/>
                <w:sz w:val="22"/>
                <w:szCs w:val="22"/>
              </w:rPr>
              <w:t>Չափման</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միավորը</w:t>
            </w:r>
            <w:proofErr w:type="spellEnd"/>
          </w:p>
        </w:tc>
        <w:tc>
          <w:tcPr>
            <w:tcW w:w="1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7DAD2B" w14:textId="77777777" w:rsidR="0079335D" w:rsidRPr="0079335D" w:rsidRDefault="0079335D" w:rsidP="0079335D">
            <w:pPr>
              <w:jc w:val="center"/>
              <w:rPr>
                <w:rFonts w:ascii="GHEA Grapalat" w:hAnsi="GHEA Grapalat"/>
                <w:b/>
                <w:bCs/>
                <w:sz w:val="22"/>
                <w:szCs w:val="22"/>
              </w:rPr>
            </w:pPr>
            <w:proofErr w:type="spellStart"/>
            <w:r w:rsidRPr="0079335D">
              <w:rPr>
                <w:rFonts w:ascii="GHEA Grapalat" w:hAnsi="GHEA Grapalat" w:cs="Arial"/>
                <w:b/>
                <w:bCs/>
                <w:sz w:val="22"/>
                <w:szCs w:val="22"/>
              </w:rPr>
              <w:t>Գումարը</w:t>
            </w:r>
            <w:proofErr w:type="spellEnd"/>
            <w:r w:rsidRPr="0079335D">
              <w:rPr>
                <w:rFonts w:ascii="GHEA Grapalat" w:hAnsi="GHEA Grapalat"/>
                <w:b/>
                <w:bCs/>
                <w:sz w:val="22"/>
                <w:szCs w:val="22"/>
              </w:rPr>
              <w:t xml:space="preserve"> </w:t>
            </w:r>
            <w:r w:rsidRPr="0079335D">
              <w:rPr>
                <w:rFonts w:ascii="GHEA Grapalat" w:hAnsi="GHEA Grapalat"/>
                <w:b/>
                <w:bCs/>
                <w:sz w:val="22"/>
                <w:szCs w:val="22"/>
              </w:rPr>
              <w:br/>
              <w:t>/</w:t>
            </w:r>
            <w:r w:rsidRPr="0079335D">
              <w:rPr>
                <w:rFonts w:ascii="GHEA Grapalat" w:hAnsi="GHEA Grapalat" w:cs="Arial"/>
                <w:b/>
                <w:bCs/>
                <w:sz w:val="22"/>
                <w:szCs w:val="22"/>
              </w:rPr>
              <w:t>ՀՀ</w:t>
            </w:r>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դրամ</w:t>
            </w:r>
            <w:proofErr w:type="spellEnd"/>
            <w:r w:rsidRPr="0079335D">
              <w:rPr>
                <w:rFonts w:ascii="GHEA Grapalat" w:hAnsi="GHEA Grapalat"/>
                <w:b/>
                <w:bCs/>
                <w:sz w:val="22"/>
                <w:szCs w:val="22"/>
              </w:rPr>
              <w:t>/</w:t>
            </w:r>
          </w:p>
        </w:tc>
        <w:tc>
          <w:tcPr>
            <w:tcW w:w="22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693B77" w14:textId="77777777" w:rsidR="0079335D" w:rsidRPr="0079335D" w:rsidRDefault="0079335D" w:rsidP="0079335D">
            <w:pPr>
              <w:jc w:val="center"/>
              <w:rPr>
                <w:rFonts w:ascii="GHEA Grapalat" w:hAnsi="GHEA Grapalat"/>
                <w:b/>
                <w:bCs/>
                <w:sz w:val="22"/>
                <w:szCs w:val="22"/>
              </w:rPr>
            </w:pPr>
            <w:proofErr w:type="spellStart"/>
            <w:r w:rsidRPr="0079335D">
              <w:rPr>
                <w:rFonts w:ascii="GHEA Grapalat" w:hAnsi="GHEA Grapalat" w:cs="Arial"/>
                <w:b/>
                <w:bCs/>
                <w:sz w:val="22"/>
                <w:szCs w:val="22"/>
              </w:rPr>
              <w:t>Հասցեն</w:t>
            </w:r>
            <w:proofErr w:type="spellEnd"/>
          </w:p>
        </w:tc>
        <w:tc>
          <w:tcPr>
            <w:tcW w:w="40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1B0CFD" w14:textId="77777777" w:rsidR="0079335D" w:rsidRPr="0079335D" w:rsidRDefault="0079335D" w:rsidP="0079335D">
            <w:pPr>
              <w:jc w:val="center"/>
              <w:rPr>
                <w:rFonts w:ascii="GHEA Grapalat" w:hAnsi="GHEA Grapalat"/>
                <w:b/>
                <w:bCs/>
                <w:sz w:val="22"/>
                <w:szCs w:val="22"/>
              </w:rPr>
            </w:pPr>
            <w:proofErr w:type="spellStart"/>
            <w:r w:rsidRPr="0079335D">
              <w:rPr>
                <w:rFonts w:ascii="GHEA Grapalat" w:hAnsi="GHEA Grapalat" w:cs="Arial"/>
                <w:b/>
                <w:bCs/>
                <w:sz w:val="22"/>
                <w:szCs w:val="22"/>
              </w:rPr>
              <w:t>Պայմանագրի</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կատարման</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ժամկետը</w:t>
            </w:r>
            <w:proofErr w:type="spellEnd"/>
          </w:p>
        </w:tc>
      </w:tr>
      <w:tr w:rsidR="0079335D" w14:paraId="1ABA9713" w14:textId="77777777" w:rsidTr="0079335D">
        <w:trPr>
          <w:trHeight w:val="105"/>
        </w:trPr>
        <w:tc>
          <w:tcPr>
            <w:tcW w:w="2255" w:type="dxa"/>
            <w:vMerge/>
            <w:tcBorders>
              <w:top w:val="single" w:sz="4" w:space="0" w:color="auto"/>
              <w:left w:val="single" w:sz="4" w:space="0" w:color="auto"/>
              <w:bottom w:val="single" w:sz="4" w:space="0" w:color="000000"/>
              <w:right w:val="single" w:sz="4" w:space="0" w:color="auto"/>
            </w:tcBorders>
            <w:vAlign w:val="center"/>
            <w:hideMark/>
          </w:tcPr>
          <w:p w14:paraId="320A23F0" w14:textId="77777777" w:rsidR="0079335D" w:rsidRPr="0079335D" w:rsidRDefault="0079335D" w:rsidP="0079335D">
            <w:pPr>
              <w:jc w:val="center"/>
              <w:rPr>
                <w:rFonts w:ascii="GHEA Grapalat" w:hAnsi="GHEA Grapalat"/>
                <w:b/>
                <w:bCs/>
                <w:sz w:val="22"/>
                <w:szCs w:val="22"/>
              </w:rPr>
            </w:pPr>
          </w:p>
        </w:tc>
        <w:tc>
          <w:tcPr>
            <w:tcW w:w="2600" w:type="dxa"/>
            <w:vMerge/>
            <w:tcBorders>
              <w:top w:val="single" w:sz="4" w:space="0" w:color="auto"/>
              <w:left w:val="single" w:sz="4" w:space="0" w:color="auto"/>
              <w:bottom w:val="single" w:sz="4" w:space="0" w:color="000000"/>
              <w:right w:val="single" w:sz="4" w:space="0" w:color="auto"/>
            </w:tcBorders>
            <w:vAlign w:val="center"/>
            <w:hideMark/>
          </w:tcPr>
          <w:p w14:paraId="4A1173B8" w14:textId="77777777" w:rsidR="0079335D" w:rsidRPr="0079335D" w:rsidRDefault="0079335D" w:rsidP="0079335D">
            <w:pPr>
              <w:jc w:val="center"/>
              <w:rPr>
                <w:rFonts w:ascii="GHEA Grapalat" w:hAnsi="GHEA Grapalat"/>
                <w:b/>
                <w:bCs/>
                <w:sz w:val="22"/>
                <w:szCs w:val="22"/>
              </w:rPr>
            </w:pPr>
          </w:p>
        </w:tc>
        <w:tc>
          <w:tcPr>
            <w:tcW w:w="2186" w:type="dxa"/>
            <w:vMerge/>
            <w:tcBorders>
              <w:top w:val="single" w:sz="4" w:space="0" w:color="auto"/>
              <w:left w:val="single" w:sz="4" w:space="0" w:color="auto"/>
              <w:bottom w:val="single" w:sz="4" w:space="0" w:color="000000"/>
              <w:right w:val="single" w:sz="4" w:space="0" w:color="auto"/>
            </w:tcBorders>
            <w:vAlign w:val="center"/>
            <w:hideMark/>
          </w:tcPr>
          <w:p w14:paraId="1A914944" w14:textId="77777777" w:rsidR="0079335D" w:rsidRPr="0079335D" w:rsidRDefault="0079335D" w:rsidP="0079335D">
            <w:pPr>
              <w:jc w:val="center"/>
              <w:rPr>
                <w:rFonts w:ascii="GHEA Grapalat" w:hAnsi="GHEA Grapalat"/>
                <w:b/>
                <w:bCs/>
                <w:sz w:val="22"/>
                <w:szCs w:val="22"/>
              </w:rPr>
            </w:pPr>
          </w:p>
        </w:tc>
        <w:tc>
          <w:tcPr>
            <w:tcW w:w="1993" w:type="dxa"/>
            <w:vMerge/>
            <w:tcBorders>
              <w:top w:val="single" w:sz="4" w:space="0" w:color="auto"/>
              <w:left w:val="single" w:sz="4" w:space="0" w:color="auto"/>
              <w:bottom w:val="single" w:sz="4" w:space="0" w:color="000000"/>
              <w:right w:val="single" w:sz="4" w:space="0" w:color="auto"/>
            </w:tcBorders>
            <w:vAlign w:val="center"/>
            <w:hideMark/>
          </w:tcPr>
          <w:p w14:paraId="52B46D00" w14:textId="77777777" w:rsidR="0079335D" w:rsidRPr="0079335D" w:rsidRDefault="0079335D" w:rsidP="0079335D">
            <w:pPr>
              <w:jc w:val="center"/>
              <w:rPr>
                <w:rFonts w:ascii="GHEA Grapalat" w:hAnsi="GHEA Grapalat"/>
                <w:b/>
                <w:bCs/>
                <w:sz w:val="22"/>
                <w:szCs w:val="22"/>
              </w:rPr>
            </w:pPr>
          </w:p>
        </w:tc>
        <w:tc>
          <w:tcPr>
            <w:tcW w:w="2258" w:type="dxa"/>
            <w:vMerge/>
            <w:tcBorders>
              <w:top w:val="single" w:sz="4" w:space="0" w:color="auto"/>
              <w:left w:val="single" w:sz="4" w:space="0" w:color="auto"/>
              <w:bottom w:val="single" w:sz="4" w:space="0" w:color="000000"/>
              <w:right w:val="single" w:sz="4" w:space="0" w:color="auto"/>
            </w:tcBorders>
            <w:vAlign w:val="center"/>
            <w:hideMark/>
          </w:tcPr>
          <w:p w14:paraId="6EC674C9" w14:textId="77777777" w:rsidR="0079335D" w:rsidRPr="0079335D" w:rsidRDefault="0079335D" w:rsidP="0079335D">
            <w:pPr>
              <w:jc w:val="center"/>
              <w:rPr>
                <w:rFonts w:ascii="GHEA Grapalat" w:hAnsi="GHEA Grapalat"/>
                <w:b/>
                <w:bCs/>
                <w:sz w:val="22"/>
                <w:szCs w:val="22"/>
              </w:rPr>
            </w:pPr>
          </w:p>
        </w:tc>
        <w:tc>
          <w:tcPr>
            <w:tcW w:w="4093" w:type="dxa"/>
            <w:vMerge/>
            <w:tcBorders>
              <w:top w:val="single" w:sz="4" w:space="0" w:color="auto"/>
              <w:left w:val="single" w:sz="4" w:space="0" w:color="auto"/>
              <w:bottom w:val="single" w:sz="4" w:space="0" w:color="000000"/>
              <w:right w:val="single" w:sz="4" w:space="0" w:color="auto"/>
            </w:tcBorders>
            <w:vAlign w:val="center"/>
            <w:hideMark/>
          </w:tcPr>
          <w:p w14:paraId="4E7B306A" w14:textId="77777777" w:rsidR="0079335D" w:rsidRPr="0079335D" w:rsidRDefault="0079335D" w:rsidP="0079335D">
            <w:pPr>
              <w:jc w:val="center"/>
              <w:rPr>
                <w:rFonts w:ascii="GHEA Grapalat" w:hAnsi="GHEA Grapalat"/>
                <w:b/>
                <w:bCs/>
                <w:sz w:val="22"/>
                <w:szCs w:val="22"/>
              </w:rPr>
            </w:pPr>
          </w:p>
        </w:tc>
        <w:tc>
          <w:tcPr>
            <w:tcW w:w="222" w:type="dxa"/>
            <w:tcBorders>
              <w:top w:val="nil"/>
              <w:left w:val="nil"/>
              <w:bottom w:val="nil"/>
              <w:right w:val="nil"/>
            </w:tcBorders>
            <w:shd w:val="clear" w:color="auto" w:fill="auto"/>
            <w:noWrap/>
            <w:vAlign w:val="bottom"/>
            <w:hideMark/>
          </w:tcPr>
          <w:p w14:paraId="66FD33D6" w14:textId="77777777" w:rsidR="0079335D" w:rsidRDefault="0079335D">
            <w:pPr>
              <w:jc w:val="center"/>
              <w:rPr>
                <w:rFonts w:ascii="Arial Armenian" w:hAnsi="Arial Armenian"/>
                <w:b/>
                <w:bCs/>
                <w:sz w:val="20"/>
                <w:szCs w:val="20"/>
              </w:rPr>
            </w:pPr>
          </w:p>
        </w:tc>
      </w:tr>
      <w:tr w:rsidR="0079335D" w14:paraId="3A65D9E7" w14:textId="77777777" w:rsidTr="0079335D">
        <w:trPr>
          <w:trHeight w:val="975"/>
        </w:trPr>
        <w:tc>
          <w:tcPr>
            <w:tcW w:w="2255" w:type="dxa"/>
            <w:vMerge/>
            <w:tcBorders>
              <w:top w:val="single" w:sz="4" w:space="0" w:color="auto"/>
              <w:left w:val="single" w:sz="4" w:space="0" w:color="auto"/>
              <w:bottom w:val="single" w:sz="4" w:space="0" w:color="000000"/>
              <w:right w:val="single" w:sz="4" w:space="0" w:color="auto"/>
            </w:tcBorders>
            <w:vAlign w:val="center"/>
            <w:hideMark/>
          </w:tcPr>
          <w:p w14:paraId="034270D3" w14:textId="77777777" w:rsidR="0079335D" w:rsidRPr="0079335D" w:rsidRDefault="0079335D" w:rsidP="0079335D">
            <w:pPr>
              <w:jc w:val="center"/>
              <w:rPr>
                <w:rFonts w:ascii="GHEA Grapalat" w:hAnsi="GHEA Grapalat"/>
                <w:b/>
                <w:bCs/>
                <w:sz w:val="22"/>
                <w:szCs w:val="22"/>
              </w:rPr>
            </w:pPr>
          </w:p>
        </w:tc>
        <w:tc>
          <w:tcPr>
            <w:tcW w:w="2600" w:type="dxa"/>
            <w:vMerge/>
            <w:tcBorders>
              <w:top w:val="single" w:sz="4" w:space="0" w:color="auto"/>
              <w:left w:val="single" w:sz="4" w:space="0" w:color="auto"/>
              <w:bottom w:val="single" w:sz="4" w:space="0" w:color="000000"/>
              <w:right w:val="single" w:sz="4" w:space="0" w:color="auto"/>
            </w:tcBorders>
            <w:vAlign w:val="center"/>
            <w:hideMark/>
          </w:tcPr>
          <w:p w14:paraId="26EEF59E" w14:textId="77777777" w:rsidR="0079335D" w:rsidRPr="0079335D" w:rsidRDefault="0079335D" w:rsidP="0079335D">
            <w:pPr>
              <w:jc w:val="center"/>
              <w:rPr>
                <w:rFonts w:ascii="GHEA Grapalat" w:hAnsi="GHEA Grapalat"/>
                <w:b/>
                <w:bCs/>
                <w:sz w:val="22"/>
                <w:szCs w:val="22"/>
              </w:rPr>
            </w:pPr>
          </w:p>
        </w:tc>
        <w:tc>
          <w:tcPr>
            <w:tcW w:w="2186" w:type="dxa"/>
            <w:vMerge/>
            <w:tcBorders>
              <w:top w:val="single" w:sz="4" w:space="0" w:color="auto"/>
              <w:left w:val="single" w:sz="4" w:space="0" w:color="auto"/>
              <w:bottom w:val="single" w:sz="4" w:space="0" w:color="000000"/>
              <w:right w:val="single" w:sz="4" w:space="0" w:color="auto"/>
            </w:tcBorders>
            <w:vAlign w:val="center"/>
            <w:hideMark/>
          </w:tcPr>
          <w:p w14:paraId="38517343" w14:textId="77777777" w:rsidR="0079335D" w:rsidRPr="0079335D" w:rsidRDefault="0079335D" w:rsidP="0079335D">
            <w:pPr>
              <w:jc w:val="center"/>
              <w:rPr>
                <w:rFonts w:ascii="GHEA Grapalat" w:hAnsi="GHEA Grapalat"/>
                <w:b/>
                <w:bCs/>
                <w:sz w:val="22"/>
                <w:szCs w:val="22"/>
              </w:rPr>
            </w:pPr>
          </w:p>
        </w:tc>
        <w:tc>
          <w:tcPr>
            <w:tcW w:w="1993" w:type="dxa"/>
            <w:vMerge/>
            <w:tcBorders>
              <w:top w:val="single" w:sz="4" w:space="0" w:color="auto"/>
              <w:left w:val="single" w:sz="4" w:space="0" w:color="auto"/>
              <w:bottom w:val="single" w:sz="4" w:space="0" w:color="000000"/>
              <w:right w:val="single" w:sz="4" w:space="0" w:color="auto"/>
            </w:tcBorders>
            <w:vAlign w:val="center"/>
            <w:hideMark/>
          </w:tcPr>
          <w:p w14:paraId="27BF990C" w14:textId="77777777" w:rsidR="0079335D" w:rsidRPr="0079335D" w:rsidRDefault="0079335D" w:rsidP="0079335D">
            <w:pPr>
              <w:jc w:val="center"/>
              <w:rPr>
                <w:rFonts w:ascii="GHEA Grapalat" w:hAnsi="GHEA Grapalat"/>
                <w:b/>
                <w:bCs/>
                <w:sz w:val="22"/>
                <w:szCs w:val="22"/>
              </w:rPr>
            </w:pPr>
          </w:p>
        </w:tc>
        <w:tc>
          <w:tcPr>
            <w:tcW w:w="2258" w:type="dxa"/>
            <w:vMerge/>
            <w:tcBorders>
              <w:top w:val="single" w:sz="4" w:space="0" w:color="auto"/>
              <w:left w:val="single" w:sz="4" w:space="0" w:color="auto"/>
              <w:bottom w:val="single" w:sz="4" w:space="0" w:color="000000"/>
              <w:right w:val="single" w:sz="4" w:space="0" w:color="auto"/>
            </w:tcBorders>
            <w:vAlign w:val="center"/>
            <w:hideMark/>
          </w:tcPr>
          <w:p w14:paraId="7C5F34AD" w14:textId="77777777" w:rsidR="0079335D" w:rsidRPr="0079335D" w:rsidRDefault="0079335D" w:rsidP="0079335D">
            <w:pPr>
              <w:jc w:val="center"/>
              <w:rPr>
                <w:rFonts w:ascii="GHEA Grapalat" w:hAnsi="GHEA Grapalat"/>
                <w:b/>
                <w:bCs/>
                <w:sz w:val="22"/>
                <w:szCs w:val="22"/>
              </w:rPr>
            </w:pPr>
          </w:p>
        </w:tc>
        <w:tc>
          <w:tcPr>
            <w:tcW w:w="4093" w:type="dxa"/>
            <w:vMerge/>
            <w:tcBorders>
              <w:top w:val="single" w:sz="4" w:space="0" w:color="auto"/>
              <w:left w:val="single" w:sz="4" w:space="0" w:color="auto"/>
              <w:bottom w:val="single" w:sz="4" w:space="0" w:color="000000"/>
              <w:right w:val="single" w:sz="4" w:space="0" w:color="auto"/>
            </w:tcBorders>
            <w:vAlign w:val="center"/>
            <w:hideMark/>
          </w:tcPr>
          <w:p w14:paraId="6B74D073" w14:textId="77777777" w:rsidR="0079335D" w:rsidRPr="0079335D" w:rsidRDefault="0079335D" w:rsidP="0079335D">
            <w:pPr>
              <w:jc w:val="center"/>
              <w:rPr>
                <w:rFonts w:ascii="GHEA Grapalat" w:hAnsi="GHEA Grapalat"/>
                <w:b/>
                <w:bCs/>
                <w:sz w:val="22"/>
                <w:szCs w:val="22"/>
              </w:rPr>
            </w:pPr>
          </w:p>
        </w:tc>
        <w:tc>
          <w:tcPr>
            <w:tcW w:w="222" w:type="dxa"/>
            <w:tcBorders>
              <w:top w:val="nil"/>
              <w:left w:val="nil"/>
              <w:bottom w:val="nil"/>
              <w:right w:val="nil"/>
            </w:tcBorders>
            <w:shd w:val="clear" w:color="auto" w:fill="auto"/>
            <w:noWrap/>
            <w:vAlign w:val="bottom"/>
            <w:hideMark/>
          </w:tcPr>
          <w:p w14:paraId="7B6DB280" w14:textId="77777777" w:rsidR="0079335D" w:rsidRDefault="0079335D">
            <w:pPr>
              <w:rPr>
                <w:sz w:val="20"/>
                <w:szCs w:val="20"/>
              </w:rPr>
            </w:pPr>
          </w:p>
        </w:tc>
      </w:tr>
      <w:tr w:rsidR="0079335D" w14:paraId="21CF5480" w14:textId="77777777" w:rsidTr="0079335D">
        <w:trPr>
          <w:trHeight w:val="255"/>
        </w:trPr>
        <w:tc>
          <w:tcPr>
            <w:tcW w:w="2255" w:type="dxa"/>
            <w:vMerge/>
            <w:tcBorders>
              <w:top w:val="single" w:sz="4" w:space="0" w:color="auto"/>
              <w:left w:val="single" w:sz="4" w:space="0" w:color="auto"/>
              <w:bottom w:val="single" w:sz="4" w:space="0" w:color="000000"/>
              <w:right w:val="single" w:sz="4" w:space="0" w:color="auto"/>
            </w:tcBorders>
            <w:vAlign w:val="center"/>
            <w:hideMark/>
          </w:tcPr>
          <w:p w14:paraId="70654111" w14:textId="77777777" w:rsidR="0079335D" w:rsidRPr="0079335D" w:rsidRDefault="0079335D" w:rsidP="0079335D">
            <w:pPr>
              <w:jc w:val="center"/>
              <w:rPr>
                <w:rFonts w:ascii="GHEA Grapalat" w:hAnsi="GHEA Grapalat"/>
                <w:b/>
                <w:bCs/>
                <w:sz w:val="22"/>
                <w:szCs w:val="22"/>
              </w:rPr>
            </w:pPr>
          </w:p>
        </w:tc>
        <w:tc>
          <w:tcPr>
            <w:tcW w:w="2600" w:type="dxa"/>
            <w:vMerge/>
            <w:tcBorders>
              <w:top w:val="single" w:sz="4" w:space="0" w:color="auto"/>
              <w:left w:val="single" w:sz="4" w:space="0" w:color="auto"/>
              <w:bottom w:val="single" w:sz="4" w:space="0" w:color="000000"/>
              <w:right w:val="single" w:sz="4" w:space="0" w:color="auto"/>
            </w:tcBorders>
            <w:vAlign w:val="center"/>
            <w:hideMark/>
          </w:tcPr>
          <w:p w14:paraId="777E1452" w14:textId="77777777" w:rsidR="0079335D" w:rsidRPr="0079335D" w:rsidRDefault="0079335D" w:rsidP="0079335D">
            <w:pPr>
              <w:jc w:val="center"/>
              <w:rPr>
                <w:rFonts w:ascii="GHEA Grapalat" w:hAnsi="GHEA Grapalat"/>
                <w:b/>
                <w:bCs/>
                <w:sz w:val="22"/>
                <w:szCs w:val="22"/>
              </w:rPr>
            </w:pPr>
          </w:p>
        </w:tc>
        <w:tc>
          <w:tcPr>
            <w:tcW w:w="2186" w:type="dxa"/>
            <w:vMerge/>
            <w:tcBorders>
              <w:top w:val="single" w:sz="4" w:space="0" w:color="auto"/>
              <w:left w:val="single" w:sz="4" w:space="0" w:color="auto"/>
              <w:bottom w:val="single" w:sz="4" w:space="0" w:color="000000"/>
              <w:right w:val="single" w:sz="4" w:space="0" w:color="auto"/>
            </w:tcBorders>
            <w:vAlign w:val="center"/>
            <w:hideMark/>
          </w:tcPr>
          <w:p w14:paraId="3ADE8467" w14:textId="77777777" w:rsidR="0079335D" w:rsidRPr="0079335D" w:rsidRDefault="0079335D" w:rsidP="0079335D">
            <w:pPr>
              <w:jc w:val="center"/>
              <w:rPr>
                <w:rFonts w:ascii="GHEA Grapalat" w:hAnsi="GHEA Grapalat"/>
                <w:b/>
                <w:bCs/>
                <w:sz w:val="22"/>
                <w:szCs w:val="22"/>
              </w:rPr>
            </w:pPr>
          </w:p>
        </w:tc>
        <w:tc>
          <w:tcPr>
            <w:tcW w:w="1993" w:type="dxa"/>
            <w:vMerge/>
            <w:tcBorders>
              <w:top w:val="single" w:sz="4" w:space="0" w:color="auto"/>
              <w:left w:val="single" w:sz="4" w:space="0" w:color="auto"/>
              <w:bottom w:val="single" w:sz="4" w:space="0" w:color="000000"/>
              <w:right w:val="single" w:sz="4" w:space="0" w:color="auto"/>
            </w:tcBorders>
            <w:vAlign w:val="center"/>
            <w:hideMark/>
          </w:tcPr>
          <w:p w14:paraId="058A2B94" w14:textId="77777777" w:rsidR="0079335D" w:rsidRPr="0079335D" w:rsidRDefault="0079335D" w:rsidP="0079335D">
            <w:pPr>
              <w:jc w:val="center"/>
              <w:rPr>
                <w:rFonts w:ascii="GHEA Grapalat" w:hAnsi="GHEA Grapalat"/>
                <w:b/>
                <w:bCs/>
                <w:sz w:val="22"/>
                <w:szCs w:val="22"/>
              </w:rPr>
            </w:pPr>
          </w:p>
        </w:tc>
        <w:tc>
          <w:tcPr>
            <w:tcW w:w="2258" w:type="dxa"/>
            <w:vMerge/>
            <w:tcBorders>
              <w:top w:val="single" w:sz="4" w:space="0" w:color="auto"/>
              <w:left w:val="single" w:sz="4" w:space="0" w:color="auto"/>
              <w:bottom w:val="single" w:sz="4" w:space="0" w:color="000000"/>
              <w:right w:val="single" w:sz="4" w:space="0" w:color="auto"/>
            </w:tcBorders>
            <w:vAlign w:val="center"/>
            <w:hideMark/>
          </w:tcPr>
          <w:p w14:paraId="20B67D2C" w14:textId="77777777" w:rsidR="0079335D" w:rsidRPr="0079335D" w:rsidRDefault="0079335D" w:rsidP="0079335D">
            <w:pPr>
              <w:jc w:val="center"/>
              <w:rPr>
                <w:rFonts w:ascii="GHEA Grapalat" w:hAnsi="GHEA Grapalat"/>
                <w:b/>
                <w:bCs/>
                <w:sz w:val="22"/>
                <w:szCs w:val="22"/>
              </w:rPr>
            </w:pPr>
          </w:p>
        </w:tc>
        <w:tc>
          <w:tcPr>
            <w:tcW w:w="4093" w:type="dxa"/>
            <w:vMerge/>
            <w:tcBorders>
              <w:top w:val="single" w:sz="4" w:space="0" w:color="auto"/>
              <w:left w:val="single" w:sz="4" w:space="0" w:color="auto"/>
              <w:bottom w:val="single" w:sz="4" w:space="0" w:color="000000"/>
              <w:right w:val="single" w:sz="4" w:space="0" w:color="auto"/>
            </w:tcBorders>
            <w:vAlign w:val="center"/>
            <w:hideMark/>
          </w:tcPr>
          <w:p w14:paraId="13ECC180" w14:textId="77777777" w:rsidR="0079335D" w:rsidRPr="0079335D" w:rsidRDefault="0079335D" w:rsidP="0079335D">
            <w:pPr>
              <w:jc w:val="center"/>
              <w:rPr>
                <w:rFonts w:ascii="GHEA Grapalat" w:hAnsi="GHEA Grapalat"/>
                <w:b/>
                <w:bCs/>
                <w:sz w:val="22"/>
                <w:szCs w:val="22"/>
              </w:rPr>
            </w:pPr>
          </w:p>
        </w:tc>
        <w:tc>
          <w:tcPr>
            <w:tcW w:w="222" w:type="dxa"/>
            <w:tcBorders>
              <w:top w:val="nil"/>
              <w:left w:val="nil"/>
              <w:bottom w:val="nil"/>
              <w:right w:val="nil"/>
            </w:tcBorders>
            <w:shd w:val="clear" w:color="auto" w:fill="auto"/>
            <w:noWrap/>
            <w:vAlign w:val="bottom"/>
            <w:hideMark/>
          </w:tcPr>
          <w:p w14:paraId="7CC80E08" w14:textId="77777777" w:rsidR="0079335D" w:rsidRDefault="0079335D">
            <w:pPr>
              <w:rPr>
                <w:sz w:val="20"/>
                <w:szCs w:val="20"/>
              </w:rPr>
            </w:pPr>
          </w:p>
        </w:tc>
      </w:tr>
      <w:tr w:rsidR="0079335D" w14:paraId="2EAC54BF" w14:textId="77777777" w:rsidTr="0079335D">
        <w:trPr>
          <w:trHeight w:val="585"/>
        </w:trPr>
        <w:tc>
          <w:tcPr>
            <w:tcW w:w="2255" w:type="dxa"/>
            <w:vMerge/>
            <w:tcBorders>
              <w:top w:val="single" w:sz="4" w:space="0" w:color="auto"/>
              <w:left w:val="single" w:sz="4" w:space="0" w:color="auto"/>
              <w:bottom w:val="single" w:sz="4" w:space="0" w:color="000000"/>
              <w:right w:val="single" w:sz="4" w:space="0" w:color="auto"/>
            </w:tcBorders>
            <w:vAlign w:val="center"/>
            <w:hideMark/>
          </w:tcPr>
          <w:p w14:paraId="29E97543" w14:textId="77777777" w:rsidR="0079335D" w:rsidRPr="0079335D" w:rsidRDefault="0079335D" w:rsidP="0079335D">
            <w:pPr>
              <w:jc w:val="center"/>
              <w:rPr>
                <w:rFonts w:ascii="GHEA Grapalat" w:hAnsi="GHEA Grapalat"/>
                <w:b/>
                <w:bCs/>
                <w:sz w:val="22"/>
                <w:szCs w:val="22"/>
              </w:rPr>
            </w:pPr>
          </w:p>
        </w:tc>
        <w:tc>
          <w:tcPr>
            <w:tcW w:w="2600" w:type="dxa"/>
            <w:vMerge/>
            <w:tcBorders>
              <w:top w:val="single" w:sz="4" w:space="0" w:color="auto"/>
              <w:left w:val="single" w:sz="4" w:space="0" w:color="auto"/>
              <w:bottom w:val="single" w:sz="4" w:space="0" w:color="000000"/>
              <w:right w:val="single" w:sz="4" w:space="0" w:color="auto"/>
            </w:tcBorders>
            <w:vAlign w:val="center"/>
            <w:hideMark/>
          </w:tcPr>
          <w:p w14:paraId="7C445F1B" w14:textId="77777777" w:rsidR="0079335D" w:rsidRPr="0079335D" w:rsidRDefault="0079335D" w:rsidP="0079335D">
            <w:pPr>
              <w:jc w:val="center"/>
              <w:rPr>
                <w:rFonts w:ascii="GHEA Grapalat" w:hAnsi="GHEA Grapalat"/>
                <w:b/>
                <w:bCs/>
                <w:sz w:val="22"/>
                <w:szCs w:val="22"/>
              </w:rPr>
            </w:pPr>
          </w:p>
        </w:tc>
        <w:tc>
          <w:tcPr>
            <w:tcW w:w="2186" w:type="dxa"/>
            <w:vMerge/>
            <w:tcBorders>
              <w:top w:val="single" w:sz="4" w:space="0" w:color="auto"/>
              <w:left w:val="single" w:sz="4" w:space="0" w:color="auto"/>
              <w:bottom w:val="single" w:sz="4" w:space="0" w:color="000000"/>
              <w:right w:val="single" w:sz="4" w:space="0" w:color="auto"/>
            </w:tcBorders>
            <w:vAlign w:val="center"/>
            <w:hideMark/>
          </w:tcPr>
          <w:p w14:paraId="660191DB" w14:textId="77777777" w:rsidR="0079335D" w:rsidRPr="0079335D" w:rsidRDefault="0079335D" w:rsidP="0079335D">
            <w:pPr>
              <w:jc w:val="center"/>
              <w:rPr>
                <w:rFonts w:ascii="GHEA Grapalat" w:hAnsi="GHEA Grapalat"/>
                <w:b/>
                <w:bCs/>
                <w:sz w:val="22"/>
                <w:szCs w:val="22"/>
              </w:rPr>
            </w:pPr>
          </w:p>
        </w:tc>
        <w:tc>
          <w:tcPr>
            <w:tcW w:w="1993" w:type="dxa"/>
            <w:vMerge/>
            <w:tcBorders>
              <w:top w:val="single" w:sz="4" w:space="0" w:color="auto"/>
              <w:left w:val="single" w:sz="4" w:space="0" w:color="auto"/>
              <w:bottom w:val="single" w:sz="4" w:space="0" w:color="000000"/>
              <w:right w:val="single" w:sz="4" w:space="0" w:color="auto"/>
            </w:tcBorders>
            <w:vAlign w:val="center"/>
            <w:hideMark/>
          </w:tcPr>
          <w:p w14:paraId="654572EC" w14:textId="77777777" w:rsidR="0079335D" w:rsidRPr="0079335D" w:rsidRDefault="0079335D" w:rsidP="0079335D">
            <w:pPr>
              <w:jc w:val="center"/>
              <w:rPr>
                <w:rFonts w:ascii="GHEA Grapalat" w:hAnsi="GHEA Grapalat"/>
                <w:b/>
                <w:bCs/>
                <w:sz w:val="22"/>
                <w:szCs w:val="22"/>
              </w:rPr>
            </w:pPr>
          </w:p>
        </w:tc>
        <w:tc>
          <w:tcPr>
            <w:tcW w:w="2258" w:type="dxa"/>
            <w:vMerge/>
            <w:tcBorders>
              <w:top w:val="single" w:sz="4" w:space="0" w:color="auto"/>
              <w:left w:val="single" w:sz="4" w:space="0" w:color="auto"/>
              <w:bottom w:val="single" w:sz="4" w:space="0" w:color="000000"/>
              <w:right w:val="single" w:sz="4" w:space="0" w:color="auto"/>
            </w:tcBorders>
            <w:vAlign w:val="center"/>
            <w:hideMark/>
          </w:tcPr>
          <w:p w14:paraId="3456A4F2" w14:textId="77777777" w:rsidR="0079335D" w:rsidRPr="0079335D" w:rsidRDefault="0079335D" w:rsidP="0079335D">
            <w:pPr>
              <w:jc w:val="center"/>
              <w:rPr>
                <w:rFonts w:ascii="GHEA Grapalat" w:hAnsi="GHEA Grapalat"/>
                <w:b/>
                <w:bCs/>
                <w:sz w:val="22"/>
                <w:szCs w:val="22"/>
              </w:rPr>
            </w:pPr>
          </w:p>
        </w:tc>
        <w:tc>
          <w:tcPr>
            <w:tcW w:w="4093" w:type="dxa"/>
            <w:vMerge/>
            <w:tcBorders>
              <w:top w:val="single" w:sz="4" w:space="0" w:color="auto"/>
              <w:left w:val="single" w:sz="4" w:space="0" w:color="auto"/>
              <w:bottom w:val="single" w:sz="4" w:space="0" w:color="000000"/>
              <w:right w:val="single" w:sz="4" w:space="0" w:color="auto"/>
            </w:tcBorders>
            <w:vAlign w:val="center"/>
            <w:hideMark/>
          </w:tcPr>
          <w:p w14:paraId="7B02B040" w14:textId="77777777" w:rsidR="0079335D" w:rsidRPr="0079335D" w:rsidRDefault="0079335D" w:rsidP="0079335D">
            <w:pPr>
              <w:jc w:val="center"/>
              <w:rPr>
                <w:rFonts w:ascii="GHEA Grapalat" w:hAnsi="GHEA Grapalat"/>
                <w:b/>
                <w:bCs/>
                <w:sz w:val="22"/>
                <w:szCs w:val="22"/>
              </w:rPr>
            </w:pPr>
          </w:p>
        </w:tc>
        <w:tc>
          <w:tcPr>
            <w:tcW w:w="222" w:type="dxa"/>
            <w:tcBorders>
              <w:top w:val="nil"/>
              <w:left w:val="nil"/>
              <w:bottom w:val="nil"/>
              <w:right w:val="nil"/>
            </w:tcBorders>
            <w:shd w:val="clear" w:color="auto" w:fill="auto"/>
            <w:noWrap/>
            <w:vAlign w:val="bottom"/>
            <w:hideMark/>
          </w:tcPr>
          <w:p w14:paraId="31308D5F" w14:textId="77777777" w:rsidR="0079335D" w:rsidRDefault="0079335D">
            <w:pPr>
              <w:rPr>
                <w:sz w:val="20"/>
                <w:szCs w:val="20"/>
              </w:rPr>
            </w:pPr>
          </w:p>
        </w:tc>
      </w:tr>
      <w:tr w:rsidR="0079335D" w14:paraId="5E541140" w14:textId="77777777" w:rsidTr="0079335D">
        <w:trPr>
          <w:trHeight w:val="3045"/>
        </w:trPr>
        <w:tc>
          <w:tcPr>
            <w:tcW w:w="2255" w:type="dxa"/>
            <w:tcBorders>
              <w:top w:val="nil"/>
              <w:left w:val="single" w:sz="4" w:space="0" w:color="auto"/>
              <w:bottom w:val="single" w:sz="4" w:space="0" w:color="auto"/>
              <w:right w:val="single" w:sz="4" w:space="0" w:color="auto"/>
            </w:tcBorders>
            <w:shd w:val="clear" w:color="000000" w:fill="FFFFFF"/>
            <w:vAlign w:val="center"/>
            <w:hideMark/>
          </w:tcPr>
          <w:p w14:paraId="243BF80F" w14:textId="4BB09BCA" w:rsidR="0079335D" w:rsidRPr="0079335D" w:rsidRDefault="00665D0C" w:rsidP="0079335D">
            <w:pPr>
              <w:jc w:val="center"/>
              <w:rPr>
                <w:rFonts w:ascii="GHEA Grapalat" w:hAnsi="GHEA Grapalat"/>
                <w:sz w:val="22"/>
                <w:szCs w:val="22"/>
              </w:rPr>
            </w:pPr>
            <w:r w:rsidRPr="00665D0C">
              <w:rPr>
                <w:rFonts w:ascii="GHEA Grapalat" w:hAnsi="GHEA Grapalat"/>
                <w:sz w:val="22"/>
                <w:szCs w:val="22"/>
              </w:rPr>
              <w:t>452</w:t>
            </w:r>
            <w:r>
              <w:rPr>
                <w:rFonts w:ascii="GHEA Grapalat" w:hAnsi="GHEA Grapalat"/>
                <w:sz w:val="22"/>
                <w:szCs w:val="22"/>
              </w:rPr>
              <w:t>31177</w:t>
            </w:r>
            <w:r w:rsidRPr="00665D0C">
              <w:rPr>
                <w:rFonts w:ascii="GHEA Grapalat" w:hAnsi="GHEA Grapalat"/>
                <w:sz w:val="22"/>
                <w:szCs w:val="22"/>
              </w:rPr>
              <w:t>/5</w:t>
            </w:r>
            <w:r>
              <w:rPr>
                <w:rFonts w:ascii="GHEA Grapalat" w:hAnsi="GHEA Grapalat"/>
                <w:sz w:val="22"/>
                <w:szCs w:val="22"/>
              </w:rPr>
              <w:t>23</w:t>
            </w:r>
          </w:p>
        </w:tc>
        <w:tc>
          <w:tcPr>
            <w:tcW w:w="2600" w:type="dxa"/>
            <w:tcBorders>
              <w:top w:val="nil"/>
              <w:left w:val="nil"/>
              <w:bottom w:val="single" w:sz="4" w:space="0" w:color="auto"/>
              <w:right w:val="single" w:sz="4" w:space="0" w:color="auto"/>
            </w:tcBorders>
            <w:shd w:val="clear" w:color="000000" w:fill="FFFFFF"/>
            <w:vAlign w:val="center"/>
            <w:hideMark/>
          </w:tcPr>
          <w:p w14:paraId="2BA814AB" w14:textId="337CAA8A" w:rsidR="0079335D" w:rsidRPr="0079335D" w:rsidRDefault="00665D0C" w:rsidP="0079335D">
            <w:pPr>
              <w:jc w:val="center"/>
              <w:rPr>
                <w:rFonts w:ascii="GHEA Grapalat" w:hAnsi="GHEA Grapalat"/>
                <w:sz w:val="22"/>
                <w:szCs w:val="22"/>
              </w:rPr>
            </w:pPr>
            <w:proofErr w:type="spellStart"/>
            <w:r w:rsidRPr="0079335D">
              <w:rPr>
                <w:rFonts w:ascii="GHEA Grapalat" w:hAnsi="GHEA Grapalat"/>
                <w:sz w:val="22"/>
                <w:szCs w:val="22"/>
              </w:rPr>
              <w:t>Մալաթիա-Սեբաստիա</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վարչական</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շրջանի</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տարածքում</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եզրաքարերի</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վերանորոգման</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աշխատանքներ</w:t>
            </w:r>
            <w:proofErr w:type="spellEnd"/>
          </w:p>
        </w:tc>
        <w:tc>
          <w:tcPr>
            <w:tcW w:w="2186" w:type="dxa"/>
            <w:tcBorders>
              <w:top w:val="nil"/>
              <w:left w:val="nil"/>
              <w:bottom w:val="single" w:sz="4" w:space="0" w:color="auto"/>
              <w:right w:val="single" w:sz="4" w:space="0" w:color="auto"/>
            </w:tcBorders>
            <w:shd w:val="clear" w:color="000000" w:fill="FFFFFF"/>
            <w:vAlign w:val="center"/>
            <w:hideMark/>
          </w:tcPr>
          <w:p w14:paraId="6A2DA6F4" w14:textId="77777777" w:rsidR="0079335D" w:rsidRPr="0079335D" w:rsidRDefault="0079335D" w:rsidP="0079335D">
            <w:pPr>
              <w:jc w:val="center"/>
              <w:rPr>
                <w:rFonts w:ascii="GHEA Grapalat" w:hAnsi="GHEA Grapalat"/>
                <w:sz w:val="22"/>
                <w:szCs w:val="22"/>
              </w:rPr>
            </w:pPr>
            <w:proofErr w:type="spellStart"/>
            <w:r w:rsidRPr="0079335D">
              <w:rPr>
                <w:rFonts w:ascii="GHEA Grapalat" w:hAnsi="GHEA Grapalat"/>
                <w:sz w:val="22"/>
                <w:szCs w:val="22"/>
              </w:rPr>
              <w:t>դրամ</w:t>
            </w:r>
            <w:proofErr w:type="spellEnd"/>
          </w:p>
        </w:tc>
        <w:tc>
          <w:tcPr>
            <w:tcW w:w="1993" w:type="dxa"/>
            <w:tcBorders>
              <w:top w:val="nil"/>
              <w:left w:val="nil"/>
              <w:bottom w:val="single" w:sz="4" w:space="0" w:color="auto"/>
              <w:right w:val="single" w:sz="4" w:space="0" w:color="auto"/>
            </w:tcBorders>
            <w:shd w:val="clear" w:color="000000" w:fill="FFFFFF"/>
            <w:vAlign w:val="center"/>
            <w:hideMark/>
          </w:tcPr>
          <w:p w14:paraId="746ADFBD" w14:textId="3F8CC543" w:rsidR="0079335D" w:rsidRPr="0079335D" w:rsidRDefault="0079335D" w:rsidP="0079335D">
            <w:pPr>
              <w:jc w:val="center"/>
              <w:rPr>
                <w:rFonts w:ascii="GHEA Grapalat" w:hAnsi="GHEA Grapalat"/>
                <w:sz w:val="22"/>
                <w:szCs w:val="22"/>
              </w:rPr>
            </w:pPr>
          </w:p>
        </w:tc>
        <w:tc>
          <w:tcPr>
            <w:tcW w:w="2258" w:type="dxa"/>
            <w:tcBorders>
              <w:top w:val="nil"/>
              <w:left w:val="nil"/>
              <w:bottom w:val="single" w:sz="4" w:space="0" w:color="auto"/>
              <w:right w:val="single" w:sz="4" w:space="0" w:color="auto"/>
            </w:tcBorders>
            <w:shd w:val="clear" w:color="000000" w:fill="FFFFFF"/>
            <w:vAlign w:val="center"/>
            <w:hideMark/>
          </w:tcPr>
          <w:p w14:paraId="43165497" w14:textId="77777777" w:rsidR="0079335D" w:rsidRPr="0079335D" w:rsidRDefault="0079335D" w:rsidP="0079335D">
            <w:pPr>
              <w:jc w:val="center"/>
              <w:rPr>
                <w:rFonts w:ascii="GHEA Grapalat" w:hAnsi="GHEA Grapalat"/>
                <w:sz w:val="22"/>
                <w:szCs w:val="22"/>
              </w:rPr>
            </w:pPr>
            <w:proofErr w:type="spellStart"/>
            <w:r w:rsidRPr="0079335D">
              <w:rPr>
                <w:rFonts w:ascii="GHEA Grapalat" w:hAnsi="GHEA Grapalat"/>
                <w:sz w:val="22"/>
                <w:szCs w:val="22"/>
              </w:rPr>
              <w:t>Մալաթիա-Սեբաստիա</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վարչական</w:t>
            </w:r>
            <w:proofErr w:type="spellEnd"/>
            <w:r w:rsidRPr="0079335D">
              <w:rPr>
                <w:rFonts w:ascii="GHEA Grapalat" w:hAnsi="GHEA Grapalat"/>
                <w:sz w:val="22"/>
                <w:szCs w:val="22"/>
              </w:rPr>
              <w:t xml:space="preserve"> </w:t>
            </w:r>
            <w:proofErr w:type="spellStart"/>
            <w:proofErr w:type="gramStart"/>
            <w:r w:rsidRPr="0079335D">
              <w:rPr>
                <w:rFonts w:ascii="GHEA Grapalat" w:hAnsi="GHEA Grapalat"/>
                <w:sz w:val="22"/>
                <w:szCs w:val="22"/>
              </w:rPr>
              <w:t>շրջանի</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Անդրանիկի</w:t>
            </w:r>
            <w:proofErr w:type="spellEnd"/>
            <w:proofErr w:type="gramEnd"/>
            <w:r w:rsidRPr="0079335D">
              <w:rPr>
                <w:rFonts w:ascii="GHEA Grapalat" w:hAnsi="GHEA Grapalat"/>
                <w:sz w:val="22"/>
                <w:szCs w:val="22"/>
              </w:rPr>
              <w:t xml:space="preserve">, </w:t>
            </w:r>
            <w:proofErr w:type="spellStart"/>
            <w:r w:rsidRPr="0079335D">
              <w:rPr>
                <w:rFonts w:ascii="GHEA Grapalat" w:hAnsi="GHEA Grapalat"/>
                <w:sz w:val="22"/>
                <w:szCs w:val="22"/>
              </w:rPr>
              <w:t>Շերամի</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Րաֆֆու</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Օհանովի</w:t>
            </w:r>
            <w:proofErr w:type="spellEnd"/>
            <w:r w:rsidRPr="0079335D">
              <w:rPr>
                <w:rFonts w:ascii="GHEA Grapalat" w:hAnsi="GHEA Grapalat"/>
                <w:sz w:val="22"/>
                <w:szCs w:val="22"/>
              </w:rPr>
              <w:t xml:space="preserve"> և </w:t>
            </w:r>
            <w:proofErr w:type="spellStart"/>
            <w:r w:rsidRPr="0079335D">
              <w:rPr>
                <w:rFonts w:ascii="GHEA Grapalat" w:hAnsi="GHEA Grapalat"/>
                <w:sz w:val="22"/>
                <w:szCs w:val="22"/>
              </w:rPr>
              <w:t>Սվաճյան</w:t>
            </w:r>
            <w:proofErr w:type="spellEnd"/>
            <w:r w:rsidRPr="0079335D">
              <w:rPr>
                <w:rFonts w:ascii="GHEA Grapalat" w:hAnsi="GHEA Grapalat"/>
                <w:sz w:val="22"/>
                <w:szCs w:val="22"/>
              </w:rPr>
              <w:t xml:space="preserve"> </w:t>
            </w:r>
            <w:proofErr w:type="spellStart"/>
            <w:r w:rsidRPr="0079335D">
              <w:rPr>
                <w:rFonts w:ascii="GHEA Grapalat" w:hAnsi="GHEA Grapalat"/>
                <w:sz w:val="22"/>
                <w:szCs w:val="22"/>
              </w:rPr>
              <w:t>փողոցներ</w:t>
            </w:r>
            <w:proofErr w:type="spellEnd"/>
          </w:p>
        </w:tc>
        <w:tc>
          <w:tcPr>
            <w:tcW w:w="4093" w:type="dxa"/>
            <w:tcBorders>
              <w:top w:val="nil"/>
              <w:left w:val="nil"/>
              <w:bottom w:val="single" w:sz="4" w:space="0" w:color="auto"/>
              <w:right w:val="single" w:sz="4" w:space="0" w:color="auto"/>
            </w:tcBorders>
            <w:shd w:val="clear" w:color="000000" w:fill="FFFFFF"/>
            <w:vAlign w:val="center"/>
            <w:hideMark/>
          </w:tcPr>
          <w:p w14:paraId="4AB7F34E" w14:textId="15282128" w:rsidR="0079335D" w:rsidRPr="0079335D" w:rsidRDefault="0079335D" w:rsidP="0079335D">
            <w:pPr>
              <w:jc w:val="center"/>
              <w:rPr>
                <w:rFonts w:ascii="GHEA Grapalat" w:hAnsi="GHEA Grapalat"/>
                <w:b/>
                <w:bCs/>
                <w:sz w:val="22"/>
                <w:szCs w:val="22"/>
              </w:rPr>
            </w:pPr>
            <w:proofErr w:type="spellStart"/>
            <w:r w:rsidRPr="0079335D">
              <w:rPr>
                <w:rFonts w:ascii="GHEA Grapalat" w:hAnsi="GHEA Grapalat" w:cs="Arial"/>
                <w:b/>
                <w:bCs/>
                <w:sz w:val="22"/>
                <w:szCs w:val="22"/>
              </w:rPr>
              <w:t>Աշխատանքների</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սկիզբ</w:t>
            </w:r>
            <w:proofErr w:type="spellEnd"/>
            <w:r w:rsidRPr="0079335D">
              <w:rPr>
                <w:rFonts w:ascii="GHEA Grapalat" w:hAnsi="GHEA Grapalat"/>
                <w:b/>
                <w:bCs/>
                <w:sz w:val="22"/>
                <w:szCs w:val="22"/>
              </w:rPr>
              <w:t xml:space="preserve"> </w:t>
            </w:r>
            <w:r w:rsidRPr="0079335D">
              <w:rPr>
                <w:rFonts w:ascii="GHEA Grapalat" w:hAnsi="GHEA Grapalat" w:cs="Arial"/>
                <w:b/>
                <w:bCs/>
                <w:sz w:val="22"/>
                <w:szCs w:val="22"/>
              </w:rPr>
              <w:t>է</w:t>
            </w:r>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համարվում</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աշխատանքի</w:t>
            </w:r>
            <w:proofErr w:type="spellEnd"/>
            <w:r w:rsidRPr="0079335D">
              <w:rPr>
                <w:rFonts w:ascii="GHEA Grapalat" w:hAnsi="GHEA Grapalat"/>
                <w:b/>
                <w:bCs/>
                <w:sz w:val="22"/>
                <w:szCs w:val="22"/>
              </w:rPr>
              <w:t xml:space="preserve"> </w:t>
            </w:r>
            <w:r w:rsidRPr="0079335D">
              <w:rPr>
                <w:rFonts w:ascii="GHEA Grapalat" w:hAnsi="GHEA Grapalat" w:cs="Arial"/>
                <w:b/>
                <w:bCs/>
                <w:sz w:val="22"/>
                <w:szCs w:val="22"/>
              </w:rPr>
              <w:t>և</w:t>
            </w:r>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տեխնիկան</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հսկողության</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պայմանագրերը</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ֆինանսական</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միջոցների</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նախատեսման</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դեպքում</w:t>
            </w:r>
            <w:proofErr w:type="spellEnd"/>
            <w:r w:rsidRPr="0079335D">
              <w:rPr>
                <w:rFonts w:ascii="GHEA Grapalat" w:hAnsi="GHEA Grapalat" w:cs="Arial"/>
                <w:b/>
                <w:bCs/>
                <w:sz w:val="22"/>
                <w:szCs w:val="22"/>
              </w:rPr>
              <w:t>՝</w:t>
            </w:r>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Համաձայնագրերը</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ուժի</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մեջ</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մտնելու</w:t>
            </w:r>
            <w:proofErr w:type="spellEnd"/>
            <w:r w:rsidRPr="0079335D">
              <w:rPr>
                <w:rFonts w:ascii="GHEA Grapalat" w:hAnsi="GHEA Grapalat"/>
                <w:b/>
                <w:bCs/>
                <w:sz w:val="22"/>
                <w:szCs w:val="22"/>
              </w:rPr>
              <w:t xml:space="preserve"> </w:t>
            </w:r>
            <w:proofErr w:type="spellStart"/>
            <w:proofErr w:type="gramStart"/>
            <w:r w:rsidRPr="0079335D">
              <w:rPr>
                <w:rFonts w:ascii="GHEA Grapalat" w:hAnsi="GHEA Grapalat" w:cs="Arial"/>
                <w:b/>
                <w:bCs/>
                <w:sz w:val="22"/>
                <w:szCs w:val="22"/>
              </w:rPr>
              <w:t>օրվանից</w:t>
            </w:r>
            <w:proofErr w:type="spellEnd"/>
            <w:r w:rsidRPr="0079335D">
              <w:rPr>
                <w:rFonts w:ascii="GHEA Grapalat" w:hAnsi="GHEA Grapalat"/>
                <w:b/>
                <w:bCs/>
                <w:sz w:val="22"/>
                <w:szCs w:val="22"/>
              </w:rPr>
              <w:t xml:space="preserve">  280</w:t>
            </w:r>
            <w:proofErr w:type="gramEnd"/>
            <w:r w:rsidRPr="0079335D">
              <w:rPr>
                <w:rFonts w:ascii="GHEA Grapalat" w:hAnsi="GHEA Grapalat"/>
                <w:b/>
                <w:bCs/>
                <w:sz w:val="22"/>
                <w:szCs w:val="22"/>
              </w:rPr>
              <w:t>-</w:t>
            </w:r>
            <w:r w:rsidRPr="0079335D">
              <w:rPr>
                <w:rFonts w:ascii="GHEA Grapalat" w:hAnsi="GHEA Grapalat" w:cs="Arial"/>
                <w:b/>
                <w:bCs/>
                <w:sz w:val="22"/>
                <w:szCs w:val="22"/>
              </w:rPr>
              <w:t>րդ</w:t>
            </w:r>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օրացուցային</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օրը</w:t>
            </w:r>
            <w:proofErr w:type="spellEnd"/>
            <w:r w:rsidRPr="0079335D">
              <w:rPr>
                <w:rFonts w:ascii="GHEA Grapalat" w:hAnsi="GHEA Grapalat"/>
                <w:b/>
                <w:bCs/>
                <w:sz w:val="22"/>
                <w:szCs w:val="22"/>
              </w:rPr>
              <w:t xml:space="preserve"> </w:t>
            </w:r>
            <w:proofErr w:type="spellStart"/>
            <w:r w:rsidRPr="0079335D">
              <w:rPr>
                <w:rFonts w:ascii="GHEA Grapalat" w:hAnsi="GHEA Grapalat" w:cs="Arial"/>
                <w:b/>
                <w:bCs/>
                <w:sz w:val="22"/>
                <w:szCs w:val="22"/>
              </w:rPr>
              <w:t>ներառյալ</w:t>
            </w:r>
            <w:proofErr w:type="spellEnd"/>
          </w:p>
        </w:tc>
        <w:tc>
          <w:tcPr>
            <w:tcW w:w="222" w:type="dxa"/>
            <w:vAlign w:val="center"/>
            <w:hideMark/>
          </w:tcPr>
          <w:p w14:paraId="0DFDD7FF" w14:textId="77777777" w:rsidR="0079335D" w:rsidRDefault="0079335D">
            <w:pPr>
              <w:rPr>
                <w:sz w:val="20"/>
                <w:szCs w:val="20"/>
              </w:rPr>
            </w:pPr>
          </w:p>
        </w:tc>
      </w:tr>
    </w:tbl>
    <w:p w14:paraId="2F74FB7D" w14:textId="42A427A2" w:rsidR="00F02279" w:rsidRPr="0079335D" w:rsidRDefault="00F02279" w:rsidP="00F02279">
      <w:pPr>
        <w:jc w:val="center"/>
        <w:rPr>
          <w:rFonts w:ascii="GHEA Grapalat" w:hAnsi="GHEA Grapalat"/>
          <w:b/>
        </w:rPr>
      </w:pPr>
    </w:p>
    <w:p w14:paraId="7CEC4C17" w14:textId="77777777" w:rsidR="003D7ED6" w:rsidRPr="00895F91" w:rsidRDefault="003D7ED6" w:rsidP="00895F91">
      <w:pPr>
        <w:jc w:val="right"/>
        <w:rPr>
          <w:rFonts w:ascii="GHEA Grapalat" w:hAnsi="GHEA Grapalat"/>
          <w:bCs/>
          <w:iCs/>
          <w:sz w:val="18"/>
          <w:szCs w:val="18"/>
          <w:lang w:val="hy-AM"/>
        </w:rPr>
      </w:pPr>
    </w:p>
    <w:p w14:paraId="266560E4" w14:textId="77777777" w:rsidR="00F418EF" w:rsidRDefault="00F418EF" w:rsidP="00470C19">
      <w:pPr>
        <w:jc w:val="center"/>
        <w:rPr>
          <w:rFonts w:ascii="GHEA Grapalat" w:hAnsi="GHEA Grapalat" w:cs="Sylfaen"/>
          <w:b/>
          <w:sz w:val="32"/>
          <w:szCs w:val="32"/>
          <w:lang w:val="hy-AM"/>
        </w:rPr>
      </w:pPr>
    </w:p>
    <w:p w14:paraId="6CB2A7B7" w14:textId="77777777" w:rsidR="00A5748C" w:rsidRDefault="00A5748C" w:rsidP="00A5748C">
      <w:pPr>
        <w:jc w:val="center"/>
        <w:rPr>
          <w:rFonts w:ascii="GHEA Grapalat" w:hAnsi="GHEA Grapalat" w:cs="Sylfaen"/>
          <w:b/>
          <w:lang w:val="hy-AM"/>
        </w:rPr>
      </w:pPr>
    </w:p>
    <w:p w14:paraId="2ECE4FD3" w14:textId="1CD917C3" w:rsidR="00A5748C" w:rsidRPr="00FB1EC7" w:rsidRDefault="00A5748C" w:rsidP="00A5748C">
      <w:pPr>
        <w:jc w:val="center"/>
        <w:rPr>
          <w:rFonts w:ascii="GHEA Grapalat" w:hAnsi="GHEA Grapalat"/>
          <w:i/>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3BD9263F" w14:textId="3F995C73" w:rsidR="00A5748C" w:rsidRDefault="00A5748C" w:rsidP="00A5748C">
      <w:pPr>
        <w:ind w:firstLine="567"/>
        <w:jc w:val="center"/>
        <w:rPr>
          <w:rFonts w:ascii="GHEA Grapalat" w:hAnsi="GHEA Grapalat" w:cs="Sylfaen"/>
          <w:b/>
          <w:sz w:val="20"/>
          <w:lang w:val="pt-BR"/>
        </w:rPr>
      </w:pPr>
      <w:r w:rsidRPr="00FB1EC7">
        <w:rPr>
          <w:rFonts w:ascii="GHEA Grapalat" w:hAnsi="GHEA Grapalat"/>
          <w:lang w:val="hy-AM"/>
        </w:rPr>
        <w:t>«</w:t>
      </w:r>
      <w:r w:rsidR="005C2448" w:rsidRPr="0067448B">
        <w:rPr>
          <w:rFonts w:ascii="GHEA Grapalat" w:eastAsia="MS Mincho" w:hAnsi="GHEA Grapalat" w:cs="Sylfaen"/>
          <w:b/>
          <w:iCs/>
          <w:lang w:val="hy-AM" w:eastAsia="ja-JP"/>
        </w:rPr>
        <w:t>Երևան քաղաքի Մալաթիա-Սեբաստիա վարչական շրջանի տարածքում եզրաքարերի վերանորոգման</w:t>
      </w:r>
      <w:r w:rsidRPr="00FB1EC7">
        <w:rPr>
          <w:rFonts w:ascii="GHEA Grapalat" w:hAnsi="GHEA Grapalat"/>
          <w:lang w:val="hy-AM"/>
        </w:rPr>
        <w:t>»</w:t>
      </w:r>
      <w:r w:rsidRPr="00FB1EC7">
        <w:rPr>
          <w:rFonts w:ascii="GHEA Grapalat" w:hAnsi="GHEA Grapalat" w:cs="Times Armenian"/>
          <w:b/>
          <w:sz w:val="20"/>
          <w:lang w:val="pt-BR"/>
        </w:rPr>
        <w:t xml:space="preserve"> </w:t>
      </w:r>
      <w:r w:rsidRPr="00FB1EC7">
        <w:rPr>
          <w:rFonts w:ascii="GHEA Grapalat" w:hAnsi="GHEA Grapalat" w:cs="Sylfaen"/>
          <w:b/>
          <w:sz w:val="20"/>
          <w:lang w:val="pt-BR"/>
        </w:rPr>
        <w:t>ԱՇԽԱՏԱՆՔՆԵՐԻ</w:t>
      </w:r>
      <w:r w:rsidRPr="00FB1EC7">
        <w:rPr>
          <w:rFonts w:ascii="GHEA Grapalat" w:hAnsi="GHEA Grapalat" w:cs="Times Armenian"/>
          <w:b/>
          <w:sz w:val="20"/>
          <w:lang w:val="pt-BR"/>
        </w:rPr>
        <w:t xml:space="preserve"> </w:t>
      </w:r>
      <w:r w:rsidRPr="00FB1EC7">
        <w:rPr>
          <w:rFonts w:ascii="GHEA Grapalat" w:hAnsi="GHEA Grapalat" w:cs="Sylfaen"/>
          <w:b/>
          <w:sz w:val="20"/>
          <w:lang w:val="pt-BR"/>
        </w:rPr>
        <w:t>ԿԱՏԱՐՄԱՆ</w:t>
      </w:r>
    </w:p>
    <w:tbl>
      <w:tblPr>
        <w:tblW w:w="15110" w:type="dxa"/>
        <w:tblLook w:val="04A0" w:firstRow="1" w:lastRow="0" w:firstColumn="1" w:lastColumn="0" w:noHBand="0" w:noVBand="1"/>
      </w:tblPr>
      <w:tblGrid>
        <w:gridCol w:w="617"/>
        <w:gridCol w:w="6393"/>
        <w:gridCol w:w="2018"/>
        <w:gridCol w:w="1762"/>
        <w:gridCol w:w="1980"/>
        <w:gridCol w:w="2340"/>
      </w:tblGrid>
      <w:tr w:rsidR="006B768D" w14:paraId="5D503649" w14:textId="77777777" w:rsidTr="001F51D8">
        <w:trPr>
          <w:trHeight w:val="1215"/>
        </w:trPr>
        <w:tc>
          <w:tcPr>
            <w:tcW w:w="61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D9293D2" w14:textId="77777777" w:rsidR="006B768D" w:rsidRDefault="006B768D">
            <w:pPr>
              <w:jc w:val="center"/>
              <w:rPr>
                <w:rFonts w:ascii="Sylfaen" w:hAnsi="Sylfaen" w:cs="Calibri"/>
                <w:b/>
                <w:bCs/>
                <w:color w:val="000000"/>
                <w:sz w:val="22"/>
                <w:szCs w:val="22"/>
              </w:rPr>
            </w:pPr>
            <w:r>
              <w:rPr>
                <w:rFonts w:ascii="Sylfaen" w:hAnsi="Sylfaen" w:cs="Calibri"/>
                <w:b/>
                <w:bCs/>
                <w:color w:val="000000"/>
                <w:sz w:val="22"/>
                <w:szCs w:val="22"/>
              </w:rPr>
              <w:lastRenderedPageBreak/>
              <w:t>Հ/հ</w:t>
            </w:r>
          </w:p>
        </w:tc>
        <w:tc>
          <w:tcPr>
            <w:tcW w:w="6393" w:type="dxa"/>
            <w:tcBorders>
              <w:top w:val="single" w:sz="8" w:space="0" w:color="000000"/>
              <w:left w:val="nil"/>
              <w:bottom w:val="single" w:sz="8" w:space="0" w:color="000000"/>
              <w:right w:val="single" w:sz="8" w:space="0" w:color="000000"/>
            </w:tcBorders>
            <w:shd w:val="clear" w:color="auto" w:fill="auto"/>
            <w:vAlign w:val="center"/>
            <w:hideMark/>
          </w:tcPr>
          <w:p w14:paraId="5B3DC9FC" w14:textId="77777777" w:rsidR="006B768D" w:rsidRDefault="006B768D">
            <w:pPr>
              <w:jc w:val="center"/>
              <w:rPr>
                <w:rFonts w:ascii="Sylfaen" w:hAnsi="Sylfaen" w:cs="Calibri"/>
                <w:b/>
                <w:bCs/>
                <w:color w:val="000000"/>
                <w:sz w:val="22"/>
                <w:szCs w:val="22"/>
              </w:rPr>
            </w:pPr>
            <w:proofErr w:type="spellStart"/>
            <w:r>
              <w:rPr>
                <w:rFonts w:ascii="Sylfaen" w:hAnsi="Sylfaen" w:cs="Calibri"/>
                <w:b/>
                <w:bCs/>
                <w:color w:val="000000"/>
                <w:sz w:val="22"/>
                <w:szCs w:val="22"/>
              </w:rPr>
              <w:t>Աշխատանքների</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անվանումը</w:t>
            </w:r>
            <w:proofErr w:type="spellEnd"/>
          </w:p>
        </w:tc>
        <w:tc>
          <w:tcPr>
            <w:tcW w:w="2018" w:type="dxa"/>
            <w:tcBorders>
              <w:top w:val="single" w:sz="8" w:space="0" w:color="000000"/>
              <w:left w:val="nil"/>
              <w:bottom w:val="single" w:sz="8" w:space="0" w:color="000000"/>
              <w:right w:val="single" w:sz="8" w:space="0" w:color="000000"/>
            </w:tcBorders>
            <w:shd w:val="clear" w:color="auto" w:fill="auto"/>
            <w:vAlign w:val="center"/>
            <w:hideMark/>
          </w:tcPr>
          <w:p w14:paraId="6C7ABB8F" w14:textId="77777777" w:rsidR="006B768D" w:rsidRDefault="006B768D">
            <w:pPr>
              <w:jc w:val="center"/>
              <w:rPr>
                <w:rFonts w:ascii="Sylfaen" w:hAnsi="Sylfaen" w:cs="Calibri"/>
                <w:b/>
                <w:bCs/>
                <w:color w:val="000000"/>
                <w:sz w:val="22"/>
                <w:szCs w:val="22"/>
              </w:rPr>
            </w:pPr>
            <w:proofErr w:type="spellStart"/>
            <w:r>
              <w:rPr>
                <w:rFonts w:ascii="Sylfaen" w:hAnsi="Sylfaen" w:cs="Calibri"/>
                <w:b/>
                <w:bCs/>
                <w:color w:val="000000"/>
                <w:sz w:val="22"/>
                <w:szCs w:val="22"/>
              </w:rPr>
              <w:t>Չափման</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միավորը</w:t>
            </w:r>
            <w:proofErr w:type="spellEnd"/>
          </w:p>
        </w:tc>
        <w:tc>
          <w:tcPr>
            <w:tcW w:w="1762" w:type="dxa"/>
            <w:tcBorders>
              <w:top w:val="single" w:sz="8" w:space="0" w:color="000000"/>
              <w:left w:val="nil"/>
              <w:bottom w:val="single" w:sz="8" w:space="0" w:color="000000"/>
              <w:right w:val="single" w:sz="8" w:space="0" w:color="000000"/>
            </w:tcBorders>
            <w:shd w:val="clear" w:color="auto" w:fill="auto"/>
            <w:vAlign w:val="center"/>
            <w:hideMark/>
          </w:tcPr>
          <w:p w14:paraId="3B7A562F" w14:textId="77777777" w:rsidR="006B768D" w:rsidRDefault="006B768D">
            <w:pPr>
              <w:jc w:val="center"/>
              <w:rPr>
                <w:rFonts w:ascii="Sylfaen" w:hAnsi="Sylfaen" w:cs="Calibri"/>
                <w:b/>
                <w:bCs/>
                <w:color w:val="000000"/>
                <w:sz w:val="22"/>
                <w:szCs w:val="22"/>
              </w:rPr>
            </w:pPr>
            <w:proofErr w:type="spellStart"/>
            <w:r>
              <w:rPr>
                <w:rFonts w:ascii="Sylfaen" w:hAnsi="Sylfaen" w:cs="Calibri"/>
                <w:b/>
                <w:bCs/>
                <w:color w:val="000000"/>
                <w:sz w:val="22"/>
                <w:szCs w:val="22"/>
              </w:rPr>
              <w:t>Ծավալը</w:t>
            </w:r>
            <w:proofErr w:type="spellEnd"/>
          </w:p>
        </w:tc>
        <w:tc>
          <w:tcPr>
            <w:tcW w:w="1980" w:type="dxa"/>
            <w:tcBorders>
              <w:top w:val="single" w:sz="8" w:space="0" w:color="000000"/>
              <w:left w:val="nil"/>
              <w:bottom w:val="single" w:sz="8" w:space="0" w:color="000000"/>
              <w:right w:val="single" w:sz="8" w:space="0" w:color="000000"/>
            </w:tcBorders>
            <w:shd w:val="clear" w:color="auto" w:fill="auto"/>
            <w:vAlign w:val="center"/>
            <w:hideMark/>
          </w:tcPr>
          <w:p w14:paraId="5F491F04" w14:textId="77777777" w:rsidR="006B768D" w:rsidRDefault="006B768D">
            <w:pPr>
              <w:jc w:val="center"/>
              <w:rPr>
                <w:rFonts w:ascii="Sylfaen" w:hAnsi="Sylfaen" w:cs="Calibri"/>
                <w:b/>
                <w:bCs/>
                <w:color w:val="000000"/>
                <w:sz w:val="22"/>
                <w:szCs w:val="22"/>
              </w:rPr>
            </w:pPr>
            <w:proofErr w:type="spellStart"/>
            <w:r>
              <w:rPr>
                <w:rFonts w:ascii="Sylfaen" w:hAnsi="Sylfaen" w:cs="Calibri"/>
                <w:b/>
                <w:bCs/>
                <w:color w:val="000000"/>
                <w:sz w:val="22"/>
                <w:szCs w:val="22"/>
              </w:rPr>
              <w:t>Միավորի</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ընդհ</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արժեքը</w:t>
            </w:r>
            <w:proofErr w:type="spellEnd"/>
            <w:r>
              <w:rPr>
                <w:rFonts w:ascii="Sylfaen" w:hAnsi="Sylfaen" w:cs="Calibri"/>
                <w:b/>
                <w:bCs/>
                <w:color w:val="000000"/>
                <w:sz w:val="22"/>
                <w:szCs w:val="22"/>
              </w:rPr>
              <w:br/>
              <w:t>/</w:t>
            </w:r>
            <w:proofErr w:type="spellStart"/>
            <w:proofErr w:type="gramStart"/>
            <w:r>
              <w:rPr>
                <w:rFonts w:ascii="Sylfaen" w:hAnsi="Sylfaen" w:cs="Calibri"/>
                <w:b/>
                <w:bCs/>
                <w:color w:val="000000"/>
                <w:sz w:val="22"/>
                <w:szCs w:val="22"/>
              </w:rPr>
              <w:t>հազ.դր</w:t>
            </w:r>
            <w:proofErr w:type="spellEnd"/>
            <w:proofErr w:type="gramEnd"/>
            <w:r>
              <w:rPr>
                <w:rFonts w:ascii="Sylfaen" w:hAnsi="Sylfaen" w:cs="Calibri"/>
                <w:b/>
                <w:bCs/>
                <w:color w:val="000000"/>
                <w:sz w:val="22"/>
                <w:szCs w:val="22"/>
              </w:rPr>
              <w:t>/</w:t>
            </w:r>
          </w:p>
        </w:tc>
        <w:tc>
          <w:tcPr>
            <w:tcW w:w="2340" w:type="dxa"/>
            <w:tcBorders>
              <w:top w:val="single" w:sz="8" w:space="0" w:color="000000"/>
              <w:left w:val="nil"/>
              <w:bottom w:val="single" w:sz="8" w:space="0" w:color="000000"/>
              <w:right w:val="single" w:sz="8" w:space="0" w:color="000000"/>
            </w:tcBorders>
            <w:shd w:val="clear" w:color="auto" w:fill="auto"/>
            <w:vAlign w:val="center"/>
            <w:hideMark/>
          </w:tcPr>
          <w:p w14:paraId="1337C368" w14:textId="77777777" w:rsidR="006B768D" w:rsidRDefault="006B768D">
            <w:pPr>
              <w:jc w:val="center"/>
              <w:rPr>
                <w:rFonts w:ascii="Sylfaen" w:hAnsi="Sylfaen" w:cs="Calibri"/>
                <w:b/>
                <w:bCs/>
                <w:color w:val="000000"/>
                <w:sz w:val="22"/>
                <w:szCs w:val="22"/>
              </w:rPr>
            </w:pPr>
            <w:proofErr w:type="spellStart"/>
            <w:r>
              <w:rPr>
                <w:rFonts w:ascii="Sylfaen" w:hAnsi="Sylfaen" w:cs="Calibri"/>
                <w:b/>
                <w:bCs/>
                <w:color w:val="000000"/>
                <w:sz w:val="22"/>
                <w:szCs w:val="22"/>
              </w:rPr>
              <w:t>Ընդհան</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արժեքը</w:t>
            </w:r>
            <w:proofErr w:type="spellEnd"/>
            <w:r>
              <w:rPr>
                <w:rFonts w:ascii="Sylfaen" w:hAnsi="Sylfaen" w:cs="Calibri"/>
                <w:b/>
                <w:bCs/>
                <w:color w:val="000000"/>
                <w:sz w:val="22"/>
                <w:szCs w:val="22"/>
              </w:rPr>
              <w:t xml:space="preserve"> /</w:t>
            </w:r>
            <w:proofErr w:type="spellStart"/>
            <w:proofErr w:type="gramStart"/>
            <w:r>
              <w:rPr>
                <w:rFonts w:ascii="Sylfaen" w:hAnsi="Sylfaen" w:cs="Calibri"/>
                <w:b/>
                <w:bCs/>
                <w:color w:val="000000"/>
                <w:sz w:val="22"/>
                <w:szCs w:val="22"/>
              </w:rPr>
              <w:t>հազ.դր</w:t>
            </w:r>
            <w:proofErr w:type="spellEnd"/>
            <w:proofErr w:type="gramEnd"/>
            <w:r>
              <w:rPr>
                <w:rFonts w:ascii="Sylfaen" w:hAnsi="Sylfaen" w:cs="Calibri"/>
                <w:b/>
                <w:bCs/>
                <w:color w:val="000000"/>
                <w:sz w:val="22"/>
                <w:szCs w:val="22"/>
              </w:rPr>
              <w:t>/</w:t>
            </w:r>
          </w:p>
        </w:tc>
      </w:tr>
      <w:tr w:rsidR="006B768D" w14:paraId="2277DF38" w14:textId="77777777" w:rsidTr="001F51D8">
        <w:trPr>
          <w:trHeight w:val="1800"/>
        </w:trPr>
        <w:tc>
          <w:tcPr>
            <w:tcW w:w="617" w:type="dxa"/>
            <w:tcBorders>
              <w:top w:val="nil"/>
              <w:left w:val="single" w:sz="8" w:space="0" w:color="000000"/>
              <w:bottom w:val="single" w:sz="8" w:space="0" w:color="auto"/>
              <w:right w:val="single" w:sz="8" w:space="0" w:color="000000"/>
            </w:tcBorders>
            <w:shd w:val="clear" w:color="auto" w:fill="auto"/>
            <w:vAlign w:val="center"/>
            <w:hideMark/>
          </w:tcPr>
          <w:p w14:paraId="693F6FA0"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 </w:t>
            </w:r>
          </w:p>
        </w:tc>
        <w:tc>
          <w:tcPr>
            <w:tcW w:w="6393" w:type="dxa"/>
            <w:tcBorders>
              <w:top w:val="nil"/>
              <w:left w:val="nil"/>
              <w:bottom w:val="single" w:sz="8" w:space="0" w:color="000000"/>
              <w:right w:val="single" w:sz="8" w:space="0" w:color="000000"/>
            </w:tcBorders>
            <w:shd w:val="clear" w:color="auto" w:fill="auto"/>
            <w:vAlign w:val="center"/>
            <w:hideMark/>
          </w:tcPr>
          <w:p w14:paraId="41AA368D" w14:textId="77777777" w:rsidR="006B768D" w:rsidRDefault="006B768D">
            <w:pPr>
              <w:rPr>
                <w:rFonts w:ascii="Sylfaen" w:hAnsi="Sylfaen" w:cs="Calibri"/>
                <w:b/>
                <w:bCs/>
                <w:color w:val="000000"/>
                <w:sz w:val="22"/>
                <w:szCs w:val="22"/>
              </w:rPr>
            </w:pPr>
            <w:proofErr w:type="spellStart"/>
            <w:r>
              <w:rPr>
                <w:rFonts w:ascii="Sylfaen" w:hAnsi="Sylfaen" w:cs="Calibri"/>
                <w:b/>
                <w:bCs/>
                <w:color w:val="000000"/>
                <w:sz w:val="22"/>
                <w:szCs w:val="22"/>
              </w:rPr>
              <w:t>Փողոցների</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բազալտե</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եզրաքարերի</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վերանորոգում</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Անդրանիկի</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փող</w:t>
            </w:r>
            <w:proofErr w:type="spellEnd"/>
            <w:r>
              <w:rPr>
                <w:b/>
                <w:bCs/>
                <w:color w:val="000000"/>
                <w:sz w:val="22"/>
                <w:szCs w:val="22"/>
              </w:rPr>
              <w:t>․</w:t>
            </w:r>
            <w:r>
              <w:rPr>
                <w:rFonts w:ascii="Sylfaen" w:hAnsi="Sylfaen" w:cs="Calibri"/>
                <w:b/>
                <w:bCs/>
                <w:color w:val="000000"/>
                <w:sz w:val="22"/>
                <w:szCs w:val="22"/>
              </w:rPr>
              <w:t xml:space="preserve">- 400 </w:t>
            </w:r>
            <w:proofErr w:type="spellStart"/>
            <w:r>
              <w:rPr>
                <w:rFonts w:ascii="Sylfaen" w:hAnsi="Sylfaen" w:cs="Sylfaen"/>
                <w:b/>
                <w:bCs/>
                <w:color w:val="000000"/>
                <w:sz w:val="22"/>
                <w:szCs w:val="22"/>
              </w:rPr>
              <w:t>գմ</w:t>
            </w:r>
            <w:proofErr w:type="spellEnd"/>
            <w:r>
              <w:rPr>
                <w:rFonts w:ascii="Sylfaen" w:hAnsi="Sylfaen" w:cs="Calibri"/>
                <w:b/>
                <w:bCs/>
                <w:color w:val="000000"/>
                <w:sz w:val="22"/>
                <w:szCs w:val="22"/>
              </w:rPr>
              <w:t xml:space="preserve">, </w:t>
            </w:r>
            <w:proofErr w:type="spellStart"/>
            <w:r>
              <w:rPr>
                <w:rFonts w:ascii="Sylfaen" w:hAnsi="Sylfaen" w:cs="Sylfaen"/>
                <w:b/>
                <w:bCs/>
                <w:color w:val="000000"/>
                <w:sz w:val="22"/>
                <w:szCs w:val="22"/>
              </w:rPr>
              <w:t>Շերամի</w:t>
            </w:r>
            <w:proofErr w:type="spellEnd"/>
            <w:r>
              <w:rPr>
                <w:rFonts w:ascii="Sylfaen" w:hAnsi="Sylfaen" w:cs="Calibri"/>
                <w:b/>
                <w:bCs/>
                <w:color w:val="000000"/>
                <w:sz w:val="22"/>
                <w:szCs w:val="22"/>
              </w:rPr>
              <w:t xml:space="preserve"> </w:t>
            </w:r>
            <w:proofErr w:type="spellStart"/>
            <w:r>
              <w:rPr>
                <w:rFonts w:ascii="Sylfaen" w:hAnsi="Sylfaen" w:cs="Sylfaen"/>
                <w:b/>
                <w:bCs/>
                <w:color w:val="000000"/>
                <w:sz w:val="22"/>
                <w:szCs w:val="22"/>
              </w:rPr>
              <w:t>փող</w:t>
            </w:r>
            <w:proofErr w:type="spellEnd"/>
            <w:r>
              <w:rPr>
                <w:rFonts w:ascii="Sylfaen" w:hAnsi="Sylfaen" w:cs="Calibri"/>
                <w:b/>
                <w:bCs/>
                <w:color w:val="000000"/>
                <w:sz w:val="22"/>
                <w:szCs w:val="22"/>
              </w:rPr>
              <w:t xml:space="preserve">- 445,5 </w:t>
            </w:r>
            <w:proofErr w:type="spellStart"/>
            <w:r>
              <w:rPr>
                <w:rFonts w:ascii="Sylfaen" w:hAnsi="Sylfaen" w:cs="Sylfaen"/>
                <w:b/>
                <w:bCs/>
                <w:color w:val="000000"/>
                <w:sz w:val="22"/>
                <w:szCs w:val="22"/>
              </w:rPr>
              <w:t>գմ</w:t>
            </w:r>
            <w:proofErr w:type="spellEnd"/>
            <w:r>
              <w:rPr>
                <w:rFonts w:ascii="Sylfaen" w:hAnsi="Sylfaen" w:cs="Calibri"/>
                <w:b/>
                <w:bCs/>
                <w:color w:val="000000"/>
                <w:sz w:val="22"/>
                <w:szCs w:val="22"/>
              </w:rPr>
              <w:t xml:space="preserve">, </w:t>
            </w:r>
            <w:proofErr w:type="spellStart"/>
            <w:r>
              <w:rPr>
                <w:rFonts w:ascii="Sylfaen" w:hAnsi="Sylfaen" w:cs="Sylfaen"/>
                <w:b/>
                <w:bCs/>
                <w:color w:val="000000"/>
                <w:sz w:val="22"/>
                <w:szCs w:val="22"/>
              </w:rPr>
              <w:t>Րաֆֆու</w:t>
            </w:r>
            <w:proofErr w:type="spellEnd"/>
            <w:r>
              <w:rPr>
                <w:rFonts w:ascii="Sylfaen" w:hAnsi="Sylfaen" w:cs="Calibri"/>
                <w:b/>
                <w:bCs/>
                <w:color w:val="000000"/>
                <w:sz w:val="22"/>
                <w:szCs w:val="22"/>
              </w:rPr>
              <w:t xml:space="preserve"> </w:t>
            </w:r>
            <w:proofErr w:type="spellStart"/>
            <w:r>
              <w:rPr>
                <w:rFonts w:ascii="Sylfaen" w:hAnsi="Sylfaen" w:cs="Sylfaen"/>
                <w:b/>
                <w:bCs/>
                <w:color w:val="000000"/>
                <w:sz w:val="22"/>
                <w:szCs w:val="22"/>
              </w:rPr>
              <w:t>փող</w:t>
            </w:r>
            <w:proofErr w:type="spellEnd"/>
            <w:r>
              <w:rPr>
                <w:b/>
                <w:bCs/>
                <w:color w:val="000000"/>
                <w:sz w:val="22"/>
                <w:szCs w:val="22"/>
              </w:rPr>
              <w:t>․</w:t>
            </w:r>
            <w:r>
              <w:rPr>
                <w:rFonts w:ascii="Sylfaen" w:hAnsi="Sylfaen" w:cs="Calibri"/>
                <w:b/>
                <w:bCs/>
                <w:color w:val="000000"/>
                <w:sz w:val="22"/>
                <w:szCs w:val="22"/>
              </w:rPr>
              <w:t xml:space="preserve">-33,5 </w:t>
            </w:r>
            <w:proofErr w:type="spellStart"/>
            <w:r>
              <w:rPr>
                <w:rFonts w:ascii="Sylfaen" w:hAnsi="Sylfaen" w:cs="Calibri"/>
                <w:b/>
                <w:bCs/>
                <w:color w:val="000000"/>
                <w:sz w:val="22"/>
                <w:szCs w:val="22"/>
              </w:rPr>
              <w:t>գմ</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Օհանովի</w:t>
            </w:r>
            <w:proofErr w:type="spellEnd"/>
            <w:r>
              <w:rPr>
                <w:rFonts w:ascii="Sylfaen" w:hAnsi="Sylfaen" w:cs="Calibri"/>
                <w:b/>
                <w:bCs/>
                <w:color w:val="000000"/>
                <w:sz w:val="22"/>
                <w:szCs w:val="22"/>
              </w:rPr>
              <w:t xml:space="preserve"> </w:t>
            </w:r>
            <w:proofErr w:type="spellStart"/>
            <w:r>
              <w:rPr>
                <w:rFonts w:ascii="Sylfaen" w:hAnsi="Sylfaen" w:cs="Calibri"/>
                <w:b/>
                <w:bCs/>
                <w:color w:val="000000"/>
                <w:sz w:val="22"/>
                <w:szCs w:val="22"/>
              </w:rPr>
              <w:t>փող</w:t>
            </w:r>
            <w:proofErr w:type="spellEnd"/>
            <w:r>
              <w:rPr>
                <w:b/>
                <w:bCs/>
                <w:color w:val="000000"/>
                <w:sz w:val="22"/>
                <w:szCs w:val="22"/>
              </w:rPr>
              <w:t>․</w:t>
            </w:r>
            <w:r>
              <w:rPr>
                <w:rFonts w:ascii="Sylfaen" w:hAnsi="Sylfaen" w:cs="Calibri"/>
                <w:b/>
                <w:bCs/>
                <w:color w:val="000000"/>
                <w:sz w:val="22"/>
                <w:szCs w:val="22"/>
              </w:rPr>
              <w:t xml:space="preserve">- 569.08 </w:t>
            </w:r>
            <w:proofErr w:type="spellStart"/>
            <w:proofErr w:type="gramStart"/>
            <w:r>
              <w:rPr>
                <w:rFonts w:ascii="Sylfaen" w:hAnsi="Sylfaen" w:cs="Sylfaen"/>
                <w:b/>
                <w:bCs/>
                <w:color w:val="000000"/>
                <w:sz w:val="22"/>
                <w:szCs w:val="22"/>
              </w:rPr>
              <w:t>գմ</w:t>
            </w:r>
            <w:r>
              <w:rPr>
                <w:rFonts w:ascii="Sylfaen" w:hAnsi="Sylfaen" w:cs="Calibri"/>
                <w:b/>
                <w:bCs/>
                <w:color w:val="000000"/>
                <w:sz w:val="22"/>
                <w:szCs w:val="22"/>
              </w:rPr>
              <w:t>,</w:t>
            </w:r>
            <w:r>
              <w:rPr>
                <w:rFonts w:ascii="Sylfaen" w:hAnsi="Sylfaen" w:cs="Sylfaen"/>
                <w:b/>
                <w:bCs/>
                <w:color w:val="000000"/>
                <w:sz w:val="22"/>
                <w:szCs w:val="22"/>
              </w:rPr>
              <w:t>Սվաճյան</w:t>
            </w:r>
            <w:proofErr w:type="spellEnd"/>
            <w:proofErr w:type="gramEnd"/>
            <w:r>
              <w:rPr>
                <w:rFonts w:ascii="Sylfaen" w:hAnsi="Sylfaen" w:cs="Calibri"/>
                <w:b/>
                <w:bCs/>
                <w:color w:val="000000"/>
                <w:sz w:val="22"/>
                <w:szCs w:val="22"/>
              </w:rPr>
              <w:t xml:space="preserve"> </w:t>
            </w:r>
            <w:proofErr w:type="spellStart"/>
            <w:r>
              <w:rPr>
                <w:rFonts w:ascii="Sylfaen" w:hAnsi="Sylfaen" w:cs="Sylfaen"/>
                <w:b/>
                <w:bCs/>
                <w:color w:val="000000"/>
                <w:sz w:val="22"/>
                <w:szCs w:val="22"/>
              </w:rPr>
              <w:t>փող</w:t>
            </w:r>
            <w:proofErr w:type="spellEnd"/>
            <w:r>
              <w:rPr>
                <w:rFonts w:ascii="Sylfaen" w:hAnsi="Sylfaen" w:cs="Calibri"/>
                <w:b/>
                <w:bCs/>
                <w:color w:val="000000"/>
                <w:sz w:val="22"/>
                <w:szCs w:val="22"/>
              </w:rPr>
              <w:t xml:space="preserve">- 679,8 </w:t>
            </w:r>
            <w:proofErr w:type="spellStart"/>
            <w:r>
              <w:rPr>
                <w:rFonts w:ascii="Sylfaen" w:hAnsi="Sylfaen" w:cs="Sylfaen"/>
                <w:b/>
                <w:bCs/>
                <w:color w:val="000000"/>
                <w:sz w:val="22"/>
                <w:szCs w:val="22"/>
              </w:rPr>
              <w:t>գ</w:t>
            </w:r>
            <w:r>
              <w:rPr>
                <w:rFonts w:ascii="Sylfaen" w:hAnsi="Sylfaen" w:cs="Calibri"/>
                <w:b/>
                <w:bCs/>
                <w:color w:val="000000"/>
                <w:sz w:val="22"/>
                <w:szCs w:val="22"/>
              </w:rPr>
              <w:t>մ</w:t>
            </w:r>
            <w:proofErr w:type="spellEnd"/>
          </w:p>
        </w:tc>
        <w:tc>
          <w:tcPr>
            <w:tcW w:w="2018" w:type="dxa"/>
            <w:tcBorders>
              <w:top w:val="nil"/>
              <w:left w:val="nil"/>
              <w:bottom w:val="single" w:sz="8" w:space="0" w:color="000000"/>
              <w:right w:val="single" w:sz="8" w:space="0" w:color="000000"/>
            </w:tcBorders>
            <w:shd w:val="clear" w:color="auto" w:fill="auto"/>
            <w:vAlign w:val="center"/>
            <w:hideMark/>
          </w:tcPr>
          <w:p w14:paraId="39FB8881" w14:textId="77777777" w:rsidR="006B768D" w:rsidRDefault="006B768D">
            <w:pPr>
              <w:jc w:val="center"/>
              <w:rPr>
                <w:rFonts w:ascii="Sylfaen" w:hAnsi="Sylfaen" w:cs="Calibri"/>
                <w:color w:val="000000"/>
                <w:sz w:val="26"/>
                <w:szCs w:val="26"/>
              </w:rPr>
            </w:pPr>
            <w:r>
              <w:rPr>
                <w:rFonts w:ascii="Sylfaen" w:hAnsi="Sylfaen" w:cs="Calibri"/>
                <w:color w:val="000000"/>
                <w:sz w:val="26"/>
                <w:szCs w:val="26"/>
              </w:rPr>
              <w:t> </w:t>
            </w:r>
          </w:p>
        </w:tc>
        <w:tc>
          <w:tcPr>
            <w:tcW w:w="1762" w:type="dxa"/>
            <w:tcBorders>
              <w:top w:val="nil"/>
              <w:left w:val="nil"/>
              <w:bottom w:val="nil"/>
              <w:right w:val="single" w:sz="8" w:space="0" w:color="auto"/>
            </w:tcBorders>
            <w:shd w:val="clear" w:color="auto" w:fill="auto"/>
            <w:vAlign w:val="center"/>
            <w:hideMark/>
          </w:tcPr>
          <w:p w14:paraId="01B08912" w14:textId="77777777" w:rsidR="006B768D" w:rsidRDefault="006B768D">
            <w:pPr>
              <w:jc w:val="center"/>
              <w:rPr>
                <w:rFonts w:ascii="Sylfaen" w:hAnsi="Sylfaen" w:cs="Calibri"/>
                <w:b/>
                <w:bCs/>
                <w:color w:val="000000"/>
                <w:sz w:val="22"/>
                <w:szCs w:val="22"/>
              </w:rPr>
            </w:pPr>
            <w:r>
              <w:rPr>
                <w:rFonts w:ascii="Sylfaen" w:hAnsi="Sylfaen" w:cs="Calibri"/>
                <w:b/>
                <w:bCs/>
                <w:color w:val="000000"/>
                <w:sz w:val="22"/>
                <w:szCs w:val="22"/>
              </w:rPr>
              <w:t>2127.88</w:t>
            </w:r>
          </w:p>
        </w:tc>
        <w:tc>
          <w:tcPr>
            <w:tcW w:w="1980" w:type="dxa"/>
            <w:tcBorders>
              <w:top w:val="nil"/>
              <w:left w:val="nil"/>
              <w:bottom w:val="nil"/>
              <w:right w:val="single" w:sz="8" w:space="0" w:color="auto"/>
            </w:tcBorders>
            <w:shd w:val="clear" w:color="auto" w:fill="auto"/>
            <w:vAlign w:val="center"/>
            <w:hideMark/>
          </w:tcPr>
          <w:p w14:paraId="6C872099"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 </w:t>
            </w:r>
          </w:p>
        </w:tc>
        <w:tc>
          <w:tcPr>
            <w:tcW w:w="2340" w:type="dxa"/>
            <w:tcBorders>
              <w:top w:val="nil"/>
              <w:left w:val="nil"/>
              <w:bottom w:val="nil"/>
              <w:right w:val="single" w:sz="8" w:space="0" w:color="auto"/>
            </w:tcBorders>
            <w:shd w:val="clear" w:color="auto" w:fill="auto"/>
            <w:vAlign w:val="center"/>
            <w:hideMark/>
          </w:tcPr>
          <w:p w14:paraId="16FA7C1B" w14:textId="77777777" w:rsidR="006B768D" w:rsidRDefault="006B768D">
            <w:pPr>
              <w:jc w:val="center"/>
              <w:rPr>
                <w:rFonts w:ascii="Sylfaen" w:hAnsi="Sylfaen" w:cs="Calibri"/>
                <w:b/>
                <w:bCs/>
                <w:color w:val="000000"/>
                <w:sz w:val="22"/>
                <w:szCs w:val="22"/>
              </w:rPr>
            </w:pPr>
            <w:r>
              <w:rPr>
                <w:rFonts w:ascii="Sylfaen" w:hAnsi="Sylfaen" w:cs="Calibri"/>
                <w:b/>
                <w:bCs/>
                <w:color w:val="000000"/>
                <w:sz w:val="22"/>
                <w:szCs w:val="22"/>
              </w:rPr>
              <w:t>44100.0</w:t>
            </w:r>
          </w:p>
        </w:tc>
      </w:tr>
      <w:tr w:rsidR="006B768D" w14:paraId="5C76BA17" w14:textId="77777777" w:rsidTr="001F51D8">
        <w:trPr>
          <w:trHeight w:val="870"/>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6BBB1ECA"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1</w:t>
            </w:r>
          </w:p>
        </w:tc>
        <w:tc>
          <w:tcPr>
            <w:tcW w:w="6393" w:type="dxa"/>
            <w:tcBorders>
              <w:top w:val="nil"/>
              <w:left w:val="nil"/>
              <w:bottom w:val="single" w:sz="8" w:space="0" w:color="000000"/>
              <w:right w:val="single" w:sz="8" w:space="0" w:color="000000"/>
            </w:tcBorders>
            <w:shd w:val="clear" w:color="auto" w:fill="auto"/>
            <w:vAlign w:val="center"/>
            <w:hideMark/>
          </w:tcPr>
          <w:p w14:paraId="0499151C" w14:textId="77777777" w:rsidR="006B768D" w:rsidRDefault="006B768D">
            <w:pPr>
              <w:rPr>
                <w:rFonts w:ascii="Sylfaen" w:hAnsi="Sylfaen" w:cs="Calibri"/>
                <w:color w:val="000000"/>
              </w:rPr>
            </w:pPr>
            <w:proofErr w:type="spellStart"/>
            <w:r>
              <w:rPr>
                <w:rFonts w:ascii="Sylfaen" w:hAnsi="Sylfaen" w:cs="Calibri"/>
                <w:color w:val="000000"/>
              </w:rPr>
              <w:t>Ասֆալտբետոնե</w:t>
            </w:r>
            <w:proofErr w:type="spellEnd"/>
            <w:r>
              <w:rPr>
                <w:rFonts w:ascii="Sylfaen" w:hAnsi="Sylfaen" w:cs="Calibri"/>
                <w:color w:val="000000"/>
              </w:rPr>
              <w:t xml:space="preserve"> </w:t>
            </w:r>
            <w:proofErr w:type="spellStart"/>
            <w:r>
              <w:rPr>
                <w:rFonts w:ascii="Sylfaen" w:hAnsi="Sylfaen" w:cs="Calibri"/>
                <w:color w:val="000000"/>
              </w:rPr>
              <w:t>ծածկի</w:t>
            </w:r>
            <w:proofErr w:type="spellEnd"/>
            <w:r>
              <w:rPr>
                <w:rFonts w:ascii="Sylfaen" w:hAnsi="Sylfaen" w:cs="Calibri"/>
                <w:color w:val="000000"/>
              </w:rPr>
              <w:t xml:space="preserve"> </w:t>
            </w:r>
            <w:proofErr w:type="spellStart"/>
            <w:r>
              <w:rPr>
                <w:rFonts w:ascii="Sylfaen" w:hAnsi="Sylfaen" w:cs="Calibri"/>
                <w:color w:val="000000"/>
              </w:rPr>
              <w:t>կտրում</w:t>
            </w:r>
            <w:proofErr w:type="spellEnd"/>
            <w:r>
              <w:rPr>
                <w:rFonts w:ascii="Sylfaen" w:hAnsi="Sylfaen" w:cs="Calibri"/>
                <w:color w:val="000000"/>
              </w:rPr>
              <w:t xml:space="preserve"> </w:t>
            </w:r>
            <w:proofErr w:type="spellStart"/>
            <w:r>
              <w:rPr>
                <w:rFonts w:ascii="Sylfaen" w:hAnsi="Sylfaen" w:cs="Calibri"/>
                <w:color w:val="000000"/>
              </w:rPr>
              <w:t>սղոցող</w:t>
            </w:r>
            <w:proofErr w:type="spellEnd"/>
            <w:r>
              <w:rPr>
                <w:rFonts w:ascii="Sylfaen" w:hAnsi="Sylfaen" w:cs="Calibri"/>
                <w:color w:val="000000"/>
              </w:rPr>
              <w:t xml:space="preserve"> </w:t>
            </w:r>
            <w:proofErr w:type="spellStart"/>
            <w:r>
              <w:rPr>
                <w:rFonts w:ascii="Sylfaen" w:hAnsi="Sylfaen" w:cs="Calibri"/>
                <w:color w:val="000000"/>
              </w:rPr>
              <w:t>սարքով</w:t>
            </w:r>
            <w:proofErr w:type="spellEnd"/>
          </w:p>
        </w:tc>
        <w:tc>
          <w:tcPr>
            <w:tcW w:w="2018" w:type="dxa"/>
            <w:tcBorders>
              <w:top w:val="nil"/>
              <w:left w:val="nil"/>
              <w:bottom w:val="single" w:sz="8" w:space="0" w:color="000000"/>
              <w:right w:val="single" w:sz="8" w:space="0" w:color="000000"/>
            </w:tcBorders>
            <w:shd w:val="clear" w:color="auto" w:fill="auto"/>
            <w:vAlign w:val="center"/>
            <w:hideMark/>
          </w:tcPr>
          <w:p w14:paraId="7FCB9208"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գմ</w:t>
            </w:r>
            <w:proofErr w:type="spellEnd"/>
          </w:p>
        </w:tc>
        <w:tc>
          <w:tcPr>
            <w:tcW w:w="1762" w:type="dxa"/>
            <w:tcBorders>
              <w:top w:val="single" w:sz="8" w:space="0" w:color="auto"/>
              <w:left w:val="nil"/>
              <w:bottom w:val="single" w:sz="8" w:space="0" w:color="000000"/>
              <w:right w:val="single" w:sz="8" w:space="0" w:color="000000"/>
            </w:tcBorders>
            <w:shd w:val="clear" w:color="auto" w:fill="auto"/>
            <w:vAlign w:val="center"/>
            <w:hideMark/>
          </w:tcPr>
          <w:p w14:paraId="3FAE4C52"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2127.88</w:t>
            </w:r>
          </w:p>
        </w:tc>
        <w:tc>
          <w:tcPr>
            <w:tcW w:w="1980" w:type="dxa"/>
            <w:tcBorders>
              <w:top w:val="single" w:sz="8" w:space="0" w:color="auto"/>
              <w:left w:val="nil"/>
              <w:bottom w:val="single" w:sz="8" w:space="0" w:color="000000"/>
              <w:right w:val="nil"/>
            </w:tcBorders>
            <w:shd w:val="clear" w:color="auto" w:fill="auto"/>
            <w:vAlign w:val="center"/>
            <w:hideMark/>
          </w:tcPr>
          <w:p w14:paraId="1CB2B2BE"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0.3</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FEB68" w14:textId="77777777" w:rsidR="006B768D" w:rsidRDefault="006B768D">
            <w:pPr>
              <w:jc w:val="center"/>
              <w:rPr>
                <w:rFonts w:ascii="Calibri" w:hAnsi="Calibri" w:cs="Calibri"/>
                <w:color w:val="000000"/>
              </w:rPr>
            </w:pPr>
            <w:r>
              <w:rPr>
                <w:rFonts w:ascii="Calibri" w:hAnsi="Calibri" w:cs="Calibri"/>
                <w:color w:val="000000"/>
              </w:rPr>
              <w:t>638.364</w:t>
            </w:r>
          </w:p>
        </w:tc>
      </w:tr>
      <w:tr w:rsidR="006B768D" w14:paraId="092B1C86" w14:textId="77777777" w:rsidTr="001F51D8">
        <w:trPr>
          <w:trHeight w:val="975"/>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51CDDEDE"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2</w:t>
            </w:r>
          </w:p>
        </w:tc>
        <w:tc>
          <w:tcPr>
            <w:tcW w:w="6393" w:type="dxa"/>
            <w:tcBorders>
              <w:top w:val="nil"/>
              <w:left w:val="nil"/>
              <w:bottom w:val="single" w:sz="8" w:space="0" w:color="000000"/>
              <w:right w:val="single" w:sz="8" w:space="0" w:color="000000"/>
            </w:tcBorders>
            <w:shd w:val="clear" w:color="auto" w:fill="auto"/>
            <w:vAlign w:val="center"/>
            <w:hideMark/>
          </w:tcPr>
          <w:p w14:paraId="61EBD4AC" w14:textId="77777777" w:rsidR="006B768D" w:rsidRDefault="006B768D">
            <w:pPr>
              <w:rPr>
                <w:rFonts w:ascii="Sylfaen" w:hAnsi="Sylfaen" w:cs="Calibri"/>
                <w:color w:val="000000"/>
              </w:rPr>
            </w:pPr>
            <w:proofErr w:type="spellStart"/>
            <w:r>
              <w:rPr>
                <w:rFonts w:ascii="Sylfaen" w:hAnsi="Sylfaen" w:cs="Calibri"/>
                <w:color w:val="000000"/>
              </w:rPr>
              <w:t>Ասֆալտբետոնե</w:t>
            </w:r>
            <w:proofErr w:type="spellEnd"/>
            <w:r>
              <w:rPr>
                <w:rFonts w:ascii="Sylfaen" w:hAnsi="Sylfaen" w:cs="Calibri"/>
                <w:color w:val="000000"/>
              </w:rPr>
              <w:t xml:space="preserve"> </w:t>
            </w:r>
            <w:proofErr w:type="spellStart"/>
            <w:r>
              <w:rPr>
                <w:rFonts w:ascii="Sylfaen" w:hAnsi="Sylfaen" w:cs="Calibri"/>
                <w:color w:val="000000"/>
              </w:rPr>
              <w:t>ծածկի</w:t>
            </w:r>
            <w:proofErr w:type="spellEnd"/>
            <w:r>
              <w:rPr>
                <w:rFonts w:ascii="Sylfaen" w:hAnsi="Sylfaen" w:cs="Calibri"/>
                <w:color w:val="000000"/>
              </w:rPr>
              <w:t xml:space="preserve"> </w:t>
            </w:r>
            <w:proofErr w:type="spellStart"/>
            <w:r>
              <w:rPr>
                <w:rFonts w:ascii="Sylfaen" w:hAnsi="Sylfaen" w:cs="Calibri"/>
                <w:color w:val="000000"/>
              </w:rPr>
              <w:t>քանդում</w:t>
            </w:r>
            <w:proofErr w:type="spellEnd"/>
            <w:r>
              <w:rPr>
                <w:rFonts w:ascii="Sylfaen" w:hAnsi="Sylfaen" w:cs="Calibri"/>
                <w:color w:val="000000"/>
              </w:rPr>
              <w:t xml:space="preserve"> </w:t>
            </w:r>
            <w:proofErr w:type="spellStart"/>
            <w:r>
              <w:rPr>
                <w:rFonts w:ascii="Sylfaen" w:hAnsi="Sylfaen" w:cs="Calibri"/>
                <w:color w:val="000000"/>
              </w:rPr>
              <w:t>հեռացում</w:t>
            </w:r>
            <w:proofErr w:type="spellEnd"/>
            <w:r>
              <w:rPr>
                <w:rFonts w:ascii="Sylfaen" w:hAnsi="Sylfaen" w:cs="Calibri"/>
                <w:color w:val="000000"/>
              </w:rPr>
              <w:t xml:space="preserve"> </w:t>
            </w:r>
            <w:proofErr w:type="spellStart"/>
            <w:r>
              <w:rPr>
                <w:rFonts w:ascii="Sylfaen" w:hAnsi="Sylfaen" w:cs="Calibri"/>
                <w:color w:val="000000"/>
              </w:rPr>
              <w:t>խճի</w:t>
            </w:r>
            <w:proofErr w:type="spellEnd"/>
            <w:r>
              <w:rPr>
                <w:rFonts w:ascii="Sylfaen" w:hAnsi="Sylfaen" w:cs="Calibri"/>
                <w:color w:val="000000"/>
              </w:rPr>
              <w:t xml:space="preserve"> </w:t>
            </w:r>
            <w:proofErr w:type="spellStart"/>
            <w:r>
              <w:rPr>
                <w:rFonts w:ascii="Sylfaen" w:hAnsi="Sylfaen" w:cs="Calibri"/>
                <w:color w:val="000000"/>
              </w:rPr>
              <w:t>հետ</w:t>
            </w:r>
            <w:proofErr w:type="spellEnd"/>
            <w:r>
              <w:rPr>
                <w:rFonts w:ascii="Sylfaen" w:hAnsi="Sylfaen" w:cs="Calibri"/>
                <w:color w:val="000000"/>
              </w:rPr>
              <w:t xml:space="preserve"> </w:t>
            </w:r>
            <w:proofErr w:type="spellStart"/>
            <w:r>
              <w:rPr>
                <w:rFonts w:ascii="Sylfaen" w:hAnsi="Sylfaen" w:cs="Calibri"/>
                <w:color w:val="000000"/>
              </w:rPr>
              <w:t>միասին</w:t>
            </w:r>
            <w:proofErr w:type="spellEnd"/>
          </w:p>
        </w:tc>
        <w:tc>
          <w:tcPr>
            <w:tcW w:w="2018" w:type="dxa"/>
            <w:tcBorders>
              <w:top w:val="nil"/>
              <w:left w:val="nil"/>
              <w:bottom w:val="single" w:sz="8" w:space="0" w:color="000000"/>
              <w:right w:val="single" w:sz="8" w:space="0" w:color="000000"/>
            </w:tcBorders>
            <w:shd w:val="clear" w:color="auto" w:fill="auto"/>
            <w:vAlign w:val="center"/>
            <w:hideMark/>
          </w:tcPr>
          <w:p w14:paraId="2F4AA526"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խմ</w:t>
            </w:r>
            <w:proofErr w:type="spellEnd"/>
          </w:p>
        </w:tc>
        <w:tc>
          <w:tcPr>
            <w:tcW w:w="1762" w:type="dxa"/>
            <w:tcBorders>
              <w:top w:val="nil"/>
              <w:left w:val="nil"/>
              <w:bottom w:val="single" w:sz="8" w:space="0" w:color="000000"/>
              <w:right w:val="single" w:sz="8" w:space="0" w:color="000000"/>
            </w:tcBorders>
            <w:shd w:val="clear" w:color="auto" w:fill="auto"/>
            <w:vAlign w:val="center"/>
            <w:hideMark/>
          </w:tcPr>
          <w:p w14:paraId="5DAE7466"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63.836</w:t>
            </w:r>
          </w:p>
        </w:tc>
        <w:tc>
          <w:tcPr>
            <w:tcW w:w="1980" w:type="dxa"/>
            <w:tcBorders>
              <w:top w:val="nil"/>
              <w:left w:val="nil"/>
              <w:bottom w:val="single" w:sz="8" w:space="0" w:color="000000"/>
              <w:right w:val="nil"/>
            </w:tcBorders>
            <w:shd w:val="clear" w:color="auto" w:fill="auto"/>
            <w:vAlign w:val="center"/>
            <w:hideMark/>
          </w:tcPr>
          <w:p w14:paraId="08B465D8"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2.3</w:t>
            </w:r>
          </w:p>
        </w:tc>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0BB3BB75" w14:textId="77777777" w:rsidR="006B768D" w:rsidRDefault="006B768D">
            <w:pPr>
              <w:jc w:val="center"/>
              <w:rPr>
                <w:rFonts w:ascii="Calibri" w:hAnsi="Calibri" w:cs="Calibri"/>
                <w:color w:val="000000"/>
              </w:rPr>
            </w:pPr>
            <w:r>
              <w:rPr>
                <w:rFonts w:ascii="Calibri" w:hAnsi="Calibri" w:cs="Calibri"/>
                <w:color w:val="000000"/>
              </w:rPr>
              <w:t>146.823</w:t>
            </w:r>
          </w:p>
        </w:tc>
      </w:tr>
      <w:tr w:rsidR="006B768D" w14:paraId="62F99E9E" w14:textId="77777777" w:rsidTr="001F51D8">
        <w:trPr>
          <w:trHeight w:val="1710"/>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55F1E9D0"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3</w:t>
            </w:r>
          </w:p>
        </w:tc>
        <w:tc>
          <w:tcPr>
            <w:tcW w:w="6393" w:type="dxa"/>
            <w:tcBorders>
              <w:top w:val="nil"/>
              <w:left w:val="nil"/>
              <w:bottom w:val="single" w:sz="8" w:space="0" w:color="000000"/>
              <w:right w:val="single" w:sz="8" w:space="0" w:color="000000"/>
            </w:tcBorders>
            <w:shd w:val="clear" w:color="auto" w:fill="auto"/>
            <w:vAlign w:val="center"/>
            <w:hideMark/>
          </w:tcPr>
          <w:p w14:paraId="3CA3C60D" w14:textId="77777777" w:rsidR="006B768D" w:rsidRDefault="006B768D">
            <w:pPr>
              <w:rPr>
                <w:rFonts w:ascii="Sylfaen" w:hAnsi="Sylfaen" w:cs="Calibri"/>
                <w:color w:val="000000"/>
              </w:rPr>
            </w:pPr>
            <w:proofErr w:type="spellStart"/>
            <w:r>
              <w:rPr>
                <w:rFonts w:ascii="Sylfaen" w:hAnsi="Sylfaen" w:cs="Calibri"/>
                <w:color w:val="000000"/>
              </w:rPr>
              <w:t>Հին</w:t>
            </w:r>
            <w:proofErr w:type="spellEnd"/>
            <w:r>
              <w:rPr>
                <w:rFonts w:ascii="Sylfaen" w:hAnsi="Sylfaen" w:cs="Calibri"/>
                <w:color w:val="000000"/>
              </w:rPr>
              <w:t xml:space="preserve"> </w:t>
            </w:r>
            <w:proofErr w:type="spellStart"/>
            <w:r>
              <w:rPr>
                <w:rFonts w:ascii="Sylfaen" w:hAnsi="Sylfaen" w:cs="Calibri"/>
                <w:color w:val="000000"/>
              </w:rPr>
              <w:t>վնասված</w:t>
            </w:r>
            <w:proofErr w:type="spellEnd"/>
            <w:r>
              <w:rPr>
                <w:rFonts w:ascii="Sylfaen" w:hAnsi="Sylfaen" w:cs="Calibri"/>
                <w:color w:val="000000"/>
              </w:rPr>
              <w:t xml:space="preserve"> </w:t>
            </w:r>
            <w:proofErr w:type="spellStart"/>
            <w:r>
              <w:rPr>
                <w:rFonts w:ascii="Sylfaen" w:hAnsi="Sylfaen" w:cs="Calibri"/>
                <w:color w:val="000000"/>
              </w:rPr>
              <w:t>բազալտե</w:t>
            </w:r>
            <w:proofErr w:type="spellEnd"/>
            <w:r>
              <w:rPr>
                <w:rFonts w:ascii="Sylfaen" w:hAnsi="Sylfaen" w:cs="Calibri"/>
                <w:color w:val="000000"/>
              </w:rPr>
              <w:t xml:space="preserve"> </w:t>
            </w:r>
            <w:proofErr w:type="spellStart"/>
            <w:r>
              <w:rPr>
                <w:rFonts w:ascii="Sylfaen" w:hAnsi="Sylfaen" w:cs="Calibri"/>
                <w:color w:val="000000"/>
              </w:rPr>
              <w:t>եզրաքարերի</w:t>
            </w:r>
            <w:proofErr w:type="spellEnd"/>
            <w:r>
              <w:rPr>
                <w:rFonts w:ascii="Sylfaen" w:hAnsi="Sylfaen" w:cs="Calibri"/>
                <w:color w:val="000000"/>
              </w:rPr>
              <w:t xml:space="preserve"> </w:t>
            </w:r>
            <w:proofErr w:type="spellStart"/>
            <w:r>
              <w:rPr>
                <w:rFonts w:ascii="Sylfaen" w:hAnsi="Sylfaen" w:cs="Calibri"/>
                <w:color w:val="000000"/>
              </w:rPr>
              <w:t>ապամոնտաժում</w:t>
            </w:r>
            <w:proofErr w:type="spellEnd"/>
            <w:r>
              <w:rPr>
                <w:rFonts w:ascii="Sylfaen" w:hAnsi="Sylfaen" w:cs="Calibri"/>
                <w:color w:val="000000"/>
              </w:rPr>
              <w:t xml:space="preserve"> </w:t>
            </w:r>
            <w:proofErr w:type="spellStart"/>
            <w:r>
              <w:rPr>
                <w:rFonts w:ascii="Sylfaen" w:hAnsi="Sylfaen" w:cs="Calibri"/>
                <w:color w:val="000000"/>
              </w:rPr>
              <w:t>բետոնե</w:t>
            </w:r>
            <w:proofErr w:type="spellEnd"/>
            <w:r>
              <w:rPr>
                <w:rFonts w:ascii="Sylfaen" w:hAnsi="Sylfaen" w:cs="Calibri"/>
                <w:color w:val="000000"/>
              </w:rPr>
              <w:t xml:space="preserve"> </w:t>
            </w:r>
            <w:proofErr w:type="spellStart"/>
            <w:r>
              <w:rPr>
                <w:rFonts w:ascii="Sylfaen" w:hAnsi="Sylfaen" w:cs="Calibri"/>
                <w:color w:val="000000"/>
              </w:rPr>
              <w:t>հիմքերով</w:t>
            </w:r>
            <w:proofErr w:type="spellEnd"/>
            <w:r>
              <w:rPr>
                <w:rFonts w:ascii="Sylfaen" w:hAnsi="Sylfaen" w:cs="Calibri"/>
                <w:color w:val="000000"/>
              </w:rPr>
              <w:t>/</w:t>
            </w:r>
            <w:proofErr w:type="spellStart"/>
            <w:r>
              <w:rPr>
                <w:rFonts w:ascii="Sylfaen" w:hAnsi="Sylfaen" w:cs="Calibri"/>
                <w:color w:val="000000"/>
              </w:rPr>
              <w:t>իրականացնել</w:t>
            </w:r>
            <w:proofErr w:type="spellEnd"/>
            <w:r>
              <w:rPr>
                <w:rFonts w:ascii="Sylfaen" w:hAnsi="Sylfaen" w:cs="Calibri"/>
                <w:color w:val="000000"/>
              </w:rPr>
              <w:t xml:space="preserve"> </w:t>
            </w:r>
            <w:proofErr w:type="spellStart"/>
            <w:r>
              <w:rPr>
                <w:rFonts w:ascii="Sylfaen" w:hAnsi="Sylfaen" w:cs="Calibri"/>
                <w:color w:val="000000"/>
              </w:rPr>
              <w:t>սիզամարգերը</w:t>
            </w:r>
            <w:proofErr w:type="spellEnd"/>
            <w:r>
              <w:rPr>
                <w:rFonts w:ascii="Sylfaen" w:hAnsi="Sylfaen" w:cs="Calibri"/>
                <w:color w:val="000000"/>
              </w:rPr>
              <w:t xml:space="preserve"> </w:t>
            </w:r>
            <w:proofErr w:type="spellStart"/>
            <w:r>
              <w:rPr>
                <w:rFonts w:ascii="Sylfaen" w:hAnsi="Sylfaen" w:cs="Calibri"/>
                <w:color w:val="000000"/>
              </w:rPr>
              <w:t>չվնասե</w:t>
            </w:r>
            <w:proofErr w:type="spellEnd"/>
            <w:r>
              <w:rPr>
                <w:rFonts w:ascii="Sylfaen" w:hAnsi="Sylfaen" w:cs="Calibri"/>
                <w:color w:val="000000"/>
              </w:rPr>
              <w:t xml:space="preserve">- </w:t>
            </w:r>
            <w:proofErr w:type="spellStart"/>
            <w:proofErr w:type="gramStart"/>
            <w:r>
              <w:rPr>
                <w:rFonts w:ascii="Sylfaen" w:hAnsi="Sylfaen" w:cs="Calibri"/>
                <w:color w:val="000000"/>
              </w:rPr>
              <w:t>լով,վնասելու</w:t>
            </w:r>
            <w:proofErr w:type="spellEnd"/>
            <w:proofErr w:type="gramEnd"/>
            <w:r>
              <w:rPr>
                <w:rFonts w:ascii="Sylfaen" w:hAnsi="Sylfaen" w:cs="Calibri"/>
                <w:color w:val="000000"/>
              </w:rPr>
              <w:t xml:space="preserve"> </w:t>
            </w:r>
            <w:proofErr w:type="spellStart"/>
            <w:r>
              <w:rPr>
                <w:rFonts w:ascii="Sylfaen" w:hAnsi="Sylfaen" w:cs="Calibri"/>
                <w:color w:val="000000"/>
              </w:rPr>
              <w:t>դեպքում</w:t>
            </w:r>
            <w:proofErr w:type="spellEnd"/>
            <w:r>
              <w:rPr>
                <w:rFonts w:ascii="Sylfaen" w:hAnsi="Sylfaen" w:cs="Calibri"/>
                <w:color w:val="000000"/>
              </w:rPr>
              <w:t xml:space="preserve"> </w:t>
            </w:r>
            <w:proofErr w:type="spellStart"/>
            <w:r>
              <w:rPr>
                <w:rFonts w:ascii="Sylfaen" w:hAnsi="Sylfaen" w:cs="Calibri"/>
                <w:color w:val="000000"/>
              </w:rPr>
              <w:t>վերականգնել</w:t>
            </w:r>
            <w:proofErr w:type="spellEnd"/>
            <w:r>
              <w:rPr>
                <w:rFonts w:ascii="Sylfaen" w:hAnsi="Sylfaen" w:cs="Calibri"/>
                <w:color w:val="000000"/>
              </w:rPr>
              <w:t>/</w:t>
            </w:r>
          </w:p>
        </w:tc>
        <w:tc>
          <w:tcPr>
            <w:tcW w:w="2018" w:type="dxa"/>
            <w:tcBorders>
              <w:top w:val="nil"/>
              <w:left w:val="nil"/>
              <w:bottom w:val="single" w:sz="8" w:space="0" w:color="000000"/>
              <w:right w:val="single" w:sz="8" w:space="0" w:color="000000"/>
            </w:tcBorders>
            <w:shd w:val="clear" w:color="auto" w:fill="auto"/>
            <w:vAlign w:val="center"/>
            <w:hideMark/>
          </w:tcPr>
          <w:p w14:paraId="71F1B35E"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գմ</w:t>
            </w:r>
            <w:proofErr w:type="spellEnd"/>
          </w:p>
        </w:tc>
        <w:tc>
          <w:tcPr>
            <w:tcW w:w="1762" w:type="dxa"/>
            <w:tcBorders>
              <w:top w:val="nil"/>
              <w:left w:val="nil"/>
              <w:bottom w:val="single" w:sz="8" w:space="0" w:color="000000"/>
              <w:right w:val="single" w:sz="8" w:space="0" w:color="000000"/>
            </w:tcBorders>
            <w:shd w:val="clear" w:color="auto" w:fill="auto"/>
            <w:vAlign w:val="center"/>
            <w:hideMark/>
          </w:tcPr>
          <w:p w14:paraId="607B0466"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2127.88</w:t>
            </w:r>
          </w:p>
        </w:tc>
        <w:tc>
          <w:tcPr>
            <w:tcW w:w="1980" w:type="dxa"/>
            <w:tcBorders>
              <w:top w:val="nil"/>
              <w:left w:val="nil"/>
              <w:bottom w:val="single" w:sz="8" w:space="0" w:color="000000"/>
              <w:right w:val="nil"/>
            </w:tcBorders>
            <w:shd w:val="clear" w:color="auto" w:fill="auto"/>
            <w:vAlign w:val="center"/>
            <w:hideMark/>
          </w:tcPr>
          <w:p w14:paraId="6A64A295"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1.5</w:t>
            </w:r>
          </w:p>
        </w:tc>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31BE0CB1" w14:textId="77777777" w:rsidR="006B768D" w:rsidRDefault="006B768D">
            <w:pPr>
              <w:jc w:val="center"/>
              <w:rPr>
                <w:rFonts w:ascii="Calibri" w:hAnsi="Calibri" w:cs="Calibri"/>
                <w:color w:val="000000"/>
              </w:rPr>
            </w:pPr>
            <w:r>
              <w:rPr>
                <w:rFonts w:ascii="Calibri" w:hAnsi="Calibri" w:cs="Calibri"/>
                <w:color w:val="000000"/>
              </w:rPr>
              <w:t>3191.82</w:t>
            </w:r>
          </w:p>
        </w:tc>
      </w:tr>
      <w:tr w:rsidR="006B768D" w14:paraId="595B94BB" w14:textId="77777777" w:rsidTr="001F51D8">
        <w:trPr>
          <w:trHeight w:val="2820"/>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1D46F5B5"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4</w:t>
            </w:r>
          </w:p>
        </w:tc>
        <w:tc>
          <w:tcPr>
            <w:tcW w:w="6393" w:type="dxa"/>
            <w:tcBorders>
              <w:top w:val="nil"/>
              <w:left w:val="nil"/>
              <w:bottom w:val="single" w:sz="8" w:space="0" w:color="000000"/>
              <w:right w:val="single" w:sz="8" w:space="0" w:color="000000"/>
            </w:tcBorders>
            <w:shd w:val="clear" w:color="auto" w:fill="auto"/>
            <w:vAlign w:val="center"/>
            <w:hideMark/>
          </w:tcPr>
          <w:p w14:paraId="464CE038" w14:textId="77777777" w:rsidR="006B768D" w:rsidRDefault="006B768D">
            <w:pPr>
              <w:rPr>
                <w:rFonts w:ascii="Sylfaen" w:hAnsi="Sylfaen" w:cs="Calibri"/>
                <w:color w:val="000000"/>
              </w:rPr>
            </w:pPr>
            <w:proofErr w:type="spellStart"/>
            <w:r>
              <w:rPr>
                <w:rFonts w:ascii="Sylfaen" w:hAnsi="Sylfaen" w:cs="Calibri"/>
                <w:color w:val="000000"/>
              </w:rPr>
              <w:t>Նոր</w:t>
            </w:r>
            <w:proofErr w:type="spellEnd"/>
            <w:r>
              <w:rPr>
                <w:rFonts w:ascii="Sylfaen" w:hAnsi="Sylfaen" w:cs="Calibri"/>
                <w:color w:val="000000"/>
              </w:rPr>
              <w:t xml:space="preserve"> </w:t>
            </w:r>
            <w:proofErr w:type="spellStart"/>
            <w:r>
              <w:rPr>
                <w:rFonts w:ascii="Sylfaen" w:hAnsi="Sylfaen" w:cs="Calibri"/>
                <w:color w:val="000000"/>
              </w:rPr>
              <w:t>բազալտե</w:t>
            </w:r>
            <w:proofErr w:type="spellEnd"/>
            <w:r>
              <w:rPr>
                <w:rFonts w:ascii="Sylfaen" w:hAnsi="Sylfaen" w:cs="Calibri"/>
                <w:color w:val="000000"/>
              </w:rPr>
              <w:t xml:space="preserve"> </w:t>
            </w:r>
            <w:proofErr w:type="spellStart"/>
            <w:r>
              <w:rPr>
                <w:rFonts w:ascii="Sylfaen" w:hAnsi="Sylfaen" w:cs="Calibri"/>
                <w:color w:val="000000"/>
              </w:rPr>
              <w:t>եզրաքարերի</w:t>
            </w:r>
            <w:proofErr w:type="spellEnd"/>
            <w:r>
              <w:rPr>
                <w:rFonts w:ascii="Sylfaen" w:hAnsi="Sylfaen" w:cs="Calibri"/>
                <w:color w:val="000000"/>
              </w:rPr>
              <w:t xml:space="preserve"> </w:t>
            </w:r>
            <w:proofErr w:type="spellStart"/>
            <w:r>
              <w:rPr>
                <w:rFonts w:ascii="Sylfaen" w:hAnsi="Sylfaen" w:cs="Calibri"/>
                <w:color w:val="000000"/>
              </w:rPr>
              <w:t>տեղադրում</w:t>
            </w:r>
            <w:proofErr w:type="spellEnd"/>
            <w:r>
              <w:rPr>
                <w:rFonts w:ascii="Sylfaen" w:hAnsi="Sylfaen" w:cs="Calibri"/>
                <w:color w:val="000000"/>
              </w:rPr>
              <w:t xml:space="preserve"> 300x150մմ   </w:t>
            </w:r>
            <w:proofErr w:type="spellStart"/>
            <w:r>
              <w:rPr>
                <w:rFonts w:ascii="Sylfaen" w:hAnsi="Sylfaen" w:cs="Calibri"/>
                <w:color w:val="000000"/>
              </w:rPr>
              <w:t>չափսերի</w:t>
            </w:r>
            <w:proofErr w:type="spellEnd"/>
            <w:r>
              <w:rPr>
                <w:rFonts w:ascii="Sylfaen" w:hAnsi="Sylfaen" w:cs="Calibri"/>
                <w:color w:val="000000"/>
              </w:rPr>
              <w:t xml:space="preserve">, </w:t>
            </w:r>
            <w:proofErr w:type="spellStart"/>
            <w:r>
              <w:rPr>
                <w:rFonts w:ascii="Sylfaen" w:hAnsi="Sylfaen" w:cs="Calibri"/>
                <w:color w:val="000000"/>
              </w:rPr>
              <w:t>բարձրորակ</w:t>
            </w:r>
            <w:proofErr w:type="spellEnd"/>
            <w:r>
              <w:rPr>
                <w:rFonts w:ascii="Sylfaen" w:hAnsi="Sylfaen" w:cs="Calibri"/>
                <w:color w:val="000000"/>
              </w:rPr>
              <w:t xml:space="preserve"> </w:t>
            </w:r>
            <w:proofErr w:type="spellStart"/>
            <w:r>
              <w:rPr>
                <w:rFonts w:ascii="Sylfaen" w:hAnsi="Sylfaen" w:cs="Calibri"/>
                <w:color w:val="000000"/>
              </w:rPr>
              <w:t>առանց</w:t>
            </w:r>
            <w:proofErr w:type="spellEnd"/>
            <w:r>
              <w:rPr>
                <w:rFonts w:ascii="Sylfaen" w:hAnsi="Sylfaen" w:cs="Calibri"/>
                <w:color w:val="000000"/>
              </w:rPr>
              <w:t xml:space="preserve"> </w:t>
            </w:r>
            <w:proofErr w:type="spellStart"/>
            <w:proofErr w:type="gramStart"/>
            <w:r>
              <w:rPr>
                <w:rFonts w:ascii="Sylfaen" w:hAnsi="Sylfaen" w:cs="Calibri"/>
                <w:color w:val="000000"/>
              </w:rPr>
              <w:t>ծակոտիների,խճի</w:t>
            </w:r>
            <w:proofErr w:type="spellEnd"/>
            <w:proofErr w:type="gramEnd"/>
            <w:r>
              <w:rPr>
                <w:rFonts w:ascii="Sylfaen" w:hAnsi="Sylfaen" w:cs="Calibri"/>
                <w:color w:val="000000"/>
              </w:rPr>
              <w:t xml:space="preserve"> </w:t>
            </w:r>
            <w:proofErr w:type="spellStart"/>
            <w:r>
              <w:rPr>
                <w:rFonts w:ascii="Sylfaen" w:hAnsi="Sylfaen" w:cs="Calibri"/>
                <w:color w:val="000000"/>
              </w:rPr>
              <w:t>շերտի</w:t>
            </w:r>
            <w:proofErr w:type="spellEnd"/>
            <w:r>
              <w:rPr>
                <w:rFonts w:ascii="Sylfaen" w:hAnsi="Sylfaen" w:cs="Calibri"/>
                <w:color w:val="000000"/>
              </w:rPr>
              <w:t xml:space="preserve"> </w:t>
            </w:r>
            <w:proofErr w:type="spellStart"/>
            <w:r>
              <w:rPr>
                <w:rFonts w:ascii="Sylfaen" w:hAnsi="Sylfaen" w:cs="Calibri"/>
                <w:color w:val="000000"/>
              </w:rPr>
              <w:t>տեղադրում</w:t>
            </w:r>
            <w:proofErr w:type="spellEnd"/>
            <w:r>
              <w:rPr>
                <w:rFonts w:ascii="Sylfaen" w:hAnsi="Sylfaen" w:cs="Calibri"/>
                <w:color w:val="000000"/>
              </w:rPr>
              <w:t xml:space="preserve"> 10 </w:t>
            </w:r>
            <w:proofErr w:type="spellStart"/>
            <w:r>
              <w:rPr>
                <w:rFonts w:ascii="Sylfaen" w:hAnsi="Sylfaen" w:cs="Calibri"/>
                <w:color w:val="000000"/>
              </w:rPr>
              <w:t>սմ</w:t>
            </w:r>
            <w:proofErr w:type="spellEnd"/>
            <w:r>
              <w:rPr>
                <w:rFonts w:ascii="Sylfaen" w:hAnsi="Sylfaen" w:cs="Calibri"/>
                <w:color w:val="000000"/>
              </w:rPr>
              <w:t xml:space="preserve"> </w:t>
            </w:r>
            <w:proofErr w:type="spellStart"/>
            <w:r>
              <w:rPr>
                <w:rFonts w:ascii="Sylfaen" w:hAnsi="Sylfaen" w:cs="Calibri"/>
                <w:color w:val="000000"/>
              </w:rPr>
              <w:t>հաստությամբ</w:t>
            </w:r>
            <w:proofErr w:type="spellEnd"/>
            <w:r>
              <w:rPr>
                <w:rFonts w:ascii="Sylfaen" w:hAnsi="Sylfaen" w:cs="Calibri"/>
                <w:color w:val="000000"/>
              </w:rPr>
              <w:t xml:space="preserve">, B15 </w:t>
            </w:r>
            <w:proofErr w:type="spellStart"/>
            <w:r>
              <w:rPr>
                <w:rFonts w:ascii="Sylfaen" w:hAnsi="Sylfaen" w:cs="Calibri"/>
                <w:color w:val="000000"/>
              </w:rPr>
              <w:t>դասի</w:t>
            </w:r>
            <w:proofErr w:type="spellEnd"/>
            <w:r>
              <w:rPr>
                <w:rFonts w:ascii="Sylfaen" w:hAnsi="Sylfaen" w:cs="Calibri"/>
                <w:color w:val="000000"/>
              </w:rPr>
              <w:t xml:space="preserve"> </w:t>
            </w:r>
            <w:proofErr w:type="spellStart"/>
            <w:r>
              <w:rPr>
                <w:rFonts w:ascii="Sylfaen" w:hAnsi="Sylfaen" w:cs="Calibri"/>
                <w:color w:val="000000"/>
              </w:rPr>
              <w:t>բետոնով</w:t>
            </w:r>
            <w:proofErr w:type="spellEnd"/>
            <w:r>
              <w:rPr>
                <w:rFonts w:ascii="Sylfaen" w:hAnsi="Sylfaen" w:cs="Calibri"/>
                <w:color w:val="000000"/>
              </w:rPr>
              <w:t xml:space="preserve"> /</w:t>
            </w:r>
            <w:proofErr w:type="spellStart"/>
            <w:r>
              <w:rPr>
                <w:rFonts w:ascii="Sylfaen" w:hAnsi="Sylfaen" w:cs="Calibri"/>
                <w:color w:val="000000"/>
              </w:rPr>
              <w:t>եզրաքարերի</w:t>
            </w:r>
            <w:proofErr w:type="spellEnd"/>
            <w:r>
              <w:rPr>
                <w:rFonts w:ascii="Sylfaen" w:hAnsi="Sylfaen" w:cs="Calibri"/>
                <w:color w:val="000000"/>
              </w:rPr>
              <w:t xml:space="preserve"> 1 </w:t>
            </w:r>
            <w:proofErr w:type="spellStart"/>
            <w:r>
              <w:rPr>
                <w:rFonts w:ascii="Sylfaen" w:hAnsi="Sylfaen" w:cs="Calibri"/>
                <w:color w:val="000000"/>
              </w:rPr>
              <w:t>եզրի</w:t>
            </w:r>
            <w:proofErr w:type="spellEnd"/>
            <w:r>
              <w:rPr>
                <w:rFonts w:ascii="Sylfaen" w:hAnsi="Sylfaen" w:cs="Calibri"/>
                <w:color w:val="000000"/>
              </w:rPr>
              <w:t xml:space="preserve"> </w:t>
            </w:r>
            <w:proofErr w:type="spellStart"/>
            <w:r>
              <w:rPr>
                <w:rFonts w:ascii="Sylfaen" w:hAnsi="Sylfaen" w:cs="Calibri"/>
                <w:color w:val="000000"/>
              </w:rPr>
              <w:t>հղկում</w:t>
            </w:r>
            <w:proofErr w:type="spellEnd"/>
            <w:r>
              <w:rPr>
                <w:rFonts w:ascii="Sylfaen" w:hAnsi="Sylfaen" w:cs="Calibri"/>
                <w:color w:val="000000"/>
              </w:rPr>
              <w:t xml:space="preserve"> </w:t>
            </w:r>
            <w:proofErr w:type="spellStart"/>
            <w:r>
              <w:rPr>
                <w:rFonts w:ascii="Sylfaen" w:hAnsi="Sylfaen" w:cs="Calibri"/>
                <w:color w:val="000000"/>
              </w:rPr>
              <w:t>ըստ</w:t>
            </w:r>
            <w:proofErr w:type="spellEnd"/>
            <w:r>
              <w:rPr>
                <w:rFonts w:ascii="Sylfaen" w:hAnsi="Sylfaen" w:cs="Calibri"/>
                <w:color w:val="000000"/>
              </w:rPr>
              <w:t xml:space="preserve"> </w:t>
            </w:r>
            <w:proofErr w:type="spellStart"/>
            <w:r>
              <w:rPr>
                <w:rFonts w:ascii="Sylfaen" w:hAnsi="Sylfaen" w:cs="Calibri"/>
                <w:color w:val="000000"/>
              </w:rPr>
              <w:t>անհրաժեշտության,բետոնի</w:t>
            </w:r>
            <w:proofErr w:type="spellEnd"/>
            <w:r>
              <w:rPr>
                <w:rFonts w:ascii="Sylfaen" w:hAnsi="Sylfaen" w:cs="Calibri"/>
                <w:color w:val="000000"/>
              </w:rPr>
              <w:t xml:space="preserve"> </w:t>
            </w:r>
            <w:proofErr w:type="spellStart"/>
            <w:r>
              <w:rPr>
                <w:rFonts w:ascii="Sylfaen" w:hAnsi="Sylfaen" w:cs="Calibri"/>
                <w:color w:val="000000"/>
              </w:rPr>
              <w:t>ծավալը</w:t>
            </w:r>
            <w:proofErr w:type="spellEnd"/>
            <w:r>
              <w:rPr>
                <w:rFonts w:ascii="Sylfaen" w:hAnsi="Sylfaen" w:cs="Calibri"/>
                <w:color w:val="000000"/>
              </w:rPr>
              <w:t xml:space="preserve"> 1գմ-ի՝ 0,0975խմ/</w:t>
            </w:r>
          </w:p>
        </w:tc>
        <w:tc>
          <w:tcPr>
            <w:tcW w:w="2018" w:type="dxa"/>
            <w:tcBorders>
              <w:top w:val="nil"/>
              <w:left w:val="nil"/>
              <w:bottom w:val="single" w:sz="8" w:space="0" w:color="000000"/>
              <w:right w:val="single" w:sz="8" w:space="0" w:color="000000"/>
            </w:tcBorders>
            <w:shd w:val="clear" w:color="auto" w:fill="auto"/>
            <w:vAlign w:val="center"/>
            <w:hideMark/>
          </w:tcPr>
          <w:p w14:paraId="0E42986B"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գմ</w:t>
            </w:r>
            <w:proofErr w:type="spellEnd"/>
          </w:p>
        </w:tc>
        <w:tc>
          <w:tcPr>
            <w:tcW w:w="1762" w:type="dxa"/>
            <w:tcBorders>
              <w:top w:val="nil"/>
              <w:left w:val="nil"/>
              <w:bottom w:val="single" w:sz="8" w:space="0" w:color="000000"/>
              <w:right w:val="single" w:sz="8" w:space="0" w:color="000000"/>
            </w:tcBorders>
            <w:shd w:val="clear" w:color="auto" w:fill="auto"/>
            <w:vAlign w:val="center"/>
            <w:hideMark/>
          </w:tcPr>
          <w:p w14:paraId="2BDDECB5"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2127.88</w:t>
            </w:r>
          </w:p>
        </w:tc>
        <w:tc>
          <w:tcPr>
            <w:tcW w:w="1980" w:type="dxa"/>
            <w:tcBorders>
              <w:top w:val="nil"/>
              <w:left w:val="nil"/>
              <w:bottom w:val="single" w:sz="8" w:space="0" w:color="000000"/>
              <w:right w:val="nil"/>
            </w:tcBorders>
            <w:shd w:val="clear" w:color="auto" w:fill="auto"/>
            <w:vAlign w:val="center"/>
            <w:hideMark/>
          </w:tcPr>
          <w:p w14:paraId="7BCE9931"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13.763</w:t>
            </w:r>
          </w:p>
        </w:tc>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3FD7EAE8" w14:textId="77777777" w:rsidR="006B768D" w:rsidRDefault="006B768D">
            <w:pPr>
              <w:jc w:val="center"/>
              <w:rPr>
                <w:rFonts w:ascii="Calibri" w:hAnsi="Calibri" w:cs="Calibri"/>
                <w:color w:val="000000"/>
              </w:rPr>
            </w:pPr>
            <w:r>
              <w:rPr>
                <w:rFonts w:ascii="Calibri" w:hAnsi="Calibri" w:cs="Calibri"/>
                <w:color w:val="000000"/>
              </w:rPr>
              <w:t>29286.012</w:t>
            </w:r>
          </w:p>
        </w:tc>
      </w:tr>
      <w:tr w:rsidR="006B768D" w14:paraId="6A14F460" w14:textId="77777777" w:rsidTr="001F51D8">
        <w:trPr>
          <w:trHeight w:val="1665"/>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2965AA98"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lastRenderedPageBreak/>
              <w:t>5</w:t>
            </w:r>
          </w:p>
        </w:tc>
        <w:tc>
          <w:tcPr>
            <w:tcW w:w="6393" w:type="dxa"/>
            <w:tcBorders>
              <w:top w:val="nil"/>
              <w:left w:val="nil"/>
              <w:bottom w:val="single" w:sz="8" w:space="0" w:color="000000"/>
              <w:right w:val="single" w:sz="8" w:space="0" w:color="000000"/>
            </w:tcBorders>
            <w:shd w:val="clear" w:color="auto" w:fill="auto"/>
            <w:vAlign w:val="center"/>
            <w:hideMark/>
          </w:tcPr>
          <w:p w14:paraId="3C4E48D5" w14:textId="77777777" w:rsidR="006B768D" w:rsidRDefault="006B768D">
            <w:pPr>
              <w:rPr>
                <w:rFonts w:ascii="Sylfaen" w:hAnsi="Sylfaen" w:cs="Calibri"/>
                <w:color w:val="000000"/>
              </w:rPr>
            </w:pPr>
            <w:proofErr w:type="spellStart"/>
            <w:r>
              <w:rPr>
                <w:rFonts w:ascii="Sylfaen" w:hAnsi="Sylfaen" w:cs="Calibri"/>
                <w:color w:val="000000"/>
              </w:rPr>
              <w:t>Տեղադրված</w:t>
            </w:r>
            <w:proofErr w:type="spellEnd"/>
            <w:r>
              <w:rPr>
                <w:rFonts w:ascii="Sylfaen" w:hAnsi="Sylfaen" w:cs="Calibri"/>
                <w:color w:val="000000"/>
              </w:rPr>
              <w:t xml:space="preserve"> </w:t>
            </w:r>
            <w:proofErr w:type="spellStart"/>
            <w:r>
              <w:rPr>
                <w:rFonts w:ascii="Sylfaen" w:hAnsi="Sylfaen" w:cs="Calibri"/>
                <w:color w:val="000000"/>
              </w:rPr>
              <w:t>եզրաքարերին</w:t>
            </w:r>
            <w:proofErr w:type="spellEnd"/>
            <w:r>
              <w:rPr>
                <w:rFonts w:ascii="Sylfaen" w:hAnsi="Sylfaen" w:cs="Calibri"/>
                <w:color w:val="000000"/>
              </w:rPr>
              <w:t xml:space="preserve"> </w:t>
            </w:r>
            <w:proofErr w:type="spellStart"/>
            <w:r>
              <w:rPr>
                <w:rFonts w:ascii="Sylfaen" w:hAnsi="Sylfaen" w:cs="Calibri"/>
                <w:color w:val="000000"/>
              </w:rPr>
              <w:t>կից</w:t>
            </w:r>
            <w:proofErr w:type="spellEnd"/>
            <w:r>
              <w:rPr>
                <w:rFonts w:ascii="Sylfaen" w:hAnsi="Sylfaen" w:cs="Calibri"/>
                <w:color w:val="000000"/>
              </w:rPr>
              <w:t xml:space="preserve"> 30սմ </w:t>
            </w:r>
            <w:proofErr w:type="spellStart"/>
            <w:r>
              <w:rPr>
                <w:rFonts w:ascii="Sylfaen" w:hAnsi="Sylfaen" w:cs="Calibri"/>
                <w:color w:val="000000"/>
              </w:rPr>
              <w:t>լայնությանմբ</w:t>
            </w:r>
            <w:proofErr w:type="spellEnd"/>
            <w:r>
              <w:rPr>
                <w:rFonts w:ascii="Sylfaen" w:hAnsi="Sylfaen" w:cs="Calibri"/>
                <w:color w:val="000000"/>
              </w:rPr>
              <w:t xml:space="preserve"> </w:t>
            </w:r>
            <w:proofErr w:type="spellStart"/>
            <w:r>
              <w:rPr>
                <w:rFonts w:ascii="Sylfaen" w:hAnsi="Sylfaen" w:cs="Calibri"/>
                <w:color w:val="000000"/>
              </w:rPr>
              <w:t>ասֆալտապատում</w:t>
            </w:r>
            <w:proofErr w:type="spellEnd"/>
            <w:r>
              <w:rPr>
                <w:rFonts w:ascii="Sylfaen" w:hAnsi="Sylfaen" w:cs="Calibri"/>
                <w:color w:val="000000"/>
              </w:rPr>
              <w:t xml:space="preserve"> 4սմ </w:t>
            </w:r>
            <w:proofErr w:type="spellStart"/>
            <w:proofErr w:type="gramStart"/>
            <w:r>
              <w:rPr>
                <w:rFonts w:ascii="Sylfaen" w:hAnsi="Sylfaen" w:cs="Calibri"/>
                <w:color w:val="000000"/>
              </w:rPr>
              <w:t>հաստությամբ,խճի</w:t>
            </w:r>
            <w:proofErr w:type="spellEnd"/>
            <w:proofErr w:type="gramEnd"/>
            <w:r>
              <w:rPr>
                <w:rFonts w:ascii="Sylfaen" w:hAnsi="Sylfaen" w:cs="Calibri"/>
                <w:color w:val="000000"/>
              </w:rPr>
              <w:t xml:space="preserve"> </w:t>
            </w:r>
            <w:proofErr w:type="spellStart"/>
            <w:r>
              <w:rPr>
                <w:rFonts w:ascii="Sylfaen" w:hAnsi="Sylfaen" w:cs="Calibri"/>
                <w:color w:val="000000"/>
              </w:rPr>
              <w:t>շերտի</w:t>
            </w:r>
            <w:proofErr w:type="spellEnd"/>
            <w:r>
              <w:rPr>
                <w:rFonts w:ascii="Sylfaen" w:hAnsi="Sylfaen" w:cs="Calibri"/>
                <w:color w:val="000000"/>
              </w:rPr>
              <w:t xml:space="preserve"> </w:t>
            </w:r>
            <w:proofErr w:type="spellStart"/>
            <w:r>
              <w:rPr>
                <w:rFonts w:ascii="Sylfaen" w:hAnsi="Sylfaen" w:cs="Calibri"/>
                <w:color w:val="000000"/>
              </w:rPr>
              <w:t>տեղադրմամբ</w:t>
            </w:r>
            <w:proofErr w:type="spellEnd"/>
            <w:r>
              <w:rPr>
                <w:rFonts w:ascii="Sylfaen" w:hAnsi="Sylfaen" w:cs="Calibri"/>
                <w:color w:val="000000"/>
              </w:rPr>
              <w:t xml:space="preserve">/10սմ </w:t>
            </w:r>
            <w:proofErr w:type="spellStart"/>
            <w:r>
              <w:rPr>
                <w:rFonts w:ascii="Sylfaen" w:hAnsi="Sylfaen" w:cs="Calibri"/>
                <w:color w:val="000000"/>
              </w:rPr>
              <w:t>հաստությամբ</w:t>
            </w:r>
            <w:proofErr w:type="spellEnd"/>
            <w:r>
              <w:rPr>
                <w:rFonts w:ascii="Sylfaen" w:hAnsi="Sylfaen" w:cs="Calibri"/>
                <w:color w:val="000000"/>
              </w:rPr>
              <w:t>/</w:t>
            </w:r>
          </w:p>
        </w:tc>
        <w:tc>
          <w:tcPr>
            <w:tcW w:w="2018" w:type="dxa"/>
            <w:tcBorders>
              <w:top w:val="nil"/>
              <w:left w:val="nil"/>
              <w:bottom w:val="single" w:sz="8" w:space="0" w:color="000000"/>
              <w:right w:val="single" w:sz="8" w:space="0" w:color="000000"/>
            </w:tcBorders>
            <w:shd w:val="clear" w:color="auto" w:fill="auto"/>
            <w:vAlign w:val="center"/>
            <w:hideMark/>
          </w:tcPr>
          <w:p w14:paraId="224CF563"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քմ</w:t>
            </w:r>
            <w:proofErr w:type="spellEnd"/>
          </w:p>
        </w:tc>
        <w:tc>
          <w:tcPr>
            <w:tcW w:w="1762" w:type="dxa"/>
            <w:tcBorders>
              <w:top w:val="nil"/>
              <w:left w:val="nil"/>
              <w:bottom w:val="single" w:sz="8" w:space="0" w:color="000000"/>
              <w:right w:val="single" w:sz="8" w:space="0" w:color="000000"/>
            </w:tcBorders>
            <w:shd w:val="clear" w:color="auto" w:fill="auto"/>
            <w:vAlign w:val="center"/>
            <w:hideMark/>
          </w:tcPr>
          <w:p w14:paraId="7D6EA0EA"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638.364</w:t>
            </w:r>
          </w:p>
        </w:tc>
        <w:tc>
          <w:tcPr>
            <w:tcW w:w="1980" w:type="dxa"/>
            <w:tcBorders>
              <w:top w:val="nil"/>
              <w:left w:val="nil"/>
              <w:bottom w:val="single" w:sz="8" w:space="0" w:color="000000"/>
              <w:right w:val="nil"/>
            </w:tcBorders>
            <w:shd w:val="clear" w:color="auto" w:fill="auto"/>
            <w:vAlign w:val="center"/>
            <w:hideMark/>
          </w:tcPr>
          <w:p w14:paraId="18203BED"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3.1</w:t>
            </w:r>
          </w:p>
        </w:tc>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27A7C3F2" w14:textId="77777777" w:rsidR="006B768D" w:rsidRDefault="006B768D">
            <w:pPr>
              <w:jc w:val="center"/>
              <w:rPr>
                <w:rFonts w:ascii="Calibri" w:hAnsi="Calibri" w:cs="Calibri"/>
                <w:color w:val="000000"/>
              </w:rPr>
            </w:pPr>
            <w:r>
              <w:rPr>
                <w:rFonts w:ascii="Calibri" w:hAnsi="Calibri" w:cs="Calibri"/>
                <w:color w:val="000000"/>
              </w:rPr>
              <w:t>1978.928</w:t>
            </w:r>
          </w:p>
        </w:tc>
      </w:tr>
      <w:tr w:rsidR="006B768D" w14:paraId="33EE4368" w14:textId="77777777" w:rsidTr="001F51D8">
        <w:trPr>
          <w:trHeight w:val="1455"/>
        </w:trPr>
        <w:tc>
          <w:tcPr>
            <w:tcW w:w="617" w:type="dxa"/>
            <w:tcBorders>
              <w:top w:val="nil"/>
              <w:left w:val="single" w:sz="8" w:space="0" w:color="000000"/>
              <w:bottom w:val="nil"/>
              <w:right w:val="single" w:sz="8" w:space="0" w:color="000000"/>
            </w:tcBorders>
            <w:shd w:val="clear" w:color="auto" w:fill="auto"/>
            <w:vAlign w:val="center"/>
            <w:hideMark/>
          </w:tcPr>
          <w:p w14:paraId="40F0026F"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6</w:t>
            </w:r>
          </w:p>
        </w:tc>
        <w:tc>
          <w:tcPr>
            <w:tcW w:w="6393" w:type="dxa"/>
            <w:tcBorders>
              <w:top w:val="nil"/>
              <w:left w:val="nil"/>
              <w:bottom w:val="single" w:sz="8" w:space="0" w:color="000000"/>
              <w:right w:val="single" w:sz="8" w:space="0" w:color="000000"/>
            </w:tcBorders>
            <w:shd w:val="clear" w:color="auto" w:fill="auto"/>
            <w:vAlign w:val="center"/>
            <w:hideMark/>
          </w:tcPr>
          <w:p w14:paraId="529A23F4" w14:textId="77777777" w:rsidR="006B768D" w:rsidRDefault="006B768D">
            <w:pPr>
              <w:rPr>
                <w:rFonts w:ascii="Sylfaen" w:hAnsi="Sylfaen" w:cs="Calibri"/>
                <w:color w:val="000000"/>
              </w:rPr>
            </w:pPr>
            <w:proofErr w:type="spellStart"/>
            <w:r>
              <w:rPr>
                <w:rFonts w:ascii="Sylfaen" w:hAnsi="Sylfaen" w:cs="Calibri"/>
                <w:color w:val="000000"/>
              </w:rPr>
              <w:t>Անցումների</w:t>
            </w:r>
            <w:proofErr w:type="spellEnd"/>
            <w:r>
              <w:rPr>
                <w:rFonts w:ascii="Sylfaen" w:hAnsi="Sylfaen" w:cs="Calibri"/>
                <w:color w:val="000000"/>
              </w:rPr>
              <w:t xml:space="preserve"> </w:t>
            </w:r>
            <w:proofErr w:type="spellStart"/>
            <w:r>
              <w:rPr>
                <w:rFonts w:ascii="Sylfaen" w:hAnsi="Sylfaen" w:cs="Calibri"/>
                <w:color w:val="000000"/>
              </w:rPr>
              <w:t>առկա</w:t>
            </w:r>
            <w:proofErr w:type="spellEnd"/>
            <w:r>
              <w:rPr>
                <w:rFonts w:ascii="Sylfaen" w:hAnsi="Sylfaen" w:cs="Calibri"/>
                <w:color w:val="000000"/>
              </w:rPr>
              <w:t xml:space="preserve"> </w:t>
            </w:r>
            <w:proofErr w:type="spellStart"/>
            <w:r>
              <w:rPr>
                <w:rFonts w:ascii="Sylfaen" w:hAnsi="Sylfaen" w:cs="Calibri"/>
                <w:color w:val="000000"/>
              </w:rPr>
              <w:t>բետոնե</w:t>
            </w:r>
            <w:proofErr w:type="spellEnd"/>
            <w:r>
              <w:rPr>
                <w:rFonts w:ascii="Sylfaen" w:hAnsi="Sylfaen" w:cs="Calibri"/>
                <w:color w:val="000000"/>
              </w:rPr>
              <w:t xml:space="preserve"> </w:t>
            </w:r>
            <w:proofErr w:type="spellStart"/>
            <w:r>
              <w:rPr>
                <w:rFonts w:ascii="Sylfaen" w:hAnsi="Sylfaen" w:cs="Calibri"/>
                <w:color w:val="000000"/>
              </w:rPr>
              <w:t>ձևավոր</w:t>
            </w:r>
            <w:proofErr w:type="spellEnd"/>
            <w:r>
              <w:rPr>
                <w:rFonts w:ascii="Sylfaen" w:hAnsi="Sylfaen" w:cs="Calibri"/>
                <w:color w:val="000000"/>
              </w:rPr>
              <w:t xml:space="preserve"> </w:t>
            </w:r>
            <w:proofErr w:type="spellStart"/>
            <w:r>
              <w:rPr>
                <w:rFonts w:ascii="Sylfaen" w:hAnsi="Sylfaen" w:cs="Calibri"/>
                <w:color w:val="000000"/>
              </w:rPr>
              <w:t>սալիկների</w:t>
            </w:r>
            <w:proofErr w:type="spellEnd"/>
            <w:r>
              <w:rPr>
                <w:rFonts w:ascii="Sylfaen" w:hAnsi="Sylfaen" w:cs="Calibri"/>
                <w:color w:val="000000"/>
              </w:rPr>
              <w:t xml:space="preserve"> </w:t>
            </w:r>
            <w:proofErr w:type="spellStart"/>
            <w:r>
              <w:rPr>
                <w:rFonts w:ascii="Sylfaen" w:hAnsi="Sylfaen" w:cs="Calibri"/>
                <w:color w:val="000000"/>
              </w:rPr>
              <w:t>ապամոնտաժում</w:t>
            </w:r>
            <w:proofErr w:type="spellEnd"/>
            <w:r>
              <w:rPr>
                <w:rFonts w:ascii="Sylfaen" w:hAnsi="Sylfaen" w:cs="Calibri"/>
                <w:color w:val="000000"/>
              </w:rPr>
              <w:t>/</w:t>
            </w:r>
            <w:proofErr w:type="spellStart"/>
            <w:r>
              <w:rPr>
                <w:rFonts w:ascii="Sylfaen" w:hAnsi="Sylfaen" w:cs="Calibri"/>
                <w:color w:val="000000"/>
              </w:rPr>
              <w:t>հետագա</w:t>
            </w:r>
            <w:proofErr w:type="spellEnd"/>
            <w:r>
              <w:rPr>
                <w:rFonts w:ascii="Sylfaen" w:hAnsi="Sylfaen" w:cs="Calibri"/>
                <w:color w:val="000000"/>
              </w:rPr>
              <w:t xml:space="preserve"> </w:t>
            </w:r>
            <w:proofErr w:type="spellStart"/>
            <w:r>
              <w:rPr>
                <w:rFonts w:ascii="Sylfaen" w:hAnsi="Sylfaen" w:cs="Calibri"/>
                <w:color w:val="000000"/>
              </w:rPr>
              <w:t>օգտագործման</w:t>
            </w:r>
            <w:proofErr w:type="spellEnd"/>
            <w:r>
              <w:rPr>
                <w:rFonts w:ascii="Sylfaen" w:hAnsi="Sylfaen" w:cs="Calibri"/>
                <w:color w:val="000000"/>
              </w:rPr>
              <w:t xml:space="preserve"> </w:t>
            </w:r>
            <w:proofErr w:type="spellStart"/>
            <w:r>
              <w:rPr>
                <w:rFonts w:ascii="Sylfaen" w:hAnsi="Sylfaen" w:cs="Calibri"/>
                <w:color w:val="000000"/>
              </w:rPr>
              <w:t>համար</w:t>
            </w:r>
            <w:proofErr w:type="spellEnd"/>
            <w:r>
              <w:rPr>
                <w:rFonts w:ascii="Sylfaen" w:hAnsi="Sylfaen" w:cs="Calibri"/>
                <w:color w:val="000000"/>
              </w:rPr>
              <w:t>/</w:t>
            </w:r>
          </w:p>
        </w:tc>
        <w:tc>
          <w:tcPr>
            <w:tcW w:w="2018" w:type="dxa"/>
            <w:tcBorders>
              <w:top w:val="nil"/>
              <w:left w:val="nil"/>
              <w:bottom w:val="single" w:sz="8" w:space="0" w:color="000000"/>
              <w:right w:val="single" w:sz="8" w:space="0" w:color="000000"/>
            </w:tcBorders>
            <w:shd w:val="clear" w:color="auto" w:fill="auto"/>
            <w:vAlign w:val="center"/>
            <w:hideMark/>
          </w:tcPr>
          <w:p w14:paraId="7E623A5A"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քմ</w:t>
            </w:r>
            <w:proofErr w:type="spellEnd"/>
          </w:p>
        </w:tc>
        <w:tc>
          <w:tcPr>
            <w:tcW w:w="1762" w:type="dxa"/>
            <w:tcBorders>
              <w:top w:val="nil"/>
              <w:left w:val="nil"/>
              <w:bottom w:val="single" w:sz="8" w:space="0" w:color="000000"/>
              <w:right w:val="single" w:sz="8" w:space="0" w:color="000000"/>
            </w:tcBorders>
            <w:shd w:val="clear" w:color="auto" w:fill="auto"/>
            <w:vAlign w:val="center"/>
            <w:hideMark/>
          </w:tcPr>
          <w:p w14:paraId="1965926C"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10</w:t>
            </w:r>
          </w:p>
        </w:tc>
        <w:tc>
          <w:tcPr>
            <w:tcW w:w="1980" w:type="dxa"/>
            <w:tcBorders>
              <w:top w:val="nil"/>
              <w:left w:val="nil"/>
              <w:bottom w:val="single" w:sz="8" w:space="0" w:color="000000"/>
              <w:right w:val="nil"/>
            </w:tcBorders>
            <w:shd w:val="clear" w:color="auto" w:fill="auto"/>
            <w:vAlign w:val="center"/>
            <w:hideMark/>
          </w:tcPr>
          <w:p w14:paraId="68AEF94C"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1.2</w:t>
            </w:r>
          </w:p>
        </w:tc>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1B9EBE11" w14:textId="77777777" w:rsidR="006B768D" w:rsidRDefault="006B768D">
            <w:pPr>
              <w:jc w:val="center"/>
              <w:rPr>
                <w:rFonts w:ascii="Calibri" w:hAnsi="Calibri" w:cs="Calibri"/>
                <w:color w:val="000000"/>
              </w:rPr>
            </w:pPr>
            <w:r>
              <w:rPr>
                <w:rFonts w:ascii="Calibri" w:hAnsi="Calibri" w:cs="Calibri"/>
                <w:color w:val="000000"/>
              </w:rPr>
              <w:t>12.0</w:t>
            </w:r>
          </w:p>
        </w:tc>
      </w:tr>
      <w:tr w:rsidR="006B768D" w14:paraId="6AA42969" w14:textId="77777777" w:rsidTr="001F51D8">
        <w:trPr>
          <w:trHeight w:val="1230"/>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CAD38" w14:textId="77777777" w:rsidR="006B768D" w:rsidRDefault="006B768D">
            <w:pPr>
              <w:jc w:val="center"/>
              <w:rPr>
                <w:rFonts w:ascii="Sylfaen" w:hAnsi="Sylfaen" w:cs="Calibri"/>
                <w:b/>
                <w:bCs/>
                <w:color w:val="000000"/>
                <w:sz w:val="22"/>
                <w:szCs w:val="22"/>
              </w:rPr>
            </w:pPr>
            <w:r>
              <w:rPr>
                <w:rFonts w:ascii="Sylfaen" w:hAnsi="Sylfaen" w:cs="Calibri"/>
                <w:b/>
                <w:bCs/>
                <w:color w:val="000000"/>
                <w:sz w:val="22"/>
                <w:szCs w:val="22"/>
              </w:rPr>
              <w:t>7</w:t>
            </w:r>
          </w:p>
        </w:tc>
        <w:tc>
          <w:tcPr>
            <w:tcW w:w="6393" w:type="dxa"/>
            <w:tcBorders>
              <w:top w:val="nil"/>
              <w:left w:val="single" w:sz="8" w:space="0" w:color="000000"/>
              <w:bottom w:val="single" w:sz="8" w:space="0" w:color="000000"/>
              <w:right w:val="single" w:sz="8" w:space="0" w:color="000000"/>
            </w:tcBorders>
            <w:shd w:val="clear" w:color="auto" w:fill="auto"/>
            <w:vAlign w:val="center"/>
            <w:hideMark/>
          </w:tcPr>
          <w:p w14:paraId="53AE1F46" w14:textId="77777777" w:rsidR="006B768D" w:rsidRDefault="006B768D">
            <w:pPr>
              <w:rPr>
                <w:rFonts w:ascii="Sylfaen" w:hAnsi="Sylfaen" w:cs="Calibri"/>
                <w:color w:val="000000"/>
              </w:rPr>
            </w:pPr>
            <w:proofErr w:type="spellStart"/>
            <w:r>
              <w:rPr>
                <w:rFonts w:ascii="Sylfaen" w:hAnsi="Sylfaen" w:cs="Calibri"/>
                <w:color w:val="000000"/>
              </w:rPr>
              <w:t>Ավազացեմենտային</w:t>
            </w:r>
            <w:proofErr w:type="spellEnd"/>
            <w:r>
              <w:rPr>
                <w:rFonts w:ascii="Sylfaen" w:hAnsi="Sylfaen" w:cs="Calibri"/>
                <w:color w:val="000000"/>
              </w:rPr>
              <w:t xml:space="preserve"> </w:t>
            </w:r>
            <w:proofErr w:type="spellStart"/>
            <w:r>
              <w:rPr>
                <w:rFonts w:ascii="Sylfaen" w:hAnsi="Sylfaen" w:cs="Calibri"/>
                <w:color w:val="000000"/>
              </w:rPr>
              <w:t>չոր</w:t>
            </w:r>
            <w:proofErr w:type="spellEnd"/>
            <w:r>
              <w:rPr>
                <w:rFonts w:ascii="Sylfaen" w:hAnsi="Sylfaen" w:cs="Calibri"/>
                <w:color w:val="000000"/>
              </w:rPr>
              <w:t xml:space="preserve"> </w:t>
            </w:r>
            <w:proofErr w:type="spellStart"/>
            <w:r>
              <w:rPr>
                <w:rFonts w:ascii="Sylfaen" w:hAnsi="Sylfaen" w:cs="Calibri"/>
                <w:color w:val="000000"/>
              </w:rPr>
              <w:t>խառնուրդի</w:t>
            </w:r>
            <w:proofErr w:type="spellEnd"/>
            <w:r>
              <w:rPr>
                <w:rFonts w:ascii="Sylfaen" w:hAnsi="Sylfaen" w:cs="Calibri"/>
                <w:color w:val="000000"/>
              </w:rPr>
              <w:t xml:space="preserve"> </w:t>
            </w:r>
            <w:proofErr w:type="spellStart"/>
            <w:r>
              <w:rPr>
                <w:rFonts w:ascii="Sylfaen" w:hAnsi="Sylfaen" w:cs="Calibri"/>
                <w:color w:val="000000"/>
              </w:rPr>
              <w:t>տեղադրում</w:t>
            </w:r>
            <w:proofErr w:type="spellEnd"/>
            <w:r>
              <w:rPr>
                <w:rFonts w:ascii="Sylfaen" w:hAnsi="Sylfaen" w:cs="Calibri"/>
                <w:color w:val="000000"/>
              </w:rPr>
              <w:t xml:space="preserve"> </w:t>
            </w:r>
            <w:proofErr w:type="spellStart"/>
            <w:r>
              <w:rPr>
                <w:rFonts w:ascii="Sylfaen" w:hAnsi="Sylfaen" w:cs="Calibri"/>
                <w:color w:val="000000"/>
              </w:rPr>
              <w:t>բետոնե</w:t>
            </w:r>
            <w:proofErr w:type="spellEnd"/>
            <w:r>
              <w:rPr>
                <w:rFonts w:ascii="Sylfaen" w:hAnsi="Sylfaen" w:cs="Calibri"/>
                <w:color w:val="000000"/>
              </w:rPr>
              <w:t xml:space="preserve"> </w:t>
            </w:r>
            <w:proofErr w:type="spellStart"/>
            <w:r>
              <w:rPr>
                <w:rFonts w:ascii="Sylfaen" w:hAnsi="Sylfaen" w:cs="Calibri"/>
                <w:color w:val="000000"/>
              </w:rPr>
              <w:t>սալիկների</w:t>
            </w:r>
            <w:proofErr w:type="spellEnd"/>
            <w:r>
              <w:rPr>
                <w:rFonts w:ascii="Sylfaen" w:hAnsi="Sylfaen" w:cs="Calibri"/>
                <w:color w:val="000000"/>
              </w:rPr>
              <w:t xml:space="preserve"> տակ10սմ </w:t>
            </w:r>
            <w:proofErr w:type="spellStart"/>
            <w:r>
              <w:rPr>
                <w:rFonts w:ascii="Sylfaen" w:hAnsi="Sylfaen" w:cs="Calibri"/>
                <w:color w:val="000000"/>
              </w:rPr>
              <w:t>հաստությամբ</w:t>
            </w:r>
            <w:proofErr w:type="spellEnd"/>
            <w:r>
              <w:rPr>
                <w:rFonts w:ascii="Sylfaen" w:hAnsi="Sylfaen" w:cs="Calibri"/>
                <w:color w:val="000000"/>
              </w:rPr>
              <w:t xml:space="preserve"> 1/9 </w:t>
            </w:r>
            <w:proofErr w:type="spellStart"/>
            <w:r>
              <w:rPr>
                <w:rFonts w:ascii="Sylfaen" w:hAnsi="Sylfaen" w:cs="Calibri"/>
                <w:color w:val="000000"/>
              </w:rPr>
              <w:t>հարաբերությամբ</w:t>
            </w:r>
            <w:proofErr w:type="spellEnd"/>
          </w:p>
        </w:tc>
        <w:tc>
          <w:tcPr>
            <w:tcW w:w="2018" w:type="dxa"/>
            <w:tcBorders>
              <w:top w:val="nil"/>
              <w:left w:val="nil"/>
              <w:bottom w:val="single" w:sz="8" w:space="0" w:color="000000"/>
              <w:right w:val="single" w:sz="8" w:space="0" w:color="000000"/>
            </w:tcBorders>
            <w:shd w:val="clear" w:color="auto" w:fill="auto"/>
            <w:vAlign w:val="center"/>
            <w:hideMark/>
          </w:tcPr>
          <w:p w14:paraId="59F2A9C7"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խմ</w:t>
            </w:r>
            <w:proofErr w:type="spellEnd"/>
          </w:p>
        </w:tc>
        <w:tc>
          <w:tcPr>
            <w:tcW w:w="1762" w:type="dxa"/>
            <w:tcBorders>
              <w:top w:val="nil"/>
              <w:left w:val="nil"/>
              <w:bottom w:val="single" w:sz="8" w:space="0" w:color="000000"/>
              <w:right w:val="single" w:sz="8" w:space="0" w:color="000000"/>
            </w:tcBorders>
            <w:shd w:val="clear" w:color="auto" w:fill="auto"/>
            <w:vAlign w:val="center"/>
            <w:hideMark/>
          </w:tcPr>
          <w:p w14:paraId="4D681FF8"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10</w:t>
            </w:r>
          </w:p>
        </w:tc>
        <w:tc>
          <w:tcPr>
            <w:tcW w:w="1980" w:type="dxa"/>
            <w:tcBorders>
              <w:top w:val="nil"/>
              <w:left w:val="nil"/>
              <w:bottom w:val="single" w:sz="8" w:space="0" w:color="000000"/>
              <w:right w:val="nil"/>
            </w:tcBorders>
            <w:shd w:val="clear" w:color="auto" w:fill="auto"/>
            <w:vAlign w:val="center"/>
            <w:hideMark/>
          </w:tcPr>
          <w:p w14:paraId="2E9F3D6B"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14.2</w:t>
            </w:r>
          </w:p>
        </w:tc>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2E0400EC" w14:textId="77777777" w:rsidR="006B768D" w:rsidRDefault="006B768D">
            <w:pPr>
              <w:jc w:val="center"/>
              <w:rPr>
                <w:rFonts w:ascii="Calibri" w:hAnsi="Calibri" w:cs="Calibri"/>
                <w:color w:val="000000"/>
              </w:rPr>
            </w:pPr>
            <w:r>
              <w:rPr>
                <w:rFonts w:ascii="Calibri" w:hAnsi="Calibri" w:cs="Calibri"/>
                <w:color w:val="000000"/>
              </w:rPr>
              <w:t>142.0</w:t>
            </w:r>
          </w:p>
        </w:tc>
      </w:tr>
      <w:tr w:rsidR="006B768D" w14:paraId="0D0942C8" w14:textId="77777777" w:rsidTr="001F51D8">
        <w:trPr>
          <w:trHeight w:val="1305"/>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D58C85" w14:textId="77777777" w:rsidR="006B768D" w:rsidRDefault="006B768D">
            <w:pPr>
              <w:jc w:val="center"/>
              <w:rPr>
                <w:rFonts w:ascii="Sylfaen" w:hAnsi="Sylfaen" w:cs="Calibri"/>
                <w:b/>
                <w:bCs/>
                <w:color w:val="000000"/>
                <w:sz w:val="22"/>
                <w:szCs w:val="22"/>
              </w:rPr>
            </w:pPr>
            <w:r>
              <w:rPr>
                <w:rFonts w:ascii="Sylfaen" w:hAnsi="Sylfaen" w:cs="Calibri"/>
                <w:b/>
                <w:bCs/>
                <w:color w:val="000000"/>
                <w:sz w:val="22"/>
                <w:szCs w:val="22"/>
              </w:rPr>
              <w:t>8</w:t>
            </w:r>
          </w:p>
        </w:tc>
        <w:tc>
          <w:tcPr>
            <w:tcW w:w="6393" w:type="dxa"/>
            <w:tcBorders>
              <w:top w:val="nil"/>
              <w:left w:val="single" w:sz="8" w:space="0" w:color="000000"/>
              <w:bottom w:val="single" w:sz="8" w:space="0" w:color="000000"/>
              <w:right w:val="single" w:sz="8" w:space="0" w:color="000000"/>
            </w:tcBorders>
            <w:shd w:val="clear" w:color="auto" w:fill="auto"/>
            <w:vAlign w:val="center"/>
            <w:hideMark/>
          </w:tcPr>
          <w:p w14:paraId="397C88F5" w14:textId="77777777" w:rsidR="006B768D" w:rsidRDefault="006B768D">
            <w:pPr>
              <w:rPr>
                <w:rFonts w:ascii="Sylfaen" w:hAnsi="Sylfaen" w:cs="Calibri"/>
                <w:color w:val="000000"/>
              </w:rPr>
            </w:pPr>
            <w:proofErr w:type="spellStart"/>
            <w:r>
              <w:rPr>
                <w:rFonts w:ascii="Sylfaen" w:hAnsi="Sylfaen" w:cs="Calibri"/>
                <w:color w:val="000000"/>
              </w:rPr>
              <w:t>Բետոնե</w:t>
            </w:r>
            <w:proofErr w:type="spellEnd"/>
            <w:r>
              <w:rPr>
                <w:rFonts w:ascii="Sylfaen" w:hAnsi="Sylfaen" w:cs="Calibri"/>
                <w:color w:val="000000"/>
              </w:rPr>
              <w:t xml:space="preserve"> </w:t>
            </w:r>
            <w:proofErr w:type="spellStart"/>
            <w:r>
              <w:rPr>
                <w:rFonts w:ascii="Sylfaen" w:hAnsi="Sylfaen" w:cs="Calibri"/>
                <w:color w:val="000000"/>
              </w:rPr>
              <w:t>ձևավոր</w:t>
            </w:r>
            <w:proofErr w:type="spellEnd"/>
            <w:r>
              <w:rPr>
                <w:rFonts w:ascii="Sylfaen" w:hAnsi="Sylfaen" w:cs="Calibri"/>
                <w:color w:val="000000"/>
              </w:rPr>
              <w:t xml:space="preserve"> </w:t>
            </w:r>
            <w:proofErr w:type="spellStart"/>
            <w:r>
              <w:rPr>
                <w:rFonts w:ascii="Sylfaen" w:hAnsi="Sylfaen" w:cs="Calibri"/>
                <w:color w:val="000000"/>
              </w:rPr>
              <w:t>սալիկների</w:t>
            </w:r>
            <w:proofErr w:type="spellEnd"/>
            <w:r>
              <w:rPr>
                <w:rFonts w:ascii="Sylfaen" w:hAnsi="Sylfaen" w:cs="Calibri"/>
                <w:color w:val="000000"/>
              </w:rPr>
              <w:t xml:space="preserve"> </w:t>
            </w:r>
            <w:proofErr w:type="spellStart"/>
            <w:r>
              <w:rPr>
                <w:rFonts w:ascii="Sylfaen" w:hAnsi="Sylfaen" w:cs="Calibri"/>
                <w:color w:val="000000"/>
              </w:rPr>
              <w:t>վերատեղադրում</w:t>
            </w:r>
            <w:proofErr w:type="spellEnd"/>
            <w:r>
              <w:rPr>
                <w:rFonts w:ascii="Sylfaen" w:hAnsi="Sylfaen" w:cs="Calibri"/>
                <w:color w:val="000000"/>
              </w:rPr>
              <w:t xml:space="preserve"> </w:t>
            </w:r>
            <w:proofErr w:type="spellStart"/>
            <w:r>
              <w:rPr>
                <w:rFonts w:ascii="Sylfaen" w:hAnsi="Sylfaen" w:cs="Calibri"/>
                <w:color w:val="000000"/>
              </w:rPr>
              <w:t>կարերը</w:t>
            </w:r>
            <w:proofErr w:type="spellEnd"/>
            <w:r>
              <w:rPr>
                <w:rFonts w:ascii="Sylfaen" w:hAnsi="Sylfaen" w:cs="Calibri"/>
                <w:color w:val="000000"/>
              </w:rPr>
              <w:t xml:space="preserve"> </w:t>
            </w:r>
            <w:proofErr w:type="spellStart"/>
            <w:r>
              <w:rPr>
                <w:rFonts w:ascii="Sylfaen" w:hAnsi="Sylfaen" w:cs="Calibri"/>
                <w:color w:val="000000"/>
              </w:rPr>
              <w:t>ավազ</w:t>
            </w:r>
            <w:proofErr w:type="spellEnd"/>
            <w:r>
              <w:rPr>
                <w:rFonts w:ascii="Sylfaen" w:hAnsi="Sylfaen" w:cs="Calibri"/>
                <w:color w:val="000000"/>
              </w:rPr>
              <w:t xml:space="preserve"> </w:t>
            </w:r>
            <w:proofErr w:type="spellStart"/>
            <w:r>
              <w:rPr>
                <w:rFonts w:ascii="Sylfaen" w:hAnsi="Sylfaen" w:cs="Calibri"/>
                <w:color w:val="000000"/>
              </w:rPr>
              <w:t>լցնելով</w:t>
            </w:r>
            <w:proofErr w:type="spellEnd"/>
            <w:r>
              <w:rPr>
                <w:rFonts w:ascii="Sylfaen" w:hAnsi="Sylfaen" w:cs="Calibri"/>
                <w:color w:val="000000"/>
              </w:rPr>
              <w:t>/</w:t>
            </w:r>
            <w:proofErr w:type="spellStart"/>
            <w:r>
              <w:rPr>
                <w:rFonts w:ascii="Sylfaen" w:hAnsi="Sylfaen" w:cs="Calibri"/>
                <w:color w:val="000000"/>
              </w:rPr>
              <w:t>ներառյալ</w:t>
            </w:r>
            <w:proofErr w:type="spellEnd"/>
            <w:r>
              <w:rPr>
                <w:rFonts w:ascii="Sylfaen" w:hAnsi="Sylfaen" w:cs="Calibri"/>
                <w:color w:val="000000"/>
              </w:rPr>
              <w:t xml:space="preserve"> </w:t>
            </w:r>
            <w:proofErr w:type="spellStart"/>
            <w:r>
              <w:rPr>
                <w:rFonts w:ascii="Sylfaen" w:hAnsi="Sylfaen" w:cs="Calibri"/>
                <w:color w:val="000000"/>
              </w:rPr>
              <w:t>ավազի</w:t>
            </w:r>
            <w:proofErr w:type="spellEnd"/>
            <w:r>
              <w:rPr>
                <w:rFonts w:ascii="Sylfaen" w:hAnsi="Sylfaen" w:cs="Calibri"/>
                <w:color w:val="000000"/>
              </w:rPr>
              <w:t xml:space="preserve"> </w:t>
            </w:r>
            <w:proofErr w:type="spellStart"/>
            <w:r>
              <w:rPr>
                <w:rFonts w:ascii="Sylfaen" w:hAnsi="Sylfaen" w:cs="Calibri"/>
                <w:color w:val="000000"/>
              </w:rPr>
              <w:t>արժեքը</w:t>
            </w:r>
            <w:proofErr w:type="spellEnd"/>
            <w:r>
              <w:rPr>
                <w:rFonts w:ascii="Sylfaen" w:hAnsi="Sylfaen" w:cs="Calibri"/>
                <w:color w:val="000000"/>
              </w:rPr>
              <w:t xml:space="preserve"> և </w:t>
            </w:r>
            <w:proofErr w:type="spellStart"/>
            <w:r>
              <w:rPr>
                <w:rFonts w:ascii="Sylfaen" w:hAnsi="Sylfaen" w:cs="Calibri"/>
                <w:color w:val="000000"/>
              </w:rPr>
              <w:t>աշխատանքները</w:t>
            </w:r>
            <w:proofErr w:type="spellEnd"/>
            <w:r>
              <w:rPr>
                <w:rFonts w:ascii="Sylfaen" w:hAnsi="Sylfaen" w:cs="Calibri"/>
                <w:color w:val="000000"/>
              </w:rPr>
              <w:t>/</w:t>
            </w:r>
          </w:p>
        </w:tc>
        <w:tc>
          <w:tcPr>
            <w:tcW w:w="2018" w:type="dxa"/>
            <w:tcBorders>
              <w:top w:val="nil"/>
              <w:left w:val="nil"/>
              <w:bottom w:val="single" w:sz="8" w:space="0" w:color="000000"/>
              <w:right w:val="single" w:sz="8" w:space="0" w:color="000000"/>
            </w:tcBorders>
            <w:shd w:val="clear" w:color="auto" w:fill="auto"/>
            <w:vAlign w:val="center"/>
            <w:hideMark/>
          </w:tcPr>
          <w:p w14:paraId="799EF325"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քմ</w:t>
            </w:r>
            <w:proofErr w:type="spellEnd"/>
          </w:p>
        </w:tc>
        <w:tc>
          <w:tcPr>
            <w:tcW w:w="1762" w:type="dxa"/>
            <w:tcBorders>
              <w:top w:val="nil"/>
              <w:left w:val="nil"/>
              <w:bottom w:val="single" w:sz="8" w:space="0" w:color="000000"/>
              <w:right w:val="single" w:sz="8" w:space="0" w:color="000000"/>
            </w:tcBorders>
            <w:shd w:val="clear" w:color="auto" w:fill="auto"/>
            <w:vAlign w:val="center"/>
            <w:hideMark/>
          </w:tcPr>
          <w:p w14:paraId="61E2D1F8"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10</w:t>
            </w:r>
          </w:p>
        </w:tc>
        <w:tc>
          <w:tcPr>
            <w:tcW w:w="1980" w:type="dxa"/>
            <w:tcBorders>
              <w:top w:val="nil"/>
              <w:left w:val="nil"/>
              <w:bottom w:val="single" w:sz="8" w:space="0" w:color="000000"/>
              <w:right w:val="nil"/>
            </w:tcBorders>
            <w:shd w:val="clear" w:color="auto" w:fill="auto"/>
            <w:vAlign w:val="center"/>
            <w:hideMark/>
          </w:tcPr>
          <w:p w14:paraId="559DF6ED"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2.1</w:t>
            </w:r>
          </w:p>
        </w:tc>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2816C827" w14:textId="77777777" w:rsidR="006B768D" w:rsidRDefault="006B768D">
            <w:pPr>
              <w:jc w:val="center"/>
              <w:rPr>
                <w:rFonts w:ascii="Calibri" w:hAnsi="Calibri" w:cs="Calibri"/>
                <w:color w:val="000000"/>
              </w:rPr>
            </w:pPr>
            <w:r>
              <w:rPr>
                <w:rFonts w:ascii="Calibri" w:hAnsi="Calibri" w:cs="Calibri"/>
                <w:color w:val="000000"/>
              </w:rPr>
              <w:t>21.0</w:t>
            </w:r>
          </w:p>
        </w:tc>
      </w:tr>
      <w:tr w:rsidR="006B768D" w14:paraId="3C7FC769" w14:textId="77777777" w:rsidTr="001F51D8">
        <w:trPr>
          <w:trHeight w:val="990"/>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3753B87E"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9</w:t>
            </w:r>
          </w:p>
        </w:tc>
        <w:tc>
          <w:tcPr>
            <w:tcW w:w="6393" w:type="dxa"/>
            <w:tcBorders>
              <w:top w:val="nil"/>
              <w:left w:val="nil"/>
              <w:bottom w:val="single" w:sz="8" w:space="0" w:color="000000"/>
              <w:right w:val="single" w:sz="8" w:space="0" w:color="000000"/>
            </w:tcBorders>
            <w:shd w:val="clear" w:color="auto" w:fill="auto"/>
            <w:vAlign w:val="center"/>
            <w:hideMark/>
          </w:tcPr>
          <w:p w14:paraId="21D97857" w14:textId="77777777" w:rsidR="006B768D" w:rsidRDefault="006B768D">
            <w:pPr>
              <w:rPr>
                <w:rFonts w:ascii="Sylfaen" w:hAnsi="Sylfaen" w:cs="Calibri"/>
                <w:color w:val="000000"/>
              </w:rPr>
            </w:pPr>
            <w:proofErr w:type="spellStart"/>
            <w:r>
              <w:rPr>
                <w:rFonts w:ascii="Sylfaen" w:hAnsi="Sylfaen" w:cs="Calibri"/>
                <w:color w:val="000000"/>
              </w:rPr>
              <w:t>Տեղադրված</w:t>
            </w:r>
            <w:proofErr w:type="spellEnd"/>
            <w:r>
              <w:rPr>
                <w:rFonts w:ascii="Sylfaen" w:hAnsi="Sylfaen" w:cs="Calibri"/>
                <w:color w:val="000000"/>
              </w:rPr>
              <w:t xml:space="preserve"> </w:t>
            </w:r>
            <w:proofErr w:type="spellStart"/>
            <w:r>
              <w:rPr>
                <w:rFonts w:ascii="Sylfaen" w:hAnsi="Sylfaen" w:cs="Calibri"/>
                <w:color w:val="000000"/>
              </w:rPr>
              <w:t>եզրաքարերի</w:t>
            </w:r>
            <w:proofErr w:type="spellEnd"/>
            <w:r>
              <w:rPr>
                <w:rFonts w:ascii="Sylfaen" w:hAnsi="Sylfaen" w:cs="Calibri"/>
                <w:color w:val="000000"/>
              </w:rPr>
              <w:t xml:space="preserve"> </w:t>
            </w:r>
            <w:proofErr w:type="spellStart"/>
            <w:r>
              <w:rPr>
                <w:rFonts w:ascii="Sylfaen" w:hAnsi="Sylfaen" w:cs="Calibri"/>
                <w:color w:val="000000"/>
              </w:rPr>
              <w:t>ետնամասում</w:t>
            </w:r>
            <w:proofErr w:type="spellEnd"/>
            <w:r>
              <w:rPr>
                <w:rFonts w:ascii="Sylfaen" w:hAnsi="Sylfaen" w:cs="Calibri"/>
                <w:color w:val="000000"/>
              </w:rPr>
              <w:t xml:space="preserve"> </w:t>
            </w:r>
            <w:proofErr w:type="spellStart"/>
            <w:r>
              <w:rPr>
                <w:rFonts w:ascii="Sylfaen" w:hAnsi="Sylfaen" w:cs="Calibri"/>
                <w:color w:val="000000"/>
              </w:rPr>
              <w:t>բուսահողի</w:t>
            </w:r>
            <w:proofErr w:type="spellEnd"/>
            <w:r>
              <w:rPr>
                <w:rFonts w:ascii="Sylfaen" w:hAnsi="Sylfaen" w:cs="Calibri"/>
                <w:color w:val="000000"/>
              </w:rPr>
              <w:t xml:space="preserve"> </w:t>
            </w:r>
            <w:proofErr w:type="spellStart"/>
            <w:r>
              <w:rPr>
                <w:rFonts w:ascii="Sylfaen" w:hAnsi="Sylfaen" w:cs="Calibri"/>
                <w:color w:val="000000"/>
              </w:rPr>
              <w:t>լիցք</w:t>
            </w:r>
            <w:proofErr w:type="spellEnd"/>
            <w:r>
              <w:rPr>
                <w:rFonts w:ascii="Sylfaen" w:hAnsi="Sylfaen" w:cs="Calibri"/>
                <w:color w:val="000000"/>
              </w:rPr>
              <w:t xml:space="preserve"> /</w:t>
            </w:r>
            <w:proofErr w:type="spellStart"/>
            <w:r>
              <w:rPr>
                <w:rFonts w:ascii="Sylfaen" w:hAnsi="Sylfaen" w:cs="Calibri"/>
                <w:color w:val="000000"/>
              </w:rPr>
              <w:t>տոփանումով</w:t>
            </w:r>
            <w:proofErr w:type="spellEnd"/>
            <w:r>
              <w:rPr>
                <w:rFonts w:ascii="Sylfaen" w:hAnsi="Sylfaen" w:cs="Calibri"/>
                <w:color w:val="000000"/>
              </w:rPr>
              <w:t>/</w:t>
            </w:r>
          </w:p>
        </w:tc>
        <w:tc>
          <w:tcPr>
            <w:tcW w:w="2018" w:type="dxa"/>
            <w:tcBorders>
              <w:top w:val="nil"/>
              <w:left w:val="nil"/>
              <w:bottom w:val="single" w:sz="8" w:space="0" w:color="000000"/>
              <w:right w:val="single" w:sz="8" w:space="0" w:color="000000"/>
            </w:tcBorders>
            <w:shd w:val="clear" w:color="auto" w:fill="auto"/>
            <w:vAlign w:val="center"/>
            <w:hideMark/>
          </w:tcPr>
          <w:p w14:paraId="2EEA6EC8" w14:textId="77777777" w:rsidR="006B768D" w:rsidRDefault="006B768D">
            <w:pPr>
              <w:jc w:val="center"/>
              <w:rPr>
                <w:rFonts w:ascii="Sylfaen" w:hAnsi="Sylfaen" w:cs="Calibri"/>
                <w:color w:val="000000"/>
                <w:sz w:val="28"/>
                <w:szCs w:val="28"/>
              </w:rPr>
            </w:pPr>
            <w:proofErr w:type="spellStart"/>
            <w:r>
              <w:rPr>
                <w:rFonts w:ascii="Sylfaen" w:hAnsi="Sylfaen" w:cs="Calibri"/>
                <w:color w:val="000000"/>
                <w:sz w:val="28"/>
                <w:szCs w:val="28"/>
              </w:rPr>
              <w:t>խմ</w:t>
            </w:r>
            <w:proofErr w:type="spellEnd"/>
          </w:p>
        </w:tc>
        <w:tc>
          <w:tcPr>
            <w:tcW w:w="1762" w:type="dxa"/>
            <w:tcBorders>
              <w:top w:val="nil"/>
              <w:left w:val="nil"/>
              <w:bottom w:val="single" w:sz="8" w:space="0" w:color="000000"/>
              <w:right w:val="single" w:sz="8" w:space="0" w:color="000000"/>
            </w:tcBorders>
            <w:shd w:val="clear" w:color="auto" w:fill="auto"/>
            <w:vAlign w:val="center"/>
            <w:hideMark/>
          </w:tcPr>
          <w:p w14:paraId="72A8CBF0"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101.933</w:t>
            </w:r>
          </w:p>
        </w:tc>
        <w:tc>
          <w:tcPr>
            <w:tcW w:w="1980" w:type="dxa"/>
            <w:tcBorders>
              <w:top w:val="nil"/>
              <w:left w:val="nil"/>
              <w:bottom w:val="single" w:sz="8" w:space="0" w:color="000000"/>
              <w:right w:val="nil"/>
            </w:tcBorders>
            <w:shd w:val="clear" w:color="auto" w:fill="auto"/>
            <w:vAlign w:val="center"/>
            <w:hideMark/>
          </w:tcPr>
          <w:p w14:paraId="50A4BBDC"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3.1</w:t>
            </w:r>
          </w:p>
        </w:tc>
        <w:tc>
          <w:tcPr>
            <w:tcW w:w="2340" w:type="dxa"/>
            <w:tcBorders>
              <w:top w:val="nil"/>
              <w:left w:val="single" w:sz="4" w:space="0" w:color="auto"/>
              <w:bottom w:val="single" w:sz="4" w:space="0" w:color="auto"/>
              <w:right w:val="single" w:sz="4" w:space="0" w:color="auto"/>
            </w:tcBorders>
            <w:shd w:val="clear" w:color="auto" w:fill="auto"/>
            <w:noWrap/>
            <w:vAlign w:val="center"/>
            <w:hideMark/>
          </w:tcPr>
          <w:p w14:paraId="5AC7C28F" w14:textId="77777777" w:rsidR="006B768D" w:rsidRDefault="006B768D">
            <w:pPr>
              <w:jc w:val="center"/>
              <w:rPr>
                <w:rFonts w:ascii="Calibri" w:hAnsi="Calibri" w:cs="Calibri"/>
                <w:color w:val="000000"/>
              </w:rPr>
            </w:pPr>
            <w:r>
              <w:rPr>
                <w:rFonts w:ascii="Calibri" w:hAnsi="Calibri" w:cs="Calibri"/>
                <w:color w:val="000000"/>
              </w:rPr>
              <w:t>315.993</w:t>
            </w:r>
          </w:p>
        </w:tc>
      </w:tr>
      <w:tr w:rsidR="006B768D" w14:paraId="6B65AC2C" w14:textId="77777777" w:rsidTr="001F51D8">
        <w:trPr>
          <w:trHeight w:val="855"/>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0D11CA5C"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10</w:t>
            </w:r>
          </w:p>
        </w:tc>
        <w:tc>
          <w:tcPr>
            <w:tcW w:w="6393" w:type="dxa"/>
            <w:tcBorders>
              <w:top w:val="nil"/>
              <w:left w:val="nil"/>
              <w:bottom w:val="single" w:sz="8" w:space="0" w:color="000000"/>
              <w:right w:val="single" w:sz="8" w:space="0" w:color="000000"/>
            </w:tcBorders>
            <w:shd w:val="clear" w:color="auto" w:fill="auto"/>
            <w:vAlign w:val="center"/>
            <w:hideMark/>
          </w:tcPr>
          <w:p w14:paraId="7E8CDC46" w14:textId="77777777" w:rsidR="006B768D" w:rsidRDefault="006B768D">
            <w:pPr>
              <w:rPr>
                <w:rFonts w:ascii="Sylfaen" w:hAnsi="Sylfaen" w:cs="Calibri"/>
                <w:color w:val="000000"/>
              </w:rPr>
            </w:pPr>
            <w:proofErr w:type="spellStart"/>
            <w:r>
              <w:rPr>
                <w:rFonts w:ascii="Sylfaen" w:hAnsi="Sylfaen" w:cs="Calibri"/>
                <w:color w:val="000000"/>
              </w:rPr>
              <w:t>Շին.աղբի</w:t>
            </w:r>
            <w:proofErr w:type="spellEnd"/>
            <w:r>
              <w:rPr>
                <w:rFonts w:ascii="Sylfaen" w:hAnsi="Sylfaen" w:cs="Calibri"/>
                <w:color w:val="000000"/>
              </w:rPr>
              <w:t xml:space="preserve"> </w:t>
            </w:r>
            <w:proofErr w:type="spellStart"/>
            <w:r>
              <w:rPr>
                <w:rFonts w:ascii="Sylfaen" w:hAnsi="Sylfaen" w:cs="Calibri"/>
                <w:color w:val="000000"/>
              </w:rPr>
              <w:t>բարձում</w:t>
            </w:r>
            <w:proofErr w:type="spellEnd"/>
            <w:r>
              <w:rPr>
                <w:rFonts w:ascii="Sylfaen" w:hAnsi="Sylfaen" w:cs="Calibri"/>
                <w:color w:val="000000"/>
              </w:rPr>
              <w:t xml:space="preserve"> </w:t>
            </w:r>
            <w:proofErr w:type="spellStart"/>
            <w:r>
              <w:rPr>
                <w:rFonts w:ascii="Sylfaen" w:hAnsi="Sylfaen" w:cs="Calibri"/>
                <w:color w:val="000000"/>
              </w:rPr>
              <w:t>ինքնքթափ</w:t>
            </w:r>
            <w:proofErr w:type="spellEnd"/>
            <w:r>
              <w:rPr>
                <w:rFonts w:ascii="Sylfaen" w:hAnsi="Sylfaen" w:cs="Calibri"/>
                <w:color w:val="000000"/>
              </w:rPr>
              <w:t xml:space="preserve"> </w:t>
            </w:r>
            <w:proofErr w:type="spellStart"/>
            <w:r>
              <w:rPr>
                <w:rFonts w:ascii="Sylfaen" w:hAnsi="Sylfaen" w:cs="Calibri"/>
                <w:color w:val="000000"/>
              </w:rPr>
              <w:t>մեքենայի</w:t>
            </w:r>
            <w:proofErr w:type="spellEnd"/>
            <w:r>
              <w:rPr>
                <w:rFonts w:ascii="Sylfaen" w:hAnsi="Sylfaen" w:cs="Calibri"/>
                <w:color w:val="000000"/>
              </w:rPr>
              <w:t xml:space="preserve"> </w:t>
            </w:r>
            <w:proofErr w:type="spellStart"/>
            <w:r>
              <w:rPr>
                <w:rFonts w:ascii="Sylfaen" w:hAnsi="Sylfaen" w:cs="Calibri"/>
                <w:color w:val="000000"/>
              </w:rPr>
              <w:t>վրա</w:t>
            </w:r>
            <w:proofErr w:type="spellEnd"/>
            <w:r>
              <w:rPr>
                <w:rFonts w:ascii="Sylfaen" w:hAnsi="Sylfaen" w:cs="Calibri"/>
                <w:color w:val="000000"/>
              </w:rPr>
              <w:t xml:space="preserve"> և </w:t>
            </w:r>
            <w:proofErr w:type="spellStart"/>
            <w:r>
              <w:rPr>
                <w:rFonts w:ascii="Sylfaen" w:hAnsi="Sylfaen" w:cs="Calibri"/>
                <w:color w:val="000000"/>
              </w:rPr>
              <w:t>տեղափոխում</w:t>
            </w:r>
            <w:proofErr w:type="spellEnd"/>
            <w:r>
              <w:rPr>
                <w:rFonts w:ascii="Sylfaen" w:hAnsi="Sylfaen" w:cs="Calibri"/>
                <w:color w:val="000000"/>
              </w:rPr>
              <w:t xml:space="preserve"> 13 </w:t>
            </w:r>
            <w:proofErr w:type="spellStart"/>
            <w:r>
              <w:rPr>
                <w:rFonts w:ascii="Sylfaen" w:hAnsi="Sylfaen" w:cs="Calibri"/>
                <w:color w:val="000000"/>
              </w:rPr>
              <w:t>կմ</w:t>
            </w:r>
            <w:proofErr w:type="spellEnd"/>
          </w:p>
        </w:tc>
        <w:tc>
          <w:tcPr>
            <w:tcW w:w="2018" w:type="dxa"/>
            <w:tcBorders>
              <w:top w:val="nil"/>
              <w:left w:val="nil"/>
              <w:bottom w:val="single" w:sz="8" w:space="0" w:color="000000"/>
              <w:right w:val="single" w:sz="8" w:space="0" w:color="000000"/>
            </w:tcBorders>
            <w:shd w:val="clear" w:color="auto" w:fill="auto"/>
            <w:vAlign w:val="center"/>
            <w:hideMark/>
          </w:tcPr>
          <w:p w14:paraId="7CEB53C0"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տ</w:t>
            </w:r>
          </w:p>
        </w:tc>
        <w:tc>
          <w:tcPr>
            <w:tcW w:w="1762" w:type="dxa"/>
            <w:tcBorders>
              <w:top w:val="nil"/>
              <w:left w:val="nil"/>
              <w:bottom w:val="single" w:sz="8" w:space="0" w:color="000000"/>
              <w:right w:val="single" w:sz="8" w:space="0" w:color="000000"/>
            </w:tcBorders>
            <w:shd w:val="clear" w:color="auto" w:fill="auto"/>
            <w:vAlign w:val="center"/>
            <w:hideMark/>
          </w:tcPr>
          <w:p w14:paraId="6AF8E35C"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308.2</w:t>
            </w:r>
          </w:p>
        </w:tc>
        <w:tc>
          <w:tcPr>
            <w:tcW w:w="1980" w:type="dxa"/>
            <w:tcBorders>
              <w:top w:val="nil"/>
              <w:left w:val="nil"/>
              <w:bottom w:val="single" w:sz="8" w:space="0" w:color="000000"/>
              <w:right w:val="nil"/>
            </w:tcBorders>
            <w:shd w:val="clear" w:color="auto" w:fill="auto"/>
            <w:vAlign w:val="center"/>
            <w:hideMark/>
          </w:tcPr>
          <w:p w14:paraId="69372EF0" w14:textId="77777777" w:rsidR="006B768D" w:rsidRDefault="006B768D">
            <w:pPr>
              <w:jc w:val="center"/>
              <w:rPr>
                <w:rFonts w:ascii="Sylfaen" w:hAnsi="Sylfaen" w:cs="Calibri"/>
                <w:color w:val="000000"/>
                <w:sz w:val="28"/>
                <w:szCs w:val="28"/>
              </w:rPr>
            </w:pPr>
            <w:r>
              <w:rPr>
                <w:rFonts w:ascii="Sylfaen" w:hAnsi="Sylfaen" w:cs="Calibri"/>
                <w:color w:val="000000"/>
                <w:sz w:val="28"/>
                <w:szCs w:val="28"/>
              </w:rPr>
              <w:t>3.3</w:t>
            </w:r>
          </w:p>
        </w:tc>
        <w:tc>
          <w:tcPr>
            <w:tcW w:w="2340" w:type="dxa"/>
            <w:tcBorders>
              <w:top w:val="nil"/>
              <w:left w:val="single" w:sz="4" w:space="0" w:color="auto"/>
              <w:bottom w:val="single" w:sz="8" w:space="0" w:color="auto"/>
              <w:right w:val="single" w:sz="4" w:space="0" w:color="auto"/>
            </w:tcBorders>
            <w:shd w:val="clear" w:color="auto" w:fill="auto"/>
            <w:noWrap/>
            <w:vAlign w:val="center"/>
            <w:hideMark/>
          </w:tcPr>
          <w:p w14:paraId="0510AA66" w14:textId="77777777" w:rsidR="006B768D" w:rsidRDefault="006B768D">
            <w:pPr>
              <w:jc w:val="center"/>
              <w:rPr>
                <w:rFonts w:ascii="Calibri" w:hAnsi="Calibri" w:cs="Calibri"/>
                <w:color w:val="000000"/>
              </w:rPr>
            </w:pPr>
            <w:r>
              <w:rPr>
                <w:rFonts w:ascii="Calibri" w:hAnsi="Calibri" w:cs="Calibri"/>
                <w:color w:val="000000"/>
              </w:rPr>
              <w:t>1017.06</w:t>
            </w:r>
          </w:p>
        </w:tc>
      </w:tr>
      <w:tr w:rsidR="006B768D" w14:paraId="0D7A8B50" w14:textId="77777777" w:rsidTr="001F51D8">
        <w:trPr>
          <w:trHeight w:val="435"/>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368AF8C4"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 </w:t>
            </w:r>
          </w:p>
        </w:tc>
        <w:tc>
          <w:tcPr>
            <w:tcW w:w="6393" w:type="dxa"/>
            <w:tcBorders>
              <w:top w:val="nil"/>
              <w:left w:val="nil"/>
              <w:bottom w:val="single" w:sz="8" w:space="0" w:color="000000"/>
              <w:right w:val="single" w:sz="8" w:space="0" w:color="000000"/>
            </w:tcBorders>
            <w:shd w:val="clear" w:color="auto" w:fill="auto"/>
            <w:vAlign w:val="center"/>
            <w:hideMark/>
          </w:tcPr>
          <w:p w14:paraId="0C763685" w14:textId="77777777" w:rsidR="006B768D" w:rsidRDefault="006B768D">
            <w:pPr>
              <w:rPr>
                <w:rFonts w:ascii="Sylfaen" w:hAnsi="Sylfaen" w:cs="Calibri"/>
                <w:b/>
                <w:bCs/>
                <w:color w:val="000000"/>
                <w:sz w:val="32"/>
                <w:szCs w:val="32"/>
              </w:rPr>
            </w:pPr>
            <w:proofErr w:type="spellStart"/>
            <w:r>
              <w:rPr>
                <w:rFonts w:ascii="Sylfaen" w:hAnsi="Sylfaen" w:cs="Calibri"/>
                <w:b/>
                <w:bCs/>
                <w:color w:val="000000"/>
                <w:sz w:val="32"/>
                <w:szCs w:val="32"/>
              </w:rPr>
              <w:t>Ընդամենը</w:t>
            </w:r>
            <w:proofErr w:type="spellEnd"/>
          </w:p>
        </w:tc>
        <w:tc>
          <w:tcPr>
            <w:tcW w:w="2018" w:type="dxa"/>
            <w:tcBorders>
              <w:top w:val="nil"/>
              <w:left w:val="nil"/>
              <w:bottom w:val="single" w:sz="8" w:space="0" w:color="000000"/>
              <w:right w:val="single" w:sz="8" w:space="0" w:color="000000"/>
            </w:tcBorders>
            <w:shd w:val="clear" w:color="auto" w:fill="auto"/>
            <w:vAlign w:val="center"/>
            <w:hideMark/>
          </w:tcPr>
          <w:p w14:paraId="2E165273"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1762" w:type="dxa"/>
            <w:tcBorders>
              <w:top w:val="nil"/>
              <w:left w:val="nil"/>
              <w:bottom w:val="single" w:sz="8" w:space="0" w:color="000000"/>
              <w:right w:val="single" w:sz="8" w:space="0" w:color="000000"/>
            </w:tcBorders>
            <w:shd w:val="clear" w:color="auto" w:fill="auto"/>
            <w:vAlign w:val="center"/>
            <w:hideMark/>
          </w:tcPr>
          <w:p w14:paraId="2965E038"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1980" w:type="dxa"/>
            <w:tcBorders>
              <w:top w:val="nil"/>
              <w:left w:val="nil"/>
              <w:bottom w:val="single" w:sz="8" w:space="0" w:color="000000"/>
              <w:right w:val="single" w:sz="8" w:space="0" w:color="000000"/>
            </w:tcBorders>
            <w:shd w:val="clear" w:color="auto" w:fill="auto"/>
            <w:vAlign w:val="center"/>
            <w:hideMark/>
          </w:tcPr>
          <w:p w14:paraId="44578109"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2340" w:type="dxa"/>
            <w:tcBorders>
              <w:top w:val="nil"/>
              <w:left w:val="nil"/>
              <w:bottom w:val="single" w:sz="8" w:space="0" w:color="000000"/>
              <w:right w:val="single" w:sz="8" w:space="0" w:color="000000"/>
            </w:tcBorders>
            <w:shd w:val="clear" w:color="auto" w:fill="auto"/>
            <w:vAlign w:val="center"/>
            <w:hideMark/>
          </w:tcPr>
          <w:p w14:paraId="6BFE150D"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36750.00</w:t>
            </w:r>
          </w:p>
        </w:tc>
      </w:tr>
      <w:tr w:rsidR="006B768D" w14:paraId="7C19C4B0" w14:textId="77777777" w:rsidTr="001F51D8">
        <w:trPr>
          <w:trHeight w:val="435"/>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313F2BA5"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 </w:t>
            </w:r>
          </w:p>
        </w:tc>
        <w:tc>
          <w:tcPr>
            <w:tcW w:w="6393" w:type="dxa"/>
            <w:tcBorders>
              <w:top w:val="nil"/>
              <w:left w:val="nil"/>
              <w:bottom w:val="single" w:sz="8" w:space="0" w:color="000000"/>
              <w:right w:val="single" w:sz="8" w:space="0" w:color="000000"/>
            </w:tcBorders>
            <w:shd w:val="clear" w:color="auto" w:fill="auto"/>
            <w:vAlign w:val="center"/>
            <w:hideMark/>
          </w:tcPr>
          <w:p w14:paraId="5F7A1987" w14:textId="77777777" w:rsidR="006B768D" w:rsidRDefault="006B768D">
            <w:pPr>
              <w:rPr>
                <w:rFonts w:ascii="Sylfaen" w:hAnsi="Sylfaen" w:cs="Calibri"/>
                <w:b/>
                <w:bCs/>
                <w:color w:val="000000"/>
                <w:sz w:val="32"/>
                <w:szCs w:val="32"/>
              </w:rPr>
            </w:pPr>
            <w:proofErr w:type="gramStart"/>
            <w:r>
              <w:rPr>
                <w:rFonts w:ascii="Sylfaen" w:hAnsi="Sylfaen" w:cs="Calibri"/>
                <w:b/>
                <w:bCs/>
                <w:color w:val="000000"/>
                <w:sz w:val="32"/>
                <w:szCs w:val="32"/>
              </w:rPr>
              <w:t>ԱԱՀ  20</w:t>
            </w:r>
            <w:proofErr w:type="gramEnd"/>
            <w:r>
              <w:rPr>
                <w:rFonts w:ascii="Sylfaen" w:hAnsi="Sylfaen" w:cs="Calibri"/>
                <w:b/>
                <w:bCs/>
                <w:color w:val="000000"/>
                <w:sz w:val="32"/>
                <w:szCs w:val="32"/>
              </w:rPr>
              <w:t>%</w:t>
            </w:r>
          </w:p>
        </w:tc>
        <w:tc>
          <w:tcPr>
            <w:tcW w:w="2018" w:type="dxa"/>
            <w:tcBorders>
              <w:top w:val="nil"/>
              <w:left w:val="nil"/>
              <w:bottom w:val="single" w:sz="8" w:space="0" w:color="000000"/>
              <w:right w:val="single" w:sz="8" w:space="0" w:color="000000"/>
            </w:tcBorders>
            <w:shd w:val="clear" w:color="auto" w:fill="auto"/>
            <w:vAlign w:val="center"/>
            <w:hideMark/>
          </w:tcPr>
          <w:p w14:paraId="6A323FE9"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1762" w:type="dxa"/>
            <w:tcBorders>
              <w:top w:val="nil"/>
              <w:left w:val="nil"/>
              <w:bottom w:val="single" w:sz="8" w:space="0" w:color="000000"/>
              <w:right w:val="single" w:sz="8" w:space="0" w:color="000000"/>
            </w:tcBorders>
            <w:shd w:val="clear" w:color="auto" w:fill="auto"/>
            <w:vAlign w:val="center"/>
            <w:hideMark/>
          </w:tcPr>
          <w:p w14:paraId="24CAAEC1"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1980" w:type="dxa"/>
            <w:tcBorders>
              <w:top w:val="nil"/>
              <w:left w:val="nil"/>
              <w:bottom w:val="single" w:sz="8" w:space="0" w:color="000000"/>
              <w:right w:val="single" w:sz="8" w:space="0" w:color="000000"/>
            </w:tcBorders>
            <w:shd w:val="clear" w:color="auto" w:fill="auto"/>
            <w:vAlign w:val="center"/>
            <w:hideMark/>
          </w:tcPr>
          <w:p w14:paraId="0E9EE52D"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2340" w:type="dxa"/>
            <w:tcBorders>
              <w:top w:val="nil"/>
              <w:left w:val="nil"/>
              <w:bottom w:val="single" w:sz="8" w:space="0" w:color="000000"/>
              <w:right w:val="single" w:sz="8" w:space="0" w:color="000000"/>
            </w:tcBorders>
            <w:shd w:val="clear" w:color="auto" w:fill="auto"/>
            <w:vAlign w:val="center"/>
            <w:hideMark/>
          </w:tcPr>
          <w:p w14:paraId="00CAB8A2"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7350.0</w:t>
            </w:r>
          </w:p>
        </w:tc>
      </w:tr>
      <w:tr w:rsidR="006B768D" w14:paraId="366AF328" w14:textId="77777777" w:rsidTr="001F51D8">
        <w:trPr>
          <w:trHeight w:val="435"/>
        </w:trPr>
        <w:tc>
          <w:tcPr>
            <w:tcW w:w="617" w:type="dxa"/>
            <w:tcBorders>
              <w:top w:val="nil"/>
              <w:left w:val="single" w:sz="8" w:space="0" w:color="000000"/>
              <w:bottom w:val="single" w:sz="8" w:space="0" w:color="000000"/>
              <w:right w:val="single" w:sz="8" w:space="0" w:color="000000"/>
            </w:tcBorders>
            <w:shd w:val="clear" w:color="auto" w:fill="auto"/>
            <w:vAlign w:val="center"/>
            <w:hideMark/>
          </w:tcPr>
          <w:p w14:paraId="039B89BB" w14:textId="77777777" w:rsidR="006B768D" w:rsidRDefault="006B768D">
            <w:pPr>
              <w:jc w:val="center"/>
              <w:rPr>
                <w:rFonts w:ascii="Sylfaen" w:hAnsi="Sylfaen" w:cs="Calibri"/>
                <w:color w:val="000000"/>
                <w:sz w:val="22"/>
                <w:szCs w:val="22"/>
              </w:rPr>
            </w:pPr>
            <w:r>
              <w:rPr>
                <w:rFonts w:ascii="Sylfaen" w:hAnsi="Sylfaen" w:cs="Calibri"/>
                <w:color w:val="000000"/>
                <w:sz w:val="22"/>
                <w:szCs w:val="22"/>
              </w:rPr>
              <w:t> </w:t>
            </w:r>
          </w:p>
        </w:tc>
        <w:tc>
          <w:tcPr>
            <w:tcW w:w="6393" w:type="dxa"/>
            <w:tcBorders>
              <w:top w:val="nil"/>
              <w:left w:val="nil"/>
              <w:bottom w:val="single" w:sz="8" w:space="0" w:color="000000"/>
              <w:right w:val="single" w:sz="8" w:space="0" w:color="000000"/>
            </w:tcBorders>
            <w:shd w:val="clear" w:color="auto" w:fill="auto"/>
            <w:vAlign w:val="center"/>
            <w:hideMark/>
          </w:tcPr>
          <w:p w14:paraId="00FF7845" w14:textId="77777777" w:rsidR="006B768D" w:rsidRDefault="006B768D">
            <w:pPr>
              <w:rPr>
                <w:rFonts w:ascii="Sylfaen" w:hAnsi="Sylfaen" w:cs="Calibri"/>
                <w:b/>
                <w:bCs/>
                <w:color w:val="000000"/>
                <w:sz w:val="32"/>
                <w:szCs w:val="32"/>
              </w:rPr>
            </w:pPr>
            <w:proofErr w:type="spellStart"/>
            <w:r>
              <w:rPr>
                <w:rFonts w:ascii="Sylfaen" w:hAnsi="Sylfaen" w:cs="Calibri"/>
                <w:b/>
                <w:bCs/>
                <w:color w:val="000000"/>
                <w:sz w:val="32"/>
                <w:szCs w:val="32"/>
              </w:rPr>
              <w:t>Ընդամենը</w:t>
            </w:r>
            <w:proofErr w:type="spellEnd"/>
          </w:p>
        </w:tc>
        <w:tc>
          <w:tcPr>
            <w:tcW w:w="2018" w:type="dxa"/>
            <w:tcBorders>
              <w:top w:val="nil"/>
              <w:left w:val="nil"/>
              <w:bottom w:val="single" w:sz="8" w:space="0" w:color="000000"/>
              <w:right w:val="single" w:sz="8" w:space="0" w:color="000000"/>
            </w:tcBorders>
            <w:shd w:val="clear" w:color="auto" w:fill="auto"/>
            <w:vAlign w:val="center"/>
            <w:hideMark/>
          </w:tcPr>
          <w:p w14:paraId="63B59E6B"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1762" w:type="dxa"/>
            <w:tcBorders>
              <w:top w:val="nil"/>
              <w:left w:val="nil"/>
              <w:bottom w:val="single" w:sz="8" w:space="0" w:color="000000"/>
              <w:right w:val="single" w:sz="8" w:space="0" w:color="000000"/>
            </w:tcBorders>
            <w:shd w:val="clear" w:color="auto" w:fill="auto"/>
            <w:vAlign w:val="center"/>
            <w:hideMark/>
          </w:tcPr>
          <w:p w14:paraId="498B6748"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1980" w:type="dxa"/>
            <w:tcBorders>
              <w:top w:val="nil"/>
              <w:left w:val="nil"/>
              <w:bottom w:val="single" w:sz="8" w:space="0" w:color="000000"/>
              <w:right w:val="single" w:sz="8" w:space="0" w:color="000000"/>
            </w:tcBorders>
            <w:shd w:val="clear" w:color="auto" w:fill="auto"/>
            <w:vAlign w:val="center"/>
            <w:hideMark/>
          </w:tcPr>
          <w:p w14:paraId="0406167E"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 </w:t>
            </w:r>
          </w:p>
        </w:tc>
        <w:tc>
          <w:tcPr>
            <w:tcW w:w="2340" w:type="dxa"/>
            <w:tcBorders>
              <w:top w:val="nil"/>
              <w:left w:val="nil"/>
              <w:bottom w:val="single" w:sz="8" w:space="0" w:color="000000"/>
              <w:right w:val="single" w:sz="8" w:space="0" w:color="000000"/>
            </w:tcBorders>
            <w:shd w:val="clear" w:color="auto" w:fill="auto"/>
            <w:vAlign w:val="center"/>
            <w:hideMark/>
          </w:tcPr>
          <w:p w14:paraId="7899915F" w14:textId="77777777" w:rsidR="006B768D" w:rsidRDefault="006B768D">
            <w:pPr>
              <w:jc w:val="center"/>
              <w:rPr>
                <w:rFonts w:ascii="Sylfaen" w:hAnsi="Sylfaen" w:cs="Calibri"/>
                <w:b/>
                <w:bCs/>
                <w:color w:val="000000"/>
                <w:sz w:val="26"/>
                <w:szCs w:val="26"/>
              </w:rPr>
            </w:pPr>
            <w:r>
              <w:rPr>
                <w:rFonts w:ascii="Sylfaen" w:hAnsi="Sylfaen" w:cs="Calibri"/>
                <w:b/>
                <w:bCs/>
                <w:color w:val="000000"/>
                <w:sz w:val="26"/>
                <w:szCs w:val="26"/>
              </w:rPr>
              <w:t>44100.0</w:t>
            </w:r>
          </w:p>
        </w:tc>
      </w:tr>
    </w:tbl>
    <w:p w14:paraId="149D1B80" w14:textId="77777777" w:rsidR="00A5748C" w:rsidRDefault="00A5748C" w:rsidP="00A5748C">
      <w:pPr>
        <w:ind w:firstLine="567"/>
        <w:jc w:val="center"/>
        <w:rPr>
          <w:rFonts w:ascii="GHEA Grapalat" w:hAnsi="GHEA Grapalat"/>
          <w:b/>
          <w:sz w:val="20"/>
          <w:lang w:val="pt-BR"/>
        </w:rPr>
      </w:pPr>
    </w:p>
    <w:p w14:paraId="6A34C474" w14:textId="77777777" w:rsidR="00A5748C" w:rsidRDefault="00A5748C" w:rsidP="00A5748C">
      <w:pPr>
        <w:ind w:firstLine="567"/>
        <w:jc w:val="center"/>
        <w:rPr>
          <w:rFonts w:ascii="GHEA Grapalat" w:hAnsi="GHEA Grapalat"/>
          <w:b/>
          <w:sz w:val="20"/>
          <w:lang w:val="pt-BR"/>
        </w:rPr>
      </w:pPr>
    </w:p>
    <w:p w14:paraId="0BE59EBD" w14:textId="77777777" w:rsidR="00A5748C" w:rsidRPr="00FB1EC7" w:rsidRDefault="00A5748C" w:rsidP="00A5748C">
      <w:pPr>
        <w:ind w:firstLine="567"/>
        <w:jc w:val="center"/>
        <w:rPr>
          <w:rFonts w:ascii="GHEA Grapalat" w:hAnsi="GHEA Grapalat"/>
          <w:b/>
          <w:sz w:val="20"/>
          <w:lang w:val="pt-BR"/>
        </w:rPr>
      </w:pPr>
    </w:p>
    <w:p w14:paraId="03077535" w14:textId="77777777" w:rsidR="00A5748C" w:rsidRPr="00FB1EC7" w:rsidRDefault="00A5748C" w:rsidP="00A5748C">
      <w:pPr>
        <w:ind w:firstLine="567"/>
        <w:jc w:val="right"/>
        <w:rPr>
          <w:rFonts w:ascii="GHEA Grapalat" w:hAnsi="GHEA Grapalat"/>
          <w:i/>
          <w:lang w:val="pt-BR"/>
        </w:rPr>
      </w:pPr>
    </w:p>
    <w:p w14:paraId="50281CBD" w14:textId="77777777" w:rsidR="00A5748C" w:rsidRPr="00FB1EC7" w:rsidRDefault="00A5748C" w:rsidP="00A5748C">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5748C" w:rsidRPr="00FB1EC7" w14:paraId="01B7A42E" w14:textId="77777777" w:rsidTr="00A936CC">
        <w:trPr>
          <w:jc w:val="center"/>
        </w:trPr>
        <w:tc>
          <w:tcPr>
            <w:tcW w:w="4536" w:type="dxa"/>
          </w:tcPr>
          <w:p w14:paraId="2DE35821" w14:textId="77777777" w:rsidR="00A5748C" w:rsidRPr="00FB1EC7" w:rsidRDefault="00A5748C" w:rsidP="00A936CC">
            <w:pPr>
              <w:spacing w:line="360" w:lineRule="auto"/>
              <w:jc w:val="center"/>
              <w:rPr>
                <w:rFonts w:ascii="GHEA Grapalat" w:hAnsi="GHEA Grapalat" w:cs="Sylfaen"/>
                <w:b/>
                <w:bCs/>
                <w:lang w:val="nb-NO"/>
              </w:rPr>
            </w:pPr>
            <w:r w:rsidRPr="00FB1EC7">
              <w:rPr>
                <w:rFonts w:ascii="GHEA Grapalat" w:hAnsi="GHEA Grapalat" w:cs="Sylfaen"/>
                <w:b/>
                <w:bCs/>
                <w:lang w:val="nb-NO"/>
              </w:rPr>
              <w:lastRenderedPageBreak/>
              <w:t>ՊԱՏՎԻՐԱՏՈՒ</w:t>
            </w:r>
          </w:p>
          <w:p w14:paraId="05B8AFD3" w14:textId="77777777" w:rsidR="00A5748C" w:rsidRPr="00FB1EC7" w:rsidRDefault="00A5748C" w:rsidP="00A936CC">
            <w:pPr>
              <w:rPr>
                <w:rFonts w:ascii="GHEA Grapalat" w:hAnsi="GHEA Grapalat"/>
                <w:sz w:val="22"/>
                <w:szCs w:val="22"/>
                <w:lang w:val="ru-RU"/>
              </w:rPr>
            </w:pPr>
          </w:p>
          <w:p w14:paraId="193DF038"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78356184"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B089A" w14:textId="77777777" w:rsidR="00A5748C" w:rsidRPr="00FB1EC7" w:rsidRDefault="00A5748C" w:rsidP="00A936CC">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DB5DB53" w14:textId="77777777" w:rsidR="00A5748C" w:rsidRPr="00FB1EC7" w:rsidRDefault="00A5748C" w:rsidP="00A936CC">
            <w:pPr>
              <w:spacing w:line="360" w:lineRule="auto"/>
              <w:jc w:val="center"/>
              <w:rPr>
                <w:rFonts w:ascii="GHEA Grapalat" w:hAnsi="GHEA Grapalat"/>
                <w:lang w:val="ru-RU"/>
              </w:rPr>
            </w:pPr>
          </w:p>
        </w:tc>
        <w:tc>
          <w:tcPr>
            <w:tcW w:w="4343" w:type="dxa"/>
          </w:tcPr>
          <w:p w14:paraId="44AC081F" w14:textId="77777777" w:rsidR="00A5748C" w:rsidRPr="00FB1EC7" w:rsidRDefault="00A5748C" w:rsidP="00A936CC">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6C0689A" w14:textId="77777777" w:rsidR="00A5748C" w:rsidRPr="00FB1EC7" w:rsidRDefault="00A5748C" w:rsidP="00A936CC">
            <w:pPr>
              <w:jc w:val="center"/>
              <w:rPr>
                <w:rFonts w:ascii="GHEA Grapalat" w:hAnsi="GHEA Grapalat"/>
                <w:lang w:val="ru-RU"/>
              </w:rPr>
            </w:pPr>
          </w:p>
          <w:p w14:paraId="6E799F87"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4AE9F81A"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CDFD33E" w14:textId="77777777" w:rsidR="00A5748C" w:rsidRPr="00FB1EC7" w:rsidRDefault="00A5748C" w:rsidP="00A936CC">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97D424" w14:textId="77777777" w:rsidR="00AB54E9" w:rsidRDefault="00AB54E9" w:rsidP="00F02279">
      <w:pPr>
        <w:jc w:val="center"/>
        <w:rPr>
          <w:rFonts w:ascii="GHEA Grapalat" w:hAnsi="GHEA Grapalat"/>
          <w:b/>
          <w:lang w:val="hy-AM"/>
        </w:rPr>
        <w:sectPr w:rsidR="00AB54E9" w:rsidSect="00AB54E9">
          <w:footnotePr>
            <w:pos w:val="beneathText"/>
          </w:footnotePr>
          <w:pgSz w:w="16838" w:h="11906" w:orient="landscape" w:code="9"/>
          <w:pgMar w:top="662" w:right="547" w:bottom="706" w:left="547" w:header="562" w:footer="562" w:gutter="0"/>
          <w:cols w:space="720"/>
        </w:sectPr>
      </w:pPr>
    </w:p>
    <w:p w14:paraId="7A57F2AF" w14:textId="77777777" w:rsidR="00F72D88" w:rsidRDefault="00F72D88" w:rsidP="00F02279">
      <w:pPr>
        <w:ind w:firstLine="567"/>
        <w:jc w:val="right"/>
        <w:rPr>
          <w:rFonts w:ascii="GHEA Grapalat" w:hAnsi="GHEA Grapalat" w:cs="Sylfaen"/>
          <w:i/>
          <w:sz w:val="20"/>
          <w:szCs w:val="20"/>
          <w:lang w:val="pt-BR"/>
        </w:rPr>
      </w:pPr>
    </w:p>
    <w:p w14:paraId="1D252D39" w14:textId="770E4AC9"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1B06128C"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530238C9" w14:textId="17494C24" w:rsidR="00F72D88" w:rsidRDefault="00F72D88" w:rsidP="00F02279">
      <w:pPr>
        <w:jc w:val="right"/>
        <w:rPr>
          <w:rFonts w:ascii="GHEA Grapalat" w:hAnsi="GHEA Grapalat" w:cs="Sylfaen"/>
          <w:i/>
          <w:sz w:val="20"/>
          <w:szCs w:val="20"/>
          <w:lang w:val="pt-BR"/>
        </w:rPr>
      </w:pPr>
    </w:p>
    <w:p w14:paraId="71FAC1BD" w14:textId="77777777" w:rsidR="00F72D88" w:rsidRPr="00FB1EC7" w:rsidRDefault="00F72D88" w:rsidP="00F02279">
      <w:pPr>
        <w:jc w:val="right"/>
        <w:rPr>
          <w:rFonts w:ascii="GHEA Grapalat" w:hAnsi="GHEA Grapalat" w:cs="Arial"/>
          <w:i/>
          <w:sz w:val="20"/>
          <w:szCs w:val="20"/>
          <w:lang w:val="pt-BR"/>
        </w:rPr>
      </w:pPr>
    </w:p>
    <w:p w14:paraId="3CA67DEB" w14:textId="77777777" w:rsidR="00F02279" w:rsidRPr="005C2448" w:rsidRDefault="00F02279" w:rsidP="00F02279">
      <w:pPr>
        <w:jc w:val="center"/>
        <w:rPr>
          <w:rFonts w:ascii="GHEA Grapalat" w:hAnsi="GHEA Grapalat"/>
          <w:b/>
          <w:sz w:val="20"/>
          <w:szCs w:val="20"/>
          <w:lang w:val="pt-BR"/>
        </w:rPr>
      </w:pPr>
      <w:r w:rsidRPr="005C2448">
        <w:rPr>
          <w:rFonts w:ascii="GHEA Grapalat" w:hAnsi="GHEA Grapalat" w:cs="Sylfaen"/>
          <w:b/>
          <w:sz w:val="20"/>
          <w:szCs w:val="20"/>
          <w:lang w:val="pt-BR"/>
        </w:rPr>
        <w:t>ՕՐԱՑՈՒՑԱՅԻՆ</w:t>
      </w:r>
      <w:r w:rsidRPr="005C2448">
        <w:rPr>
          <w:rFonts w:ascii="GHEA Grapalat" w:hAnsi="GHEA Grapalat" w:cs="Times Armenian"/>
          <w:b/>
          <w:sz w:val="20"/>
          <w:szCs w:val="20"/>
          <w:lang w:val="pt-BR"/>
        </w:rPr>
        <w:t xml:space="preserve"> </w:t>
      </w:r>
      <w:r w:rsidRPr="005C2448">
        <w:rPr>
          <w:rFonts w:ascii="GHEA Grapalat" w:hAnsi="GHEA Grapalat" w:cs="Sylfaen"/>
          <w:b/>
          <w:sz w:val="20"/>
          <w:szCs w:val="20"/>
          <w:lang w:val="pt-BR"/>
        </w:rPr>
        <w:t>ԳՐԱՖԻԿ</w:t>
      </w:r>
    </w:p>
    <w:p w14:paraId="5A397D0E" w14:textId="262EB0B5" w:rsidR="00F02279" w:rsidRPr="005C2448" w:rsidRDefault="00F02279" w:rsidP="00F02279">
      <w:pPr>
        <w:ind w:firstLine="567"/>
        <w:jc w:val="center"/>
        <w:rPr>
          <w:rFonts w:ascii="GHEA Grapalat" w:hAnsi="GHEA Grapalat"/>
          <w:b/>
          <w:sz w:val="20"/>
          <w:szCs w:val="20"/>
          <w:lang w:val="pt-BR"/>
        </w:rPr>
      </w:pPr>
      <w:r w:rsidRPr="005C2448">
        <w:rPr>
          <w:rFonts w:ascii="GHEA Grapalat" w:hAnsi="GHEA Grapalat"/>
          <w:sz w:val="20"/>
          <w:szCs w:val="20"/>
          <w:lang w:val="pt-BR"/>
        </w:rPr>
        <w:t>«</w:t>
      </w:r>
      <w:r w:rsidR="005C2448" w:rsidRPr="005C2448">
        <w:rPr>
          <w:rFonts w:ascii="GHEA Grapalat" w:eastAsia="MS Mincho" w:hAnsi="GHEA Grapalat" w:cs="Sylfaen"/>
          <w:b/>
          <w:iCs/>
          <w:sz w:val="20"/>
          <w:szCs w:val="20"/>
          <w:lang w:val="hy-AM" w:eastAsia="ja-JP"/>
        </w:rPr>
        <w:t xml:space="preserve">Երևան քաղաքի Մալաթիա-Սեբաստիա վարչական շրջանի տարածքում եզրաքարերի վերանորոգման </w:t>
      </w:r>
      <w:r w:rsidRPr="005C2448">
        <w:rPr>
          <w:rFonts w:ascii="GHEA Grapalat" w:hAnsi="GHEA Grapalat"/>
          <w:sz w:val="20"/>
          <w:szCs w:val="20"/>
          <w:lang w:val="pt-BR"/>
        </w:rPr>
        <w:t>»</w:t>
      </w:r>
      <w:r w:rsidRPr="005C2448">
        <w:rPr>
          <w:rFonts w:ascii="GHEA Grapalat" w:hAnsi="GHEA Grapalat" w:cs="Times Armenian"/>
          <w:b/>
          <w:sz w:val="20"/>
          <w:szCs w:val="20"/>
          <w:lang w:val="pt-BR"/>
        </w:rPr>
        <w:t xml:space="preserve"> </w:t>
      </w:r>
      <w:r w:rsidRPr="005C2448">
        <w:rPr>
          <w:rFonts w:ascii="GHEA Grapalat" w:hAnsi="GHEA Grapalat" w:cs="Sylfaen"/>
          <w:b/>
          <w:sz w:val="20"/>
          <w:szCs w:val="20"/>
          <w:lang w:val="pt-BR"/>
        </w:rPr>
        <w:t>ԱՇԽԱՏԱՆՔՆԵՐԻ</w:t>
      </w:r>
      <w:r w:rsidRPr="005C2448">
        <w:rPr>
          <w:rFonts w:ascii="GHEA Grapalat" w:hAnsi="GHEA Grapalat" w:cs="Times Armenian"/>
          <w:b/>
          <w:sz w:val="20"/>
          <w:szCs w:val="20"/>
          <w:lang w:val="pt-BR"/>
        </w:rPr>
        <w:t xml:space="preserve"> </w:t>
      </w:r>
      <w:r w:rsidRPr="005C2448">
        <w:rPr>
          <w:rFonts w:ascii="GHEA Grapalat" w:hAnsi="GHEA Grapalat" w:cs="Sylfaen"/>
          <w:b/>
          <w:sz w:val="20"/>
          <w:szCs w:val="20"/>
          <w:lang w:val="pt-BR"/>
        </w:rPr>
        <w:t>ԿԱՏԱՐՄԱՆ</w:t>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135"/>
        <w:gridCol w:w="4950"/>
        <w:gridCol w:w="1800"/>
      </w:tblGrid>
      <w:tr w:rsidR="00F02279" w:rsidRPr="00FB1EC7" w14:paraId="2033AF72" w14:textId="77777777" w:rsidTr="00684F86">
        <w:trPr>
          <w:cantSplit/>
          <w:trHeight w:val="20"/>
          <w:jc w:val="center"/>
        </w:trPr>
        <w:tc>
          <w:tcPr>
            <w:tcW w:w="540" w:type="dxa"/>
            <w:vMerge w:val="restart"/>
            <w:vAlign w:val="center"/>
          </w:tcPr>
          <w:p w14:paraId="6A7F765F" w14:textId="77777777" w:rsidR="00F02279" w:rsidRPr="00FB1EC7" w:rsidRDefault="00F02279" w:rsidP="00545BDE">
            <w:pPr>
              <w:jc w:val="center"/>
              <w:rPr>
                <w:rFonts w:ascii="GHEA Grapalat" w:hAnsi="GHEA Grapalat"/>
                <w:sz w:val="20"/>
                <w:szCs w:val="20"/>
                <w:lang w:val="pt-BR"/>
              </w:rPr>
            </w:pPr>
            <w:bookmarkStart w:id="17" w:name="_Hlk146025493"/>
            <w:r w:rsidRPr="00FB1EC7">
              <w:rPr>
                <w:rFonts w:ascii="GHEA Grapalat" w:hAnsi="GHEA Grapalat"/>
                <w:sz w:val="20"/>
                <w:szCs w:val="20"/>
                <w:lang w:val="pt-BR"/>
              </w:rPr>
              <w:t xml:space="preserve">N </w:t>
            </w:r>
            <w:r w:rsidRPr="00FB1EC7">
              <w:rPr>
                <w:rFonts w:ascii="GHEA Grapalat" w:hAnsi="GHEA Grapalat" w:cs="Sylfaen"/>
                <w:sz w:val="20"/>
                <w:szCs w:val="20"/>
                <w:lang w:val="pt-BR"/>
              </w:rPr>
              <w:t>ը</w:t>
            </w:r>
            <w:r w:rsidRPr="00FB1EC7">
              <w:rPr>
                <w:rFonts w:ascii="GHEA Grapalat" w:hAnsi="GHEA Grapalat" w:cs="Arial"/>
                <w:sz w:val="20"/>
                <w:szCs w:val="20"/>
                <w:lang w:val="pt-BR"/>
              </w:rPr>
              <w:t>/</w:t>
            </w:r>
            <w:r w:rsidRPr="00FB1EC7">
              <w:rPr>
                <w:rFonts w:ascii="GHEA Grapalat" w:hAnsi="GHEA Grapalat" w:cs="Sylfaen"/>
                <w:sz w:val="20"/>
                <w:szCs w:val="20"/>
                <w:lang w:val="pt-BR"/>
              </w:rPr>
              <w:t>կ</w:t>
            </w:r>
          </w:p>
        </w:tc>
        <w:tc>
          <w:tcPr>
            <w:tcW w:w="4135" w:type="dxa"/>
            <w:vMerge w:val="restart"/>
            <w:vAlign w:val="center"/>
          </w:tcPr>
          <w:p w14:paraId="36ED171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09CB65C"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750" w:type="dxa"/>
            <w:gridSpan w:val="2"/>
            <w:vAlign w:val="center"/>
          </w:tcPr>
          <w:p w14:paraId="570CC6C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F02279" w:rsidRPr="00FB1EC7" w14:paraId="4573B700" w14:textId="77777777" w:rsidTr="00684F86">
        <w:trPr>
          <w:cantSplit/>
          <w:trHeight w:val="20"/>
          <w:jc w:val="center"/>
        </w:trPr>
        <w:tc>
          <w:tcPr>
            <w:tcW w:w="540" w:type="dxa"/>
            <w:vMerge/>
            <w:vAlign w:val="center"/>
          </w:tcPr>
          <w:p w14:paraId="79DE5D63" w14:textId="77777777" w:rsidR="00F02279" w:rsidRPr="00FB1EC7" w:rsidRDefault="00F02279" w:rsidP="00545BDE">
            <w:pPr>
              <w:jc w:val="both"/>
              <w:rPr>
                <w:rFonts w:ascii="GHEA Grapalat" w:hAnsi="GHEA Grapalat"/>
                <w:sz w:val="20"/>
                <w:szCs w:val="20"/>
                <w:lang w:val="pt-BR"/>
              </w:rPr>
            </w:pPr>
          </w:p>
        </w:tc>
        <w:tc>
          <w:tcPr>
            <w:tcW w:w="4135" w:type="dxa"/>
            <w:vMerge/>
          </w:tcPr>
          <w:p w14:paraId="62B188E9" w14:textId="77777777" w:rsidR="00F02279" w:rsidRPr="00FB1EC7" w:rsidRDefault="00F02279" w:rsidP="00545BDE">
            <w:pPr>
              <w:rPr>
                <w:rFonts w:ascii="GHEA Grapalat" w:hAnsi="GHEA Grapalat"/>
                <w:sz w:val="20"/>
                <w:szCs w:val="20"/>
                <w:lang w:val="pt-BR"/>
              </w:rPr>
            </w:pPr>
          </w:p>
        </w:tc>
        <w:tc>
          <w:tcPr>
            <w:tcW w:w="4950" w:type="dxa"/>
            <w:vAlign w:val="center"/>
          </w:tcPr>
          <w:p w14:paraId="4FDE4C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800" w:type="dxa"/>
            <w:vAlign w:val="center"/>
          </w:tcPr>
          <w:p w14:paraId="1E372A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EC125B" w:rsidRPr="006350ED" w14:paraId="3ECA5EA8" w14:textId="77777777" w:rsidTr="00F72D88">
        <w:trPr>
          <w:trHeight w:val="1835"/>
          <w:jc w:val="center"/>
        </w:trPr>
        <w:tc>
          <w:tcPr>
            <w:tcW w:w="540" w:type="dxa"/>
            <w:vAlign w:val="center"/>
          </w:tcPr>
          <w:p w14:paraId="0340519F" w14:textId="77777777" w:rsidR="00EC125B" w:rsidRPr="00FB1EC7" w:rsidRDefault="00EC125B" w:rsidP="00EC125B">
            <w:pPr>
              <w:jc w:val="center"/>
              <w:rPr>
                <w:rFonts w:ascii="GHEA Grapalat" w:hAnsi="GHEA Grapalat"/>
                <w:sz w:val="20"/>
                <w:szCs w:val="20"/>
                <w:lang w:val="pt-BR"/>
              </w:rPr>
            </w:pPr>
            <w:r w:rsidRPr="00FB1EC7">
              <w:rPr>
                <w:rFonts w:ascii="GHEA Grapalat" w:hAnsi="GHEA Grapalat"/>
                <w:sz w:val="20"/>
                <w:szCs w:val="20"/>
                <w:lang w:val="pt-BR"/>
              </w:rPr>
              <w:t>1</w:t>
            </w:r>
          </w:p>
        </w:tc>
        <w:tc>
          <w:tcPr>
            <w:tcW w:w="4135" w:type="dxa"/>
            <w:vAlign w:val="center"/>
          </w:tcPr>
          <w:p w14:paraId="5587F356" w14:textId="615304F8" w:rsidR="00EC125B" w:rsidRPr="00F72D88" w:rsidRDefault="005C2448" w:rsidP="00EC125B">
            <w:pPr>
              <w:rPr>
                <w:rFonts w:ascii="GHEA Grapalat" w:hAnsi="GHEA Grapalat"/>
                <w:sz w:val="20"/>
                <w:szCs w:val="20"/>
                <w:lang w:val="hy-AM"/>
              </w:rPr>
            </w:pPr>
            <w:r w:rsidRPr="005C2448">
              <w:rPr>
                <w:rFonts w:ascii="GHEA Grapalat" w:hAnsi="GHEA Grapalat" w:cs="Sylfaen"/>
                <w:sz w:val="20"/>
                <w:szCs w:val="20"/>
                <w:lang w:val="pt-BR"/>
              </w:rPr>
              <w:t xml:space="preserve">Երևան քաղաքի Մալաթիա-Սեբաստիա վարչական շրջանի տարածքում եզրաքարերի վերանորոգման </w:t>
            </w:r>
            <w:r w:rsidR="008014F3" w:rsidRPr="005C2448">
              <w:rPr>
                <w:rFonts w:ascii="GHEA Grapalat" w:hAnsi="GHEA Grapalat" w:cs="Sylfaen"/>
                <w:sz w:val="20"/>
                <w:szCs w:val="20"/>
                <w:lang w:val="pt-BR"/>
              </w:rPr>
              <w:t>աշխատանքներ</w:t>
            </w:r>
          </w:p>
        </w:tc>
        <w:tc>
          <w:tcPr>
            <w:tcW w:w="4950" w:type="dxa"/>
            <w:vAlign w:val="center"/>
          </w:tcPr>
          <w:p w14:paraId="5B8F1B63" w14:textId="7FC5047E" w:rsidR="00EC125B" w:rsidRPr="00F72D88" w:rsidRDefault="00736667" w:rsidP="00EC125B">
            <w:pPr>
              <w:jc w:val="center"/>
              <w:rPr>
                <w:rFonts w:ascii="GHEA Grapalat" w:hAnsi="GHEA Grapalat"/>
                <w:sz w:val="20"/>
                <w:szCs w:val="20"/>
                <w:lang w:val="hy-AM"/>
              </w:rPr>
            </w:pPr>
            <w:r w:rsidRPr="005410F8">
              <w:rPr>
                <w:rFonts w:ascii="GHEA Grapalat" w:hAnsi="GHEA Grapalat" w:cs="Sylfaen"/>
                <w:sz w:val="20"/>
                <w:szCs w:val="20"/>
                <w:lang w:val="hy-AM"/>
              </w:rPr>
              <w:t>Պայմանագրով նախատեսված աշխատանքները սկսվում են տեխնիկական հսկողության ծառայության մատուցման պայմանագիրը</w:t>
            </w:r>
            <w:r>
              <w:rPr>
                <w:rFonts w:ascii="GHEA Grapalat" w:hAnsi="GHEA Grapalat" w:cs="Sylfaen"/>
                <w:sz w:val="20"/>
                <w:szCs w:val="20"/>
                <w:lang w:val="hy-AM"/>
              </w:rPr>
              <w:t xml:space="preserve"> </w:t>
            </w:r>
            <w:r w:rsidRPr="000C0D78">
              <w:rPr>
                <w:rFonts w:ascii="GHEA Grapalat" w:hAnsi="GHEA Grapalat" w:cs="Sylfaen"/>
                <w:sz w:val="20"/>
                <w:szCs w:val="20"/>
                <w:lang w:val="hy-AM"/>
              </w:rPr>
              <w:t xml:space="preserve">(ֆինանսական միջոցների տրամադրման համաձայնագիրը) </w:t>
            </w:r>
            <w:r w:rsidRPr="005410F8">
              <w:rPr>
                <w:rFonts w:ascii="GHEA Grapalat" w:hAnsi="GHEA Grapalat" w:cs="Sylfaen"/>
                <w:sz w:val="20"/>
                <w:szCs w:val="20"/>
                <w:lang w:val="hy-AM"/>
              </w:rPr>
              <w:t xml:space="preserve">  ուժի մեջ մտնելու օրվանից</w:t>
            </w:r>
          </w:p>
        </w:tc>
        <w:tc>
          <w:tcPr>
            <w:tcW w:w="1800" w:type="dxa"/>
            <w:vAlign w:val="center"/>
          </w:tcPr>
          <w:p w14:paraId="1C1A7A16" w14:textId="20808109" w:rsidR="00EC125B" w:rsidRPr="00F72D88" w:rsidRDefault="00E15AD3" w:rsidP="00EC125B">
            <w:pPr>
              <w:jc w:val="center"/>
              <w:rPr>
                <w:rFonts w:ascii="GHEA Grapalat" w:hAnsi="GHEA Grapalat"/>
                <w:sz w:val="20"/>
                <w:szCs w:val="20"/>
                <w:lang w:val="hy-AM"/>
              </w:rPr>
            </w:pPr>
            <w:r w:rsidRPr="00E15AD3">
              <w:rPr>
                <w:rFonts w:ascii="GHEA Grapalat" w:hAnsi="GHEA Grapalat" w:cs="Sylfaen"/>
                <w:sz w:val="20"/>
                <w:szCs w:val="20"/>
                <w:lang w:val="hy-AM"/>
              </w:rPr>
              <w:t>280-րդ օրացուցային օրը ներառյալ</w:t>
            </w:r>
          </w:p>
        </w:tc>
      </w:tr>
      <w:tr w:rsidR="00640081" w:rsidRPr="00FB1EC7" w14:paraId="47A4163F" w14:textId="77777777" w:rsidTr="00684F86">
        <w:trPr>
          <w:cantSplit/>
          <w:trHeight w:val="20"/>
          <w:jc w:val="center"/>
        </w:trPr>
        <w:tc>
          <w:tcPr>
            <w:tcW w:w="4675" w:type="dxa"/>
            <w:gridSpan w:val="2"/>
            <w:vAlign w:val="center"/>
          </w:tcPr>
          <w:p w14:paraId="3AB73E61" w14:textId="77777777" w:rsidR="00640081" w:rsidRPr="00FB1EC7" w:rsidRDefault="00640081" w:rsidP="00640081">
            <w:pPr>
              <w:rPr>
                <w:rFonts w:ascii="GHEA Grapalat" w:hAnsi="GHEA Grapalat"/>
                <w:b/>
                <w:sz w:val="20"/>
                <w:szCs w:val="20"/>
                <w:lang w:val="pt-BR"/>
              </w:rPr>
            </w:pPr>
            <w:r w:rsidRPr="00FB1EC7">
              <w:rPr>
                <w:rFonts w:ascii="GHEA Grapalat" w:hAnsi="GHEA Grapalat" w:cs="Sylfaen"/>
                <w:b/>
                <w:sz w:val="20"/>
                <w:szCs w:val="20"/>
                <w:lang w:val="pt-BR"/>
              </w:rPr>
              <w:t>ԸՆԴԱՄԵՆԸ</w:t>
            </w:r>
          </w:p>
        </w:tc>
        <w:tc>
          <w:tcPr>
            <w:tcW w:w="4950" w:type="dxa"/>
            <w:vAlign w:val="center"/>
          </w:tcPr>
          <w:p w14:paraId="22E0E482" w14:textId="77777777" w:rsidR="00640081" w:rsidRPr="00FB1EC7" w:rsidRDefault="00640081" w:rsidP="00640081">
            <w:pPr>
              <w:jc w:val="center"/>
              <w:rPr>
                <w:rFonts w:ascii="GHEA Grapalat" w:hAnsi="GHEA Grapalat"/>
                <w:b/>
                <w:sz w:val="20"/>
                <w:szCs w:val="20"/>
                <w:lang w:val="pt-BR"/>
              </w:rPr>
            </w:pPr>
          </w:p>
        </w:tc>
        <w:tc>
          <w:tcPr>
            <w:tcW w:w="1800" w:type="dxa"/>
            <w:vAlign w:val="center"/>
          </w:tcPr>
          <w:p w14:paraId="28AB1DD4" w14:textId="77777777" w:rsidR="00640081" w:rsidRPr="00FB1EC7" w:rsidRDefault="00640081" w:rsidP="00640081">
            <w:pPr>
              <w:jc w:val="center"/>
              <w:rPr>
                <w:rFonts w:ascii="GHEA Grapalat" w:hAnsi="GHEA Grapalat"/>
                <w:b/>
                <w:sz w:val="20"/>
                <w:szCs w:val="20"/>
                <w:lang w:val="pt-BR"/>
              </w:rPr>
            </w:pPr>
          </w:p>
        </w:tc>
      </w:tr>
      <w:bookmarkEnd w:id="17"/>
    </w:tbl>
    <w:p w14:paraId="0FE65285" w14:textId="3EF1207F" w:rsidR="00F02279" w:rsidRDefault="00F02279" w:rsidP="00F02279">
      <w:pPr>
        <w:keepNext/>
        <w:jc w:val="both"/>
        <w:outlineLvl w:val="3"/>
        <w:rPr>
          <w:rFonts w:ascii="GHEA Grapalat" w:hAnsi="GHEA Grapalat"/>
          <w:i/>
          <w:sz w:val="32"/>
          <w:lang w:val="pt-BR"/>
        </w:rPr>
      </w:pPr>
    </w:p>
    <w:p w14:paraId="4378717E" w14:textId="7EA6C1F1" w:rsidR="00F72D88" w:rsidRDefault="00F72D88" w:rsidP="00F02279">
      <w:pPr>
        <w:keepNext/>
        <w:jc w:val="both"/>
        <w:outlineLvl w:val="3"/>
        <w:rPr>
          <w:rFonts w:ascii="GHEA Grapalat" w:hAnsi="GHEA Grapalat"/>
          <w:i/>
          <w:sz w:val="32"/>
          <w:lang w:val="pt-BR"/>
        </w:rPr>
      </w:pPr>
    </w:p>
    <w:p w14:paraId="5E6B2C37" w14:textId="77777777" w:rsidR="00F72D88" w:rsidRPr="00FB1EC7" w:rsidRDefault="00F72D88"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1555E3" w14:textId="77777777" w:rsidR="004D53E4" w:rsidRDefault="004D53E4" w:rsidP="00F02279">
      <w:pPr>
        <w:ind w:firstLine="567"/>
        <w:jc w:val="right"/>
        <w:rPr>
          <w:rFonts w:ascii="GHEA Grapalat" w:hAnsi="GHEA Grapalat" w:cs="Sylfaen"/>
          <w:i/>
          <w:sz w:val="20"/>
          <w:szCs w:val="20"/>
          <w:lang w:val="pt-BR"/>
        </w:rPr>
      </w:pPr>
    </w:p>
    <w:p w14:paraId="3753F346" w14:textId="77777777" w:rsidR="00F72D88" w:rsidRDefault="00F72D88" w:rsidP="00F02279">
      <w:pPr>
        <w:ind w:firstLine="567"/>
        <w:jc w:val="right"/>
        <w:rPr>
          <w:rFonts w:ascii="GHEA Grapalat" w:hAnsi="GHEA Grapalat" w:cs="Sylfaen"/>
          <w:i/>
          <w:sz w:val="20"/>
          <w:szCs w:val="20"/>
          <w:lang w:val="pt-BR"/>
        </w:rPr>
      </w:pPr>
    </w:p>
    <w:p w14:paraId="2087BD5B" w14:textId="77777777" w:rsidR="00F72D88" w:rsidRDefault="00F72D88" w:rsidP="00F02279">
      <w:pPr>
        <w:ind w:firstLine="567"/>
        <w:jc w:val="right"/>
        <w:rPr>
          <w:rFonts w:ascii="GHEA Grapalat" w:hAnsi="GHEA Grapalat" w:cs="Sylfaen"/>
          <w:i/>
          <w:sz w:val="20"/>
          <w:szCs w:val="20"/>
          <w:lang w:val="pt-BR"/>
        </w:rPr>
      </w:pPr>
    </w:p>
    <w:p w14:paraId="214DD40A" w14:textId="77777777" w:rsidR="00F72D88" w:rsidRDefault="00F72D88" w:rsidP="00F02279">
      <w:pPr>
        <w:ind w:firstLine="567"/>
        <w:jc w:val="right"/>
        <w:rPr>
          <w:rFonts w:ascii="GHEA Grapalat" w:hAnsi="GHEA Grapalat" w:cs="Sylfaen"/>
          <w:i/>
          <w:sz w:val="20"/>
          <w:szCs w:val="20"/>
          <w:lang w:val="pt-BR"/>
        </w:rPr>
      </w:pPr>
    </w:p>
    <w:p w14:paraId="52739E74" w14:textId="77777777" w:rsidR="00F72D88" w:rsidRDefault="00F72D88" w:rsidP="00F02279">
      <w:pPr>
        <w:ind w:firstLine="567"/>
        <w:jc w:val="right"/>
        <w:rPr>
          <w:rFonts w:ascii="GHEA Grapalat" w:hAnsi="GHEA Grapalat" w:cs="Sylfaen"/>
          <w:i/>
          <w:sz w:val="20"/>
          <w:szCs w:val="20"/>
          <w:lang w:val="pt-BR"/>
        </w:rPr>
      </w:pPr>
    </w:p>
    <w:p w14:paraId="70311FC1" w14:textId="77777777" w:rsidR="00F72D88" w:rsidRDefault="00F72D88" w:rsidP="00F02279">
      <w:pPr>
        <w:ind w:firstLine="567"/>
        <w:jc w:val="right"/>
        <w:rPr>
          <w:rFonts w:ascii="GHEA Grapalat" w:hAnsi="GHEA Grapalat" w:cs="Sylfaen"/>
          <w:i/>
          <w:sz w:val="20"/>
          <w:szCs w:val="20"/>
          <w:lang w:val="pt-BR"/>
        </w:rPr>
      </w:pPr>
    </w:p>
    <w:p w14:paraId="2A1E52CC" w14:textId="77777777" w:rsidR="00F72D88" w:rsidRDefault="00F72D88" w:rsidP="00F02279">
      <w:pPr>
        <w:ind w:firstLine="567"/>
        <w:jc w:val="right"/>
        <w:rPr>
          <w:rFonts w:ascii="GHEA Grapalat" w:hAnsi="GHEA Grapalat" w:cs="Sylfaen"/>
          <w:i/>
          <w:sz w:val="20"/>
          <w:szCs w:val="20"/>
          <w:lang w:val="pt-BR"/>
        </w:rPr>
      </w:pPr>
    </w:p>
    <w:p w14:paraId="0C6E3142" w14:textId="77777777" w:rsidR="00F72D88" w:rsidRDefault="00F72D88" w:rsidP="00F02279">
      <w:pPr>
        <w:ind w:firstLine="567"/>
        <w:jc w:val="right"/>
        <w:rPr>
          <w:rFonts w:ascii="GHEA Grapalat" w:hAnsi="GHEA Grapalat" w:cs="Sylfaen"/>
          <w:i/>
          <w:sz w:val="20"/>
          <w:szCs w:val="20"/>
          <w:lang w:val="pt-BR"/>
        </w:rPr>
      </w:pPr>
    </w:p>
    <w:p w14:paraId="7796F182" w14:textId="77777777" w:rsidR="00F72D88" w:rsidRDefault="00F72D88" w:rsidP="00F02279">
      <w:pPr>
        <w:ind w:firstLine="567"/>
        <w:jc w:val="right"/>
        <w:rPr>
          <w:rFonts w:ascii="GHEA Grapalat" w:hAnsi="GHEA Grapalat" w:cs="Sylfaen"/>
          <w:i/>
          <w:sz w:val="20"/>
          <w:szCs w:val="20"/>
          <w:lang w:val="pt-BR"/>
        </w:rPr>
      </w:pPr>
    </w:p>
    <w:p w14:paraId="6CE1329A" w14:textId="77777777" w:rsidR="00F72D88" w:rsidRDefault="00F72D88" w:rsidP="00F02279">
      <w:pPr>
        <w:ind w:firstLine="567"/>
        <w:jc w:val="right"/>
        <w:rPr>
          <w:rFonts w:ascii="GHEA Grapalat" w:hAnsi="GHEA Grapalat" w:cs="Sylfaen"/>
          <w:i/>
          <w:sz w:val="20"/>
          <w:szCs w:val="20"/>
          <w:lang w:val="pt-BR"/>
        </w:rPr>
      </w:pPr>
    </w:p>
    <w:p w14:paraId="5C8A2473" w14:textId="77777777" w:rsidR="00F72D88" w:rsidRDefault="00F72D88" w:rsidP="00F02279">
      <w:pPr>
        <w:ind w:firstLine="567"/>
        <w:jc w:val="right"/>
        <w:rPr>
          <w:rFonts w:ascii="GHEA Grapalat" w:hAnsi="GHEA Grapalat" w:cs="Sylfaen"/>
          <w:i/>
          <w:sz w:val="20"/>
          <w:szCs w:val="20"/>
          <w:lang w:val="pt-BR"/>
        </w:rPr>
      </w:pPr>
    </w:p>
    <w:p w14:paraId="702E620E" w14:textId="77777777" w:rsidR="00F72D88" w:rsidRDefault="00F72D88" w:rsidP="00F02279">
      <w:pPr>
        <w:ind w:firstLine="567"/>
        <w:jc w:val="right"/>
        <w:rPr>
          <w:rFonts w:ascii="GHEA Grapalat" w:hAnsi="GHEA Grapalat" w:cs="Sylfaen"/>
          <w:i/>
          <w:sz w:val="20"/>
          <w:szCs w:val="20"/>
          <w:lang w:val="pt-BR"/>
        </w:rPr>
      </w:pPr>
    </w:p>
    <w:p w14:paraId="1C8AE104" w14:textId="77777777" w:rsidR="00F72D88" w:rsidRDefault="00F72D88" w:rsidP="00F02279">
      <w:pPr>
        <w:ind w:firstLine="567"/>
        <w:jc w:val="right"/>
        <w:rPr>
          <w:rFonts w:ascii="GHEA Grapalat" w:hAnsi="GHEA Grapalat" w:cs="Sylfaen"/>
          <w:i/>
          <w:sz w:val="20"/>
          <w:szCs w:val="20"/>
          <w:lang w:val="pt-BR"/>
        </w:rPr>
      </w:pPr>
    </w:p>
    <w:p w14:paraId="3B4640AC" w14:textId="77777777" w:rsidR="00F72D88" w:rsidRDefault="00F72D88" w:rsidP="00F02279">
      <w:pPr>
        <w:ind w:firstLine="567"/>
        <w:jc w:val="right"/>
        <w:rPr>
          <w:rFonts w:ascii="GHEA Grapalat" w:hAnsi="GHEA Grapalat" w:cs="Sylfaen"/>
          <w:i/>
          <w:sz w:val="20"/>
          <w:szCs w:val="20"/>
          <w:lang w:val="pt-BR"/>
        </w:rPr>
      </w:pPr>
    </w:p>
    <w:p w14:paraId="5B6F0024" w14:textId="77777777" w:rsidR="00F72D88" w:rsidRDefault="00F72D88" w:rsidP="00F02279">
      <w:pPr>
        <w:ind w:firstLine="567"/>
        <w:jc w:val="right"/>
        <w:rPr>
          <w:rFonts w:ascii="GHEA Grapalat" w:hAnsi="GHEA Grapalat" w:cs="Sylfaen"/>
          <w:i/>
          <w:sz w:val="20"/>
          <w:szCs w:val="20"/>
          <w:lang w:val="pt-BR"/>
        </w:rPr>
      </w:pPr>
    </w:p>
    <w:p w14:paraId="669287DB" w14:textId="77777777" w:rsidR="00F72D88" w:rsidRDefault="00F72D88" w:rsidP="00F02279">
      <w:pPr>
        <w:ind w:firstLine="567"/>
        <w:jc w:val="right"/>
        <w:rPr>
          <w:rFonts w:ascii="GHEA Grapalat" w:hAnsi="GHEA Grapalat" w:cs="Sylfaen"/>
          <w:i/>
          <w:sz w:val="20"/>
          <w:szCs w:val="20"/>
          <w:lang w:val="pt-BR"/>
        </w:rPr>
      </w:pPr>
    </w:p>
    <w:p w14:paraId="3452FBA1" w14:textId="77777777" w:rsidR="00F72D88" w:rsidRDefault="00F72D88" w:rsidP="00F02279">
      <w:pPr>
        <w:ind w:firstLine="567"/>
        <w:jc w:val="right"/>
        <w:rPr>
          <w:rFonts w:ascii="GHEA Grapalat" w:hAnsi="GHEA Grapalat" w:cs="Sylfaen"/>
          <w:i/>
          <w:sz w:val="20"/>
          <w:szCs w:val="20"/>
          <w:lang w:val="pt-BR"/>
        </w:rPr>
      </w:pPr>
    </w:p>
    <w:p w14:paraId="110EF938" w14:textId="77777777" w:rsidR="00F72D88" w:rsidRDefault="00F72D88" w:rsidP="00F02279">
      <w:pPr>
        <w:ind w:firstLine="567"/>
        <w:jc w:val="right"/>
        <w:rPr>
          <w:rFonts w:ascii="GHEA Grapalat" w:hAnsi="GHEA Grapalat" w:cs="Sylfaen"/>
          <w:i/>
          <w:sz w:val="20"/>
          <w:szCs w:val="20"/>
          <w:lang w:val="pt-BR"/>
        </w:rPr>
      </w:pPr>
    </w:p>
    <w:p w14:paraId="4CB96741" w14:textId="77777777" w:rsidR="00F72D88" w:rsidRDefault="00F72D88" w:rsidP="00F02279">
      <w:pPr>
        <w:ind w:firstLine="567"/>
        <w:jc w:val="right"/>
        <w:rPr>
          <w:rFonts w:ascii="GHEA Grapalat" w:hAnsi="GHEA Grapalat" w:cs="Sylfaen"/>
          <w:i/>
          <w:sz w:val="20"/>
          <w:szCs w:val="20"/>
          <w:lang w:val="pt-BR"/>
        </w:rPr>
      </w:pPr>
    </w:p>
    <w:p w14:paraId="44B5E9AD" w14:textId="77777777" w:rsidR="00F72D88" w:rsidRDefault="00F72D88" w:rsidP="00F02279">
      <w:pPr>
        <w:ind w:firstLine="567"/>
        <w:jc w:val="right"/>
        <w:rPr>
          <w:rFonts w:ascii="GHEA Grapalat" w:hAnsi="GHEA Grapalat" w:cs="Sylfaen"/>
          <w:i/>
          <w:sz w:val="20"/>
          <w:szCs w:val="20"/>
          <w:lang w:val="pt-BR"/>
        </w:rPr>
      </w:pPr>
    </w:p>
    <w:p w14:paraId="4DEAAE18" w14:textId="77777777" w:rsidR="00F72D88" w:rsidRDefault="00F72D88" w:rsidP="00F02279">
      <w:pPr>
        <w:ind w:firstLine="567"/>
        <w:jc w:val="right"/>
        <w:rPr>
          <w:rFonts w:ascii="GHEA Grapalat" w:hAnsi="GHEA Grapalat" w:cs="Sylfaen"/>
          <w:i/>
          <w:sz w:val="20"/>
          <w:szCs w:val="20"/>
          <w:lang w:val="pt-BR"/>
        </w:rPr>
      </w:pPr>
    </w:p>
    <w:p w14:paraId="258367CF" w14:textId="77777777" w:rsidR="00F72D88" w:rsidRDefault="00F72D88" w:rsidP="00F02279">
      <w:pPr>
        <w:ind w:firstLine="567"/>
        <w:jc w:val="right"/>
        <w:rPr>
          <w:rFonts w:ascii="GHEA Grapalat" w:hAnsi="GHEA Grapalat" w:cs="Sylfaen"/>
          <w:i/>
          <w:sz w:val="20"/>
          <w:szCs w:val="20"/>
          <w:lang w:val="pt-BR"/>
        </w:rPr>
      </w:pPr>
    </w:p>
    <w:p w14:paraId="4ACB5046" w14:textId="77777777" w:rsidR="00F72D88" w:rsidRDefault="00F72D88" w:rsidP="00F02279">
      <w:pPr>
        <w:ind w:firstLine="567"/>
        <w:jc w:val="right"/>
        <w:rPr>
          <w:rFonts w:ascii="GHEA Grapalat" w:hAnsi="GHEA Grapalat" w:cs="Sylfaen"/>
          <w:i/>
          <w:sz w:val="20"/>
          <w:szCs w:val="20"/>
          <w:lang w:val="pt-BR"/>
        </w:rPr>
      </w:pPr>
    </w:p>
    <w:p w14:paraId="6D785060" w14:textId="70A37471" w:rsidR="00F72D88" w:rsidRDefault="00F72D88" w:rsidP="00F02279">
      <w:pPr>
        <w:ind w:firstLine="567"/>
        <w:jc w:val="right"/>
        <w:rPr>
          <w:rFonts w:ascii="GHEA Grapalat" w:hAnsi="GHEA Grapalat" w:cs="Sylfaen"/>
          <w:i/>
          <w:sz w:val="20"/>
          <w:szCs w:val="20"/>
          <w:lang w:val="pt-BR"/>
        </w:rPr>
      </w:pPr>
    </w:p>
    <w:p w14:paraId="49B70458" w14:textId="0D2E7006" w:rsidR="00873315" w:rsidRDefault="00873315" w:rsidP="00F02279">
      <w:pPr>
        <w:ind w:firstLine="567"/>
        <w:jc w:val="right"/>
        <w:rPr>
          <w:rFonts w:ascii="GHEA Grapalat" w:hAnsi="GHEA Grapalat" w:cs="Sylfaen"/>
          <w:i/>
          <w:sz w:val="20"/>
          <w:szCs w:val="20"/>
          <w:lang w:val="pt-BR"/>
        </w:rPr>
      </w:pPr>
    </w:p>
    <w:p w14:paraId="498C57AB" w14:textId="280C0B85" w:rsidR="00873315" w:rsidRDefault="00873315" w:rsidP="00F02279">
      <w:pPr>
        <w:ind w:firstLine="567"/>
        <w:jc w:val="right"/>
        <w:rPr>
          <w:rFonts w:ascii="GHEA Grapalat" w:hAnsi="GHEA Grapalat" w:cs="Sylfaen"/>
          <w:i/>
          <w:sz w:val="20"/>
          <w:szCs w:val="20"/>
          <w:lang w:val="pt-BR"/>
        </w:rPr>
      </w:pPr>
    </w:p>
    <w:p w14:paraId="7122C355" w14:textId="5DAC81CC" w:rsidR="00873315" w:rsidRDefault="00873315" w:rsidP="00F02279">
      <w:pPr>
        <w:ind w:firstLine="567"/>
        <w:jc w:val="right"/>
        <w:rPr>
          <w:rFonts w:ascii="GHEA Grapalat" w:hAnsi="GHEA Grapalat" w:cs="Sylfaen"/>
          <w:i/>
          <w:sz w:val="20"/>
          <w:szCs w:val="20"/>
          <w:lang w:val="pt-BR"/>
        </w:rPr>
      </w:pPr>
    </w:p>
    <w:p w14:paraId="3DFC5AEE" w14:textId="77777777" w:rsidR="00873315" w:rsidRDefault="00873315" w:rsidP="00F02279">
      <w:pPr>
        <w:ind w:firstLine="567"/>
        <w:jc w:val="right"/>
        <w:rPr>
          <w:rFonts w:ascii="GHEA Grapalat" w:hAnsi="GHEA Grapalat" w:cs="Sylfaen"/>
          <w:i/>
          <w:sz w:val="20"/>
          <w:szCs w:val="20"/>
          <w:lang w:val="pt-BR"/>
        </w:rPr>
      </w:pPr>
    </w:p>
    <w:p w14:paraId="769B4D4B" w14:textId="77777777" w:rsidR="00F72D88" w:rsidRDefault="00F72D88" w:rsidP="00F02279">
      <w:pPr>
        <w:ind w:firstLine="567"/>
        <w:jc w:val="right"/>
        <w:rPr>
          <w:rFonts w:ascii="GHEA Grapalat" w:hAnsi="GHEA Grapalat" w:cs="Sylfaen"/>
          <w:i/>
          <w:sz w:val="20"/>
          <w:szCs w:val="20"/>
          <w:lang w:val="pt-BR"/>
        </w:rPr>
      </w:pPr>
    </w:p>
    <w:p w14:paraId="21AF6E6A" w14:textId="3BB0543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28456C08" w:rsidR="00F02279" w:rsidRDefault="00F02279" w:rsidP="0046123A">
      <w:pPr>
        <w:jc w:val="right"/>
        <w:rPr>
          <w:rFonts w:ascii="GHEA Grapalat" w:hAnsi="GHEA Grapalat" w:cs="Sylfaen"/>
          <w:sz w:val="18"/>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208"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080"/>
        <w:gridCol w:w="1980"/>
        <w:gridCol w:w="470"/>
        <w:gridCol w:w="470"/>
        <w:gridCol w:w="470"/>
        <w:gridCol w:w="480"/>
        <w:gridCol w:w="526"/>
        <w:gridCol w:w="540"/>
        <w:gridCol w:w="540"/>
        <w:gridCol w:w="685"/>
        <w:gridCol w:w="685"/>
        <w:gridCol w:w="599"/>
        <w:gridCol w:w="540"/>
        <w:gridCol w:w="685"/>
        <w:gridCol w:w="600"/>
        <w:gridCol w:w="48"/>
      </w:tblGrid>
      <w:tr w:rsidR="00E6441E" w:rsidRPr="006A6D24" w14:paraId="02DACA26" w14:textId="77777777" w:rsidTr="001F51D8">
        <w:tc>
          <w:tcPr>
            <w:tcW w:w="11208" w:type="dxa"/>
            <w:gridSpan w:val="17"/>
          </w:tcPr>
          <w:p w14:paraId="6C7941B6" w14:textId="77777777" w:rsidR="00E6441E" w:rsidRPr="006A6D24" w:rsidRDefault="00E6441E" w:rsidP="00A936CC">
            <w:pPr>
              <w:jc w:val="center"/>
              <w:rPr>
                <w:rFonts w:ascii="GHEA Grapalat" w:hAnsi="GHEA Grapalat"/>
                <w:sz w:val="18"/>
                <w:lang w:val="hy-AM"/>
              </w:rPr>
            </w:pPr>
            <w:r>
              <w:rPr>
                <w:rFonts w:ascii="GHEA Grapalat" w:hAnsi="GHEA Grapalat"/>
                <w:sz w:val="18"/>
                <w:lang w:val="hy-AM"/>
              </w:rPr>
              <w:t>Աշխատանքի</w:t>
            </w:r>
          </w:p>
        </w:tc>
      </w:tr>
      <w:tr w:rsidR="00E6441E" w:rsidRPr="00665D0C" w14:paraId="5386A328" w14:textId="77777777" w:rsidTr="001F51D8">
        <w:trPr>
          <w:gridAfter w:val="1"/>
          <w:wAfter w:w="48" w:type="dxa"/>
        </w:trPr>
        <w:tc>
          <w:tcPr>
            <w:tcW w:w="810" w:type="dxa"/>
            <w:vAlign w:val="center"/>
          </w:tcPr>
          <w:p w14:paraId="1E89BDFE" w14:textId="77777777" w:rsidR="00E6441E" w:rsidRPr="005E1F72" w:rsidRDefault="00E6441E" w:rsidP="00A936CC">
            <w:pPr>
              <w:jc w:val="center"/>
              <w:rPr>
                <w:rFonts w:ascii="GHEA Grapalat" w:hAnsi="GHEA Grapalat"/>
                <w:sz w:val="18"/>
                <w:lang w:val="es-ES"/>
              </w:rPr>
            </w:pPr>
            <w:proofErr w:type="spellStart"/>
            <w:r w:rsidRPr="005E1F72">
              <w:rPr>
                <w:rFonts w:ascii="GHEA Grapalat" w:hAnsi="GHEA Grapalat"/>
                <w:sz w:val="18"/>
              </w:rPr>
              <w:t>հրավերով</w:t>
            </w:r>
            <w:proofErr w:type="spellEnd"/>
            <w:r w:rsidRPr="005E1F72">
              <w:rPr>
                <w:rFonts w:ascii="GHEA Grapalat" w:hAnsi="GHEA Grapalat"/>
                <w:sz w:val="18"/>
              </w:rPr>
              <w:t xml:space="preserve"> </w:t>
            </w:r>
            <w:proofErr w:type="spellStart"/>
            <w:r w:rsidRPr="005E1F72">
              <w:rPr>
                <w:rFonts w:ascii="GHEA Grapalat" w:hAnsi="GHEA Grapalat"/>
                <w:sz w:val="18"/>
              </w:rPr>
              <w:t>նախատեսված</w:t>
            </w:r>
            <w:proofErr w:type="spellEnd"/>
            <w:r w:rsidRPr="005E1F72">
              <w:rPr>
                <w:rFonts w:ascii="GHEA Grapalat" w:hAnsi="GHEA Grapalat"/>
                <w:sz w:val="18"/>
              </w:rPr>
              <w:t xml:space="preserve"> </w:t>
            </w:r>
            <w:proofErr w:type="spellStart"/>
            <w:r w:rsidRPr="005E1F72">
              <w:rPr>
                <w:rFonts w:ascii="GHEA Grapalat" w:hAnsi="GHEA Grapalat"/>
                <w:sz w:val="18"/>
              </w:rPr>
              <w:t>չափաբաժնի</w:t>
            </w:r>
            <w:proofErr w:type="spellEnd"/>
            <w:r w:rsidRPr="005E1F72">
              <w:rPr>
                <w:rFonts w:ascii="GHEA Grapalat" w:hAnsi="GHEA Grapalat"/>
                <w:sz w:val="18"/>
              </w:rPr>
              <w:t xml:space="preserve"> </w:t>
            </w:r>
            <w:proofErr w:type="spellStart"/>
            <w:r w:rsidRPr="005E1F72">
              <w:rPr>
                <w:rFonts w:ascii="GHEA Grapalat" w:hAnsi="GHEA Grapalat"/>
                <w:sz w:val="18"/>
              </w:rPr>
              <w:t>համարը</w:t>
            </w:r>
            <w:proofErr w:type="spellEnd"/>
          </w:p>
        </w:tc>
        <w:tc>
          <w:tcPr>
            <w:tcW w:w="1080" w:type="dxa"/>
            <w:vAlign w:val="center"/>
          </w:tcPr>
          <w:p w14:paraId="254A76DE" w14:textId="77777777" w:rsidR="00E6441E" w:rsidRPr="005E1F72" w:rsidRDefault="00E6441E" w:rsidP="00A936CC">
            <w:pPr>
              <w:jc w:val="center"/>
              <w:rPr>
                <w:rFonts w:ascii="GHEA Grapalat" w:hAnsi="GHEA Grapalat"/>
                <w:sz w:val="18"/>
                <w:lang w:val="es-ES"/>
              </w:rPr>
            </w:pPr>
            <w:proofErr w:type="spellStart"/>
            <w:r w:rsidRPr="005E1F72">
              <w:rPr>
                <w:rFonts w:ascii="GHEA Grapalat" w:hAnsi="GHEA Grapalat"/>
                <w:sz w:val="18"/>
              </w:rPr>
              <w:t>գնումների</w:t>
            </w:r>
            <w:proofErr w:type="spellEnd"/>
            <w:r w:rsidRPr="005E1F72">
              <w:rPr>
                <w:rFonts w:ascii="GHEA Grapalat" w:hAnsi="GHEA Grapalat"/>
                <w:sz w:val="18"/>
                <w:lang w:val="es-ES"/>
              </w:rPr>
              <w:t xml:space="preserve"> </w:t>
            </w:r>
            <w:proofErr w:type="spellStart"/>
            <w:r w:rsidRPr="005E1F72">
              <w:rPr>
                <w:rFonts w:ascii="GHEA Grapalat" w:hAnsi="GHEA Grapalat"/>
                <w:sz w:val="18"/>
              </w:rPr>
              <w:t>պլանով</w:t>
            </w:r>
            <w:proofErr w:type="spellEnd"/>
            <w:r w:rsidRPr="005E1F72">
              <w:rPr>
                <w:rFonts w:ascii="GHEA Grapalat" w:hAnsi="GHEA Grapalat"/>
                <w:sz w:val="18"/>
                <w:lang w:val="es-ES"/>
              </w:rPr>
              <w:t xml:space="preserve"> </w:t>
            </w:r>
            <w:proofErr w:type="spellStart"/>
            <w:r w:rsidRPr="005E1F72">
              <w:rPr>
                <w:rFonts w:ascii="GHEA Grapalat" w:hAnsi="GHEA Grapalat"/>
                <w:sz w:val="18"/>
              </w:rPr>
              <w:t>նախատեսված</w:t>
            </w:r>
            <w:proofErr w:type="spellEnd"/>
            <w:r w:rsidRPr="005E1F72">
              <w:rPr>
                <w:rFonts w:ascii="GHEA Grapalat" w:hAnsi="GHEA Grapalat"/>
                <w:sz w:val="18"/>
                <w:lang w:val="es-ES"/>
              </w:rPr>
              <w:t xml:space="preserve"> </w:t>
            </w:r>
            <w:proofErr w:type="spellStart"/>
            <w:r w:rsidRPr="005E1F72">
              <w:rPr>
                <w:rFonts w:ascii="GHEA Grapalat" w:hAnsi="GHEA Grapalat"/>
                <w:sz w:val="18"/>
              </w:rPr>
              <w:t>միջանցիկ</w:t>
            </w:r>
            <w:proofErr w:type="spellEnd"/>
            <w:r w:rsidRPr="005E1F72">
              <w:rPr>
                <w:rFonts w:ascii="GHEA Grapalat" w:hAnsi="GHEA Grapalat"/>
                <w:sz w:val="18"/>
                <w:lang w:val="es-ES"/>
              </w:rPr>
              <w:t xml:space="preserve"> </w:t>
            </w:r>
            <w:proofErr w:type="spellStart"/>
            <w:r w:rsidRPr="005E1F72">
              <w:rPr>
                <w:rFonts w:ascii="GHEA Grapalat" w:hAnsi="GHEA Grapalat"/>
                <w:sz w:val="18"/>
              </w:rPr>
              <w:t>ծածկագիրը</w:t>
            </w:r>
            <w:proofErr w:type="spellEnd"/>
            <w:r w:rsidRPr="005E1F72">
              <w:rPr>
                <w:rFonts w:ascii="GHEA Grapalat" w:hAnsi="GHEA Grapalat"/>
                <w:sz w:val="18"/>
                <w:lang w:val="es-ES"/>
              </w:rPr>
              <w:t xml:space="preserve">` </w:t>
            </w:r>
            <w:proofErr w:type="spellStart"/>
            <w:r w:rsidRPr="005E1F72">
              <w:rPr>
                <w:rFonts w:ascii="GHEA Grapalat" w:hAnsi="GHEA Grapalat"/>
                <w:sz w:val="18"/>
              </w:rPr>
              <w:t>ըստ</w:t>
            </w:r>
            <w:proofErr w:type="spellEnd"/>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proofErr w:type="spellStart"/>
            <w:r w:rsidRPr="005E1F72">
              <w:rPr>
                <w:rFonts w:ascii="GHEA Grapalat" w:hAnsi="GHEA Grapalat"/>
                <w:sz w:val="18"/>
              </w:rPr>
              <w:t>դասակարգման</w:t>
            </w:r>
            <w:proofErr w:type="spellEnd"/>
            <w:r w:rsidRPr="005E1F72">
              <w:rPr>
                <w:rFonts w:ascii="GHEA Grapalat" w:hAnsi="GHEA Grapalat"/>
                <w:sz w:val="18"/>
                <w:lang w:val="es-ES"/>
              </w:rPr>
              <w:t xml:space="preserve"> (CPV)</w:t>
            </w:r>
          </w:p>
        </w:tc>
        <w:tc>
          <w:tcPr>
            <w:tcW w:w="1980" w:type="dxa"/>
            <w:vAlign w:val="center"/>
          </w:tcPr>
          <w:p w14:paraId="34BEF8F8" w14:textId="77777777" w:rsidR="00E6441E" w:rsidRPr="005E1F72" w:rsidRDefault="00E6441E" w:rsidP="00A936CC">
            <w:pPr>
              <w:jc w:val="center"/>
              <w:rPr>
                <w:rFonts w:ascii="GHEA Grapalat" w:hAnsi="GHEA Grapalat"/>
                <w:sz w:val="18"/>
                <w:lang w:val="es-ES"/>
              </w:rPr>
            </w:pPr>
            <w:proofErr w:type="spellStart"/>
            <w:r w:rsidRPr="005E1F72">
              <w:rPr>
                <w:rFonts w:ascii="GHEA Grapalat" w:hAnsi="GHEA Grapalat"/>
                <w:sz w:val="18"/>
              </w:rPr>
              <w:t>անվանումը</w:t>
            </w:r>
            <w:proofErr w:type="spellEnd"/>
          </w:p>
        </w:tc>
        <w:tc>
          <w:tcPr>
            <w:tcW w:w="7290" w:type="dxa"/>
            <w:gridSpan w:val="13"/>
            <w:vAlign w:val="center"/>
          </w:tcPr>
          <w:p w14:paraId="1D61FF2A" w14:textId="2D78D7FC" w:rsidR="00E6441E" w:rsidRPr="005E1F72" w:rsidRDefault="00E6441E" w:rsidP="00A936CC">
            <w:pPr>
              <w:jc w:val="both"/>
              <w:rPr>
                <w:rFonts w:ascii="GHEA Grapalat" w:hAnsi="GHEA Grapalat"/>
                <w:sz w:val="18"/>
                <w:lang w:val="es-ES"/>
              </w:rPr>
            </w:pPr>
            <w:proofErr w:type="spellStart"/>
            <w:r w:rsidRPr="005E1F72">
              <w:rPr>
                <w:rFonts w:ascii="GHEA Grapalat" w:hAnsi="GHEA Grapalat"/>
                <w:sz w:val="18"/>
                <w:lang w:val="es-ES"/>
              </w:rPr>
              <w:t>դիմաց</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վճարումները</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նախատեսվում</w:t>
            </w:r>
            <w:proofErr w:type="spellEnd"/>
            <w:r w:rsidRPr="005E1F72">
              <w:rPr>
                <w:rFonts w:ascii="GHEA Grapalat" w:hAnsi="GHEA Grapalat"/>
                <w:sz w:val="18"/>
                <w:lang w:val="es-ES"/>
              </w:rPr>
              <w:t xml:space="preserve"> է </w:t>
            </w:r>
            <w:proofErr w:type="spellStart"/>
            <w:r w:rsidRPr="005E1F72">
              <w:rPr>
                <w:rFonts w:ascii="GHEA Grapalat" w:hAnsi="GHEA Grapalat"/>
                <w:sz w:val="18"/>
                <w:lang w:val="es-ES"/>
              </w:rPr>
              <w:t>իրականացնել</w:t>
            </w:r>
            <w:proofErr w:type="spellEnd"/>
            <w:r w:rsidRPr="005E1F72">
              <w:rPr>
                <w:rFonts w:ascii="GHEA Grapalat" w:hAnsi="GHEA Grapalat"/>
                <w:sz w:val="18"/>
                <w:lang w:val="es-ES"/>
              </w:rPr>
              <w:t xml:space="preserve"> </w:t>
            </w:r>
            <w:proofErr w:type="gramStart"/>
            <w:r w:rsidRPr="005E1F72">
              <w:rPr>
                <w:rFonts w:ascii="GHEA Grapalat" w:hAnsi="GHEA Grapalat"/>
                <w:sz w:val="18"/>
                <w:lang w:val="es-ES"/>
              </w:rPr>
              <w:t>20</w:t>
            </w:r>
            <w:r>
              <w:rPr>
                <w:rFonts w:ascii="GHEA Grapalat" w:hAnsi="GHEA Grapalat"/>
                <w:sz w:val="18"/>
                <w:lang w:val="es-ES"/>
              </w:rPr>
              <w:t>2</w:t>
            </w:r>
            <w:r w:rsidR="0010164B">
              <w:rPr>
                <w:rFonts w:ascii="GHEA Grapalat" w:hAnsi="GHEA Grapalat"/>
                <w:sz w:val="18"/>
                <w:lang w:val="hy-AM"/>
              </w:rPr>
              <w:t>5</w:t>
            </w:r>
            <w:r w:rsidRPr="005E1F72">
              <w:rPr>
                <w:rFonts w:ascii="GHEA Grapalat" w:hAnsi="GHEA Grapalat"/>
                <w:sz w:val="18"/>
                <w:lang w:val="es-ES"/>
              </w:rPr>
              <w:t xml:space="preserve">  թ</w:t>
            </w:r>
            <w:proofErr w:type="gramEnd"/>
            <w:r w:rsidRPr="005E1F72">
              <w:rPr>
                <w:rFonts w:ascii="GHEA Grapalat" w:hAnsi="GHEA Grapalat"/>
                <w:sz w:val="18"/>
                <w:lang w:val="es-ES"/>
              </w:rPr>
              <w:t>-</w:t>
            </w:r>
            <w:proofErr w:type="spellStart"/>
            <w:r w:rsidRPr="005E1F72">
              <w:rPr>
                <w:rFonts w:ascii="GHEA Grapalat" w:hAnsi="GHEA Grapalat"/>
                <w:sz w:val="18"/>
                <w:lang w:val="es-ES"/>
              </w:rPr>
              <w:t>ին</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ըստ</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ամիսների</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այդ</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թվում</w:t>
            </w:r>
            <w:proofErr w:type="spellEnd"/>
            <w:r w:rsidRPr="005E1F72">
              <w:rPr>
                <w:rFonts w:ascii="GHEA Grapalat" w:hAnsi="GHEA Grapalat"/>
                <w:sz w:val="18"/>
                <w:lang w:val="es-ES"/>
              </w:rPr>
              <w:t>**</w:t>
            </w:r>
          </w:p>
        </w:tc>
      </w:tr>
      <w:tr w:rsidR="00E6441E" w:rsidRPr="005E1F72" w14:paraId="5112EB52" w14:textId="77777777" w:rsidTr="001F51D8">
        <w:trPr>
          <w:gridAfter w:val="1"/>
          <w:wAfter w:w="48" w:type="dxa"/>
          <w:cantSplit/>
          <w:trHeight w:val="1538"/>
        </w:trPr>
        <w:tc>
          <w:tcPr>
            <w:tcW w:w="810" w:type="dxa"/>
          </w:tcPr>
          <w:p w14:paraId="6F2E1882" w14:textId="77777777" w:rsidR="00E6441E" w:rsidRPr="005E1F72" w:rsidRDefault="00E6441E" w:rsidP="00733C4A">
            <w:pPr>
              <w:ind w:right="417"/>
              <w:jc w:val="center"/>
              <w:rPr>
                <w:rFonts w:ascii="GHEA Grapalat" w:hAnsi="GHEA Grapalat"/>
                <w:sz w:val="20"/>
                <w:lang w:val="es-ES"/>
              </w:rPr>
            </w:pPr>
          </w:p>
        </w:tc>
        <w:tc>
          <w:tcPr>
            <w:tcW w:w="1080" w:type="dxa"/>
          </w:tcPr>
          <w:p w14:paraId="566F3168" w14:textId="77777777" w:rsidR="00E6441E" w:rsidRPr="005E1F72" w:rsidRDefault="00E6441E" w:rsidP="00A936CC">
            <w:pPr>
              <w:jc w:val="center"/>
              <w:rPr>
                <w:rFonts w:ascii="GHEA Grapalat" w:hAnsi="GHEA Grapalat"/>
                <w:sz w:val="20"/>
                <w:lang w:val="es-ES"/>
              </w:rPr>
            </w:pPr>
          </w:p>
        </w:tc>
        <w:tc>
          <w:tcPr>
            <w:tcW w:w="1980" w:type="dxa"/>
          </w:tcPr>
          <w:p w14:paraId="02C73821" w14:textId="77777777" w:rsidR="00E6441E" w:rsidRPr="005E1F72" w:rsidRDefault="00E6441E" w:rsidP="00A936CC">
            <w:pPr>
              <w:jc w:val="center"/>
              <w:rPr>
                <w:rFonts w:ascii="GHEA Grapalat" w:hAnsi="GHEA Grapalat"/>
                <w:sz w:val="20"/>
                <w:lang w:val="es-ES"/>
              </w:rPr>
            </w:pPr>
          </w:p>
        </w:tc>
        <w:tc>
          <w:tcPr>
            <w:tcW w:w="470" w:type="dxa"/>
            <w:textDirection w:val="btLr"/>
            <w:vAlign w:val="center"/>
          </w:tcPr>
          <w:p w14:paraId="2FC0F932"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հունվար</w:t>
            </w:r>
          </w:p>
        </w:tc>
        <w:tc>
          <w:tcPr>
            <w:tcW w:w="470" w:type="dxa"/>
            <w:textDirection w:val="btLr"/>
            <w:vAlign w:val="center"/>
          </w:tcPr>
          <w:p w14:paraId="1924B747" w14:textId="77777777" w:rsidR="00E6441E" w:rsidRPr="005E1F72" w:rsidRDefault="00E6441E" w:rsidP="00A936CC">
            <w:pPr>
              <w:ind w:left="113" w:right="-7"/>
              <w:jc w:val="center"/>
              <w:rPr>
                <w:rFonts w:ascii="GHEA Grapalat" w:hAnsi="GHEA Grapalat" w:cs="Sylfaen"/>
                <w:sz w:val="18"/>
                <w:szCs w:val="22"/>
                <w:lang w:val="pt-BR"/>
              </w:rPr>
            </w:pPr>
            <w:r w:rsidRPr="005E1F72">
              <w:rPr>
                <w:rFonts w:ascii="GHEA Grapalat" w:hAnsi="GHEA Grapalat" w:cs="Sylfaen"/>
                <w:sz w:val="18"/>
                <w:szCs w:val="22"/>
                <w:lang w:val="pt-BR"/>
              </w:rPr>
              <w:t>փետրվար</w:t>
            </w:r>
          </w:p>
        </w:tc>
        <w:tc>
          <w:tcPr>
            <w:tcW w:w="470" w:type="dxa"/>
            <w:textDirection w:val="btLr"/>
            <w:vAlign w:val="center"/>
          </w:tcPr>
          <w:p w14:paraId="3097ED8B"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մարտ</w:t>
            </w:r>
          </w:p>
        </w:tc>
        <w:tc>
          <w:tcPr>
            <w:tcW w:w="480" w:type="dxa"/>
            <w:textDirection w:val="btLr"/>
            <w:vAlign w:val="center"/>
          </w:tcPr>
          <w:p w14:paraId="4F80C3AA" w14:textId="77777777" w:rsidR="00E6441E" w:rsidRPr="005E1F72" w:rsidRDefault="00E6441E" w:rsidP="00A936CC">
            <w:pPr>
              <w:ind w:left="113" w:right="-7"/>
              <w:jc w:val="center"/>
              <w:rPr>
                <w:rFonts w:ascii="GHEA Grapalat" w:hAnsi="GHEA Grapalat" w:cs="Sylfaen"/>
                <w:sz w:val="18"/>
                <w:szCs w:val="22"/>
                <w:lang w:val="pt-BR"/>
              </w:rPr>
            </w:pPr>
            <w:r w:rsidRPr="005E1F72">
              <w:rPr>
                <w:rFonts w:ascii="GHEA Grapalat" w:hAnsi="GHEA Grapalat" w:cs="Sylfaen"/>
                <w:sz w:val="18"/>
                <w:szCs w:val="22"/>
                <w:lang w:val="pt-BR"/>
              </w:rPr>
              <w:t>ապրիլ</w:t>
            </w:r>
          </w:p>
        </w:tc>
        <w:tc>
          <w:tcPr>
            <w:tcW w:w="526" w:type="dxa"/>
            <w:textDirection w:val="btLr"/>
            <w:vAlign w:val="center"/>
          </w:tcPr>
          <w:p w14:paraId="19DF2641"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մայիս</w:t>
            </w:r>
          </w:p>
        </w:tc>
        <w:tc>
          <w:tcPr>
            <w:tcW w:w="540" w:type="dxa"/>
            <w:textDirection w:val="btLr"/>
            <w:vAlign w:val="center"/>
          </w:tcPr>
          <w:p w14:paraId="20CB48C2"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հունիս</w:t>
            </w:r>
          </w:p>
        </w:tc>
        <w:tc>
          <w:tcPr>
            <w:tcW w:w="540" w:type="dxa"/>
            <w:textDirection w:val="btLr"/>
            <w:vAlign w:val="center"/>
          </w:tcPr>
          <w:p w14:paraId="31B2F658"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հուլիս</w:t>
            </w:r>
            <w:r w:rsidRPr="005E1F72">
              <w:rPr>
                <w:rFonts w:ascii="GHEA Grapalat" w:hAnsi="GHEA Grapalat" w:cs="Times Armenian"/>
                <w:sz w:val="18"/>
                <w:szCs w:val="22"/>
                <w:lang w:val="pt-BR"/>
              </w:rPr>
              <w:t xml:space="preserve"> </w:t>
            </w:r>
          </w:p>
        </w:tc>
        <w:tc>
          <w:tcPr>
            <w:tcW w:w="685" w:type="dxa"/>
            <w:textDirection w:val="btLr"/>
            <w:vAlign w:val="center"/>
          </w:tcPr>
          <w:p w14:paraId="39A16CD4"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օգոստոս</w:t>
            </w:r>
          </w:p>
        </w:tc>
        <w:tc>
          <w:tcPr>
            <w:tcW w:w="685" w:type="dxa"/>
            <w:textDirection w:val="btLr"/>
            <w:vAlign w:val="center"/>
          </w:tcPr>
          <w:p w14:paraId="00D8D936"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սեպտեմբեր</w:t>
            </w:r>
            <w:r w:rsidRPr="005E1F72">
              <w:rPr>
                <w:rFonts w:ascii="GHEA Grapalat" w:hAnsi="GHEA Grapalat" w:cs="Times Armenian"/>
                <w:sz w:val="18"/>
                <w:szCs w:val="22"/>
                <w:lang w:val="pt-BR"/>
              </w:rPr>
              <w:t xml:space="preserve"> </w:t>
            </w:r>
          </w:p>
        </w:tc>
        <w:tc>
          <w:tcPr>
            <w:tcW w:w="599" w:type="dxa"/>
            <w:textDirection w:val="btLr"/>
            <w:vAlign w:val="center"/>
          </w:tcPr>
          <w:p w14:paraId="1A119814"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հոկտեմբեր</w:t>
            </w:r>
          </w:p>
        </w:tc>
        <w:tc>
          <w:tcPr>
            <w:tcW w:w="540" w:type="dxa"/>
            <w:textDirection w:val="btLr"/>
            <w:vAlign w:val="center"/>
          </w:tcPr>
          <w:p w14:paraId="3003F83B"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sz w:val="18"/>
              </w:rPr>
              <w:t xml:space="preserve"> </w:t>
            </w:r>
            <w:r w:rsidRPr="005E1F72">
              <w:rPr>
                <w:rFonts w:ascii="GHEA Grapalat" w:hAnsi="GHEA Grapalat" w:cs="Sylfaen"/>
                <w:sz w:val="18"/>
                <w:szCs w:val="22"/>
                <w:lang w:val="pt-BR"/>
              </w:rPr>
              <w:t>նոյեմբեր</w:t>
            </w:r>
          </w:p>
        </w:tc>
        <w:tc>
          <w:tcPr>
            <w:tcW w:w="685" w:type="dxa"/>
            <w:textDirection w:val="btLr"/>
            <w:vAlign w:val="center"/>
          </w:tcPr>
          <w:p w14:paraId="2356C0EC" w14:textId="77777777" w:rsidR="00E6441E" w:rsidRPr="005E1F72" w:rsidRDefault="00E6441E" w:rsidP="00A936CC">
            <w:pPr>
              <w:ind w:left="113" w:right="-7"/>
              <w:jc w:val="center"/>
              <w:rPr>
                <w:rFonts w:ascii="GHEA Grapalat" w:hAnsi="GHEA Grapalat"/>
                <w:sz w:val="18"/>
                <w:szCs w:val="22"/>
                <w:lang w:val="pt-BR"/>
              </w:rPr>
            </w:pPr>
            <w:r w:rsidRPr="005E1F72">
              <w:rPr>
                <w:rFonts w:ascii="GHEA Grapalat" w:hAnsi="GHEA Grapalat" w:cs="Sylfaen"/>
                <w:sz w:val="18"/>
                <w:szCs w:val="22"/>
                <w:lang w:val="pt-BR"/>
              </w:rPr>
              <w:t>դեկտեմբեր</w:t>
            </w:r>
          </w:p>
        </w:tc>
        <w:tc>
          <w:tcPr>
            <w:tcW w:w="600" w:type="dxa"/>
            <w:textDirection w:val="btLr"/>
            <w:vAlign w:val="center"/>
          </w:tcPr>
          <w:p w14:paraId="5233D285" w14:textId="77777777" w:rsidR="00E6441E" w:rsidRPr="005E1F72" w:rsidRDefault="00E6441E" w:rsidP="00E15AD3">
            <w:pPr>
              <w:ind w:left="113" w:right="-1"/>
              <w:jc w:val="center"/>
              <w:rPr>
                <w:rFonts w:ascii="GHEA Grapalat" w:hAnsi="GHEA Grapalat"/>
                <w:sz w:val="18"/>
                <w:szCs w:val="22"/>
                <w:lang w:val="pt-BR"/>
              </w:rPr>
            </w:pPr>
            <w:r w:rsidRPr="005E1F72">
              <w:rPr>
                <w:rFonts w:ascii="GHEA Grapalat" w:hAnsi="GHEA Grapalat" w:cs="Sylfaen"/>
                <w:sz w:val="18"/>
                <w:szCs w:val="22"/>
                <w:lang w:val="pt-BR"/>
              </w:rPr>
              <w:t>Ընդամենը</w:t>
            </w:r>
          </w:p>
          <w:p w14:paraId="29202407" w14:textId="77777777" w:rsidR="00E6441E" w:rsidRPr="005E1F72" w:rsidRDefault="00E6441E" w:rsidP="00E15AD3">
            <w:pPr>
              <w:ind w:left="113" w:right="113"/>
              <w:jc w:val="center"/>
              <w:rPr>
                <w:rFonts w:ascii="GHEA Grapalat" w:hAnsi="GHEA Grapalat"/>
                <w:sz w:val="18"/>
                <w:lang w:val="es-ES"/>
              </w:rPr>
            </w:pPr>
          </w:p>
        </w:tc>
      </w:tr>
      <w:tr w:rsidR="00E306A1" w14:paraId="69C4158C" w14:textId="77777777" w:rsidTr="001F51D8">
        <w:trPr>
          <w:gridAfter w:val="1"/>
          <w:wAfter w:w="48" w:type="dxa"/>
          <w:trHeight w:val="1538"/>
        </w:trPr>
        <w:tc>
          <w:tcPr>
            <w:tcW w:w="810" w:type="dxa"/>
          </w:tcPr>
          <w:p w14:paraId="5DDA8D44" w14:textId="77777777" w:rsidR="00E306A1" w:rsidRPr="005E1F72" w:rsidRDefault="00E306A1" w:rsidP="00E306A1">
            <w:pPr>
              <w:spacing w:before="240"/>
              <w:jc w:val="center"/>
              <w:rPr>
                <w:rFonts w:ascii="GHEA Grapalat" w:hAnsi="GHEA Grapalat"/>
                <w:sz w:val="20"/>
                <w:lang w:val="es-ES"/>
              </w:rPr>
            </w:pPr>
            <w:r>
              <w:rPr>
                <w:rFonts w:ascii="GHEA Grapalat" w:hAnsi="GHEA Grapalat"/>
                <w:sz w:val="20"/>
                <w:lang w:val="es-ES"/>
              </w:rPr>
              <w:t>1</w:t>
            </w:r>
          </w:p>
        </w:tc>
        <w:tc>
          <w:tcPr>
            <w:tcW w:w="1080" w:type="dxa"/>
            <w:vAlign w:val="center"/>
          </w:tcPr>
          <w:p w14:paraId="246A59CC" w14:textId="28FB873E" w:rsidR="00E306A1" w:rsidRPr="00733C4A" w:rsidRDefault="00417853" w:rsidP="00E306A1">
            <w:pPr>
              <w:spacing w:before="240"/>
              <w:jc w:val="center"/>
              <w:rPr>
                <w:rFonts w:ascii="GHEA Grapalat" w:hAnsi="GHEA Grapalat"/>
                <w:color w:val="000000"/>
                <w:sz w:val="12"/>
                <w:szCs w:val="12"/>
                <w:lang w:val="hy-AM"/>
              </w:rPr>
            </w:pPr>
            <w:r w:rsidRPr="00665D0C">
              <w:rPr>
                <w:rFonts w:ascii="GHEA Grapalat" w:hAnsi="GHEA Grapalat"/>
                <w:sz w:val="22"/>
                <w:szCs w:val="22"/>
              </w:rPr>
              <w:t>452</w:t>
            </w:r>
            <w:r>
              <w:rPr>
                <w:rFonts w:ascii="GHEA Grapalat" w:hAnsi="GHEA Grapalat"/>
                <w:sz w:val="22"/>
                <w:szCs w:val="22"/>
              </w:rPr>
              <w:t>31177</w:t>
            </w:r>
            <w:r w:rsidRPr="00665D0C">
              <w:rPr>
                <w:rFonts w:ascii="GHEA Grapalat" w:hAnsi="GHEA Grapalat"/>
                <w:sz w:val="22"/>
                <w:szCs w:val="22"/>
              </w:rPr>
              <w:t>/5</w:t>
            </w:r>
            <w:r>
              <w:rPr>
                <w:rFonts w:ascii="GHEA Grapalat" w:hAnsi="GHEA Grapalat"/>
                <w:sz w:val="22"/>
                <w:szCs w:val="22"/>
              </w:rPr>
              <w:t>23</w:t>
            </w:r>
          </w:p>
        </w:tc>
        <w:tc>
          <w:tcPr>
            <w:tcW w:w="1980" w:type="dxa"/>
            <w:vAlign w:val="center"/>
          </w:tcPr>
          <w:p w14:paraId="1F03B6C3" w14:textId="0C466921" w:rsidR="00E306A1" w:rsidRPr="00E15AD3" w:rsidRDefault="00E15AD3" w:rsidP="00E15AD3">
            <w:pPr>
              <w:jc w:val="center"/>
              <w:rPr>
                <w:rFonts w:ascii="GHEA Grapalat" w:hAnsi="GHEA Grapalat" w:cs="Arial"/>
                <w:bCs/>
                <w:sz w:val="18"/>
                <w:szCs w:val="18"/>
                <w:lang w:val="hy-AM"/>
              </w:rPr>
            </w:pPr>
            <w:r w:rsidRPr="00E15AD3">
              <w:rPr>
                <w:rFonts w:ascii="GHEA Grapalat" w:hAnsi="GHEA Grapalat" w:cs="Sylfaen"/>
                <w:sz w:val="18"/>
                <w:szCs w:val="18"/>
                <w:lang w:val="pt-BR"/>
              </w:rPr>
              <w:t>Երևան քաղաքի Մալաթիա-Սեբաստիա վարչական շրջանի տարածքում եզրաքարերի վերանորոգման աշխատանքներ</w:t>
            </w:r>
          </w:p>
        </w:tc>
        <w:tc>
          <w:tcPr>
            <w:tcW w:w="470" w:type="dxa"/>
          </w:tcPr>
          <w:p w14:paraId="6C870D89" w14:textId="005CE120" w:rsidR="00E306A1" w:rsidRPr="005E1F72" w:rsidRDefault="00E306A1" w:rsidP="00E306A1">
            <w:pPr>
              <w:spacing w:before="240"/>
              <w:jc w:val="center"/>
              <w:rPr>
                <w:rFonts w:ascii="GHEA Grapalat" w:hAnsi="GHEA Grapalat"/>
                <w:lang w:val="pt-BR"/>
              </w:rPr>
            </w:pPr>
            <w:r w:rsidRPr="00C438C0">
              <w:rPr>
                <w:rFonts w:ascii="GHEA Grapalat" w:hAnsi="GHEA Grapalat"/>
                <w:sz w:val="20"/>
                <w:lang w:val="pt-BR"/>
              </w:rPr>
              <w:t>0%</w:t>
            </w:r>
          </w:p>
        </w:tc>
        <w:tc>
          <w:tcPr>
            <w:tcW w:w="470" w:type="dxa"/>
          </w:tcPr>
          <w:p w14:paraId="141F318A" w14:textId="6F24B3E4" w:rsidR="00E306A1" w:rsidRPr="005E1F72" w:rsidRDefault="00E306A1" w:rsidP="00E306A1">
            <w:pPr>
              <w:spacing w:before="240"/>
              <w:jc w:val="center"/>
              <w:rPr>
                <w:rFonts w:ascii="GHEA Grapalat" w:hAnsi="GHEA Grapalat"/>
                <w:lang w:val="pt-BR"/>
              </w:rPr>
            </w:pPr>
            <w:r w:rsidRPr="00C438C0">
              <w:rPr>
                <w:rFonts w:ascii="GHEA Grapalat" w:hAnsi="GHEA Grapalat"/>
                <w:sz w:val="20"/>
                <w:lang w:val="pt-BR"/>
              </w:rPr>
              <w:t>0%</w:t>
            </w:r>
          </w:p>
        </w:tc>
        <w:tc>
          <w:tcPr>
            <w:tcW w:w="470" w:type="dxa"/>
          </w:tcPr>
          <w:p w14:paraId="0BBC3CD9" w14:textId="5FD8A4B6" w:rsidR="00E306A1" w:rsidRPr="005E1F72" w:rsidRDefault="00E306A1" w:rsidP="00E306A1">
            <w:pPr>
              <w:spacing w:before="240"/>
              <w:jc w:val="center"/>
              <w:rPr>
                <w:rFonts w:ascii="GHEA Grapalat" w:hAnsi="GHEA Grapalat" w:cs="Arial"/>
                <w:sz w:val="18"/>
                <w:szCs w:val="18"/>
                <w:lang w:val="pt-BR"/>
              </w:rPr>
            </w:pPr>
            <w:r w:rsidRPr="00C438C0">
              <w:rPr>
                <w:rFonts w:ascii="GHEA Grapalat" w:hAnsi="GHEA Grapalat"/>
                <w:sz w:val="20"/>
                <w:lang w:val="pt-BR"/>
              </w:rPr>
              <w:t>0%</w:t>
            </w:r>
          </w:p>
        </w:tc>
        <w:tc>
          <w:tcPr>
            <w:tcW w:w="480" w:type="dxa"/>
          </w:tcPr>
          <w:p w14:paraId="4F770FC5" w14:textId="7BF8CAC2" w:rsidR="00E306A1" w:rsidRDefault="00E306A1" w:rsidP="00E306A1">
            <w:pPr>
              <w:spacing w:before="240"/>
              <w:jc w:val="center"/>
            </w:pPr>
            <w:r w:rsidRPr="00C438C0">
              <w:rPr>
                <w:rFonts w:ascii="GHEA Grapalat" w:hAnsi="GHEA Grapalat"/>
                <w:sz w:val="20"/>
                <w:lang w:val="pt-BR"/>
              </w:rPr>
              <w:t>0%</w:t>
            </w:r>
          </w:p>
        </w:tc>
        <w:tc>
          <w:tcPr>
            <w:tcW w:w="526" w:type="dxa"/>
          </w:tcPr>
          <w:p w14:paraId="25A4E896" w14:textId="710A0F2A" w:rsidR="00E306A1" w:rsidRDefault="00E306A1" w:rsidP="00E306A1">
            <w:pPr>
              <w:spacing w:before="240"/>
              <w:jc w:val="center"/>
            </w:pPr>
            <w:r w:rsidRPr="00C438C0">
              <w:rPr>
                <w:rFonts w:ascii="GHEA Grapalat" w:hAnsi="GHEA Grapalat"/>
                <w:sz w:val="20"/>
                <w:lang w:val="pt-BR"/>
              </w:rPr>
              <w:t>0%</w:t>
            </w:r>
          </w:p>
        </w:tc>
        <w:tc>
          <w:tcPr>
            <w:tcW w:w="540" w:type="dxa"/>
          </w:tcPr>
          <w:p w14:paraId="427B8B2C" w14:textId="295BD34F" w:rsidR="00E306A1" w:rsidRDefault="00E306A1" w:rsidP="00E306A1">
            <w:pPr>
              <w:spacing w:before="240"/>
              <w:jc w:val="center"/>
            </w:pPr>
            <w:r w:rsidRPr="00C438C0">
              <w:rPr>
                <w:rFonts w:ascii="GHEA Grapalat" w:hAnsi="GHEA Grapalat"/>
                <w:sz w:val="20"/>
                <w:lang w:val="pt-BR"/>
              </w:rPr>
              <w:t>0%</w:t>
            </w:r>
          </w:p>
        </w:tc>
        <w:tc>
          <w:tcPr>
            <w:tcW w:w="540" w:type="dxa"/>
          </w:tcPr>
          <w:p w14:paraId="1896F82B" w14:textId="4AB7E1BB" w:rsidR="00E306A1" w:rsidRDefault="00E306A1" w:rsidP="00E306A1">
            <w:pPr>
              <w:spacing w:before="240"/>
              <w:jc w:val="center"/>
            </w:pPr>
            <w:r w:rsidRPr="00C438C0">
              <w:rPr>
                <w:rFonts w:ascii="GHEA Grapalat" w:hAnsi="GHEA Grapalat"/>
                <w:sz w:val="20"/>
                <w:lang w:val="pt-BR"/>
              </w:rPr>
              <w:t>0%</w:t>
            </w:r>
          </w:p>
        </w:tc>
        <w:tc>
          <w:tcPr>
            <w:tcW w:w="685" w:type="dxa"/>
          </w:tcPr>
          <w:p w14:paraId="72BB53A6" w14:textId="56747443" w:rsidR="00E306A1" w:rsidRDefault="00E306A1" w:rsidP="00E306A1">
            <w:pPr>
              <w:spacing w:before="240"/>
              <w:jc w:val="center"/>
            </w:pPr>
            <w:r w:rsidRPr="00C438C0">
              <w:rPr>
                <w:rFonts w:ascii="GHEA Grapalat" w:hAnsi="GHEA Grapalat"/>
                <w:sz w:val="20"/>
                <w:lang w:val="pt-BR"/>
              </w:rPr>
              <w:t>0%</w:t>
            </w:r>
          </w:p>
        </w:tc>
        <w:tc>
          <w:tcPr>
            <w:tcW w:w="685" w:type="dxa"/>
          </w:tcPr>
          <w:p w14:paraId="1784F2D4" w14:textId="40D3ACED" w:rsidR="00E306A1" w:rsidRDefault="00E306A1" w:rsidP="00E306A1">
            <w:pPr>
              <w:spacing w:before="240"/>
              <w:jc w:val="center"/>
            </w:pPr>
            <w:r w:rsidRPr="00C438C0">
              <w:rPr>
                <w:rFonts w:ascii="GHEA Grapalat" w:hAnsi="GHEA Grapalat"/>
                <w:sz w:val="20"/>
                <w:lang w:val="pt-BR"/>
              </w:rPr>
              <w:t>0%</w:t>
            </w:r>
          </w:p>
        </w:tc>
        <w:tc>
          <w:tcPr>
            <w:tcW w:w="599" w:type="dxa"/>
          </w:tcPr>
          <w:p w14:paraId="62647BAA" w14:textId="26CA9FE0" w:rsidR="00E306A1" w:rsidRDefault="00E306A1" w:rsidP="00E306A1">
            <w:pPr>
              <w:spacing w:before="240"/>
              <w:jc w:val="center"/>
            </w:pPr>
            <w:r w:rsidRPr="00C438C0">
              <w:rPr>
                <w:rFonts w:ascii="GHEA Grapalat" w:hAnsi="GHEA Grapalat"/>
                <w:sz w:val="20"/>
                <w:lang w:val="pt-BR"/>
              </w:rPr>
              <w:t>0%</w:t>
            </w:r>
          </w:p>
        </w:tc>
        <w:tc>
          <w:tcPr>
            <w:tcW w:w="540" w:type="dxa"/>
          </w:tcPr>
          <w:p w14:paraId="43E921FE" w14:textId="07EF97F7" w:rsidR="00E306A1" w:rsidRDefault="00E306A1" w:rsidP="00E306A1">
            <w:pPr>
              <w:spacing w:before="240"/>
              <w:jc w:val="center"/>
            </w:pPr>
            <w:r w:rsidRPr="00C438C0">
              <w:rPr>
                <w:rFonts w:ascii="GHEA Grapalat" w:hAnsi="GHEA Grapalat"/>
                <w:sz w:val="20"/>
                <w:lang w:val="pt-BR"/>
              </w:rPr>
              <w:t>0%</w:t>
            </w:r>
          </w:p>
        </w:tc>
        <w:tc>
          <w:tcPr>
            <w:tcW w:w="685" w:type="dxa"/>
          </w:tcPr>
          <w:p w14:paraId="61C9E311" w14:textId="229C3BCD" w:rsidR="00E306A1" w:rsidRDefault="00E306A1" w:rsidP="00E306A1">
            <w:pPr>
              <w:spacing w:before="240"/>
              <w:jc w:val="center"/>
            </w:pPr>
            <w:r w:rsidRPr="00C438C0">
              <w:rPr>
                <w:rFonts w:ascii="GHEA Grapalat" w:hAnsi="GHEA Grapalat"/>
                <w:sz w:val="20"/>
                <w:lang w:val="pt-BR"/>
              </w:rPr>
              <w:t>0%</w:t>
            </w:r>
          </w:p>
        </w:tc>
        <w:tc>
          <w:tcPr>
            <w:tcW w:w="600" w:type="dxa"/>
          </w:tcPr>
          <w:p w14:paraId="1918DC31" w14:textId="77097750" w:rsidR="00E306A1" w:rsidRDefault="00E306A1" w:rsidP="00E306A1">
            <w:pPr>
              <w:spacing w:before="240"/>
              <w:jc w:val="center"/>
            </w:pPr>
            <w:r w:rsidRPr="00C438C0">
              <w:rPr>
                <w:rFonts w:ascii="GHEA Grapalat" w:hAnsi="GHEA Grapalat"/>
                <w:sz w:val="20"/>
                <w:lang w:val="pt-BR"/>
              </w:rPr>
              <w:t>0%</w:t>
            </w:r>
          </w:p>
        </w:tc>
      </w:tr>
    </w:tbl>
    <w:p w14:paraId="0A4E3544" w14:textId="77777777" w:rsidR="00E6441E" w:rsidRPr="00FB1EC7" w:rsidRDefault="00E6441E" w:rsidP="0046123A">
      <w:pPr>
        <w:jc w:val="right"/>
        <w:rPr>
          <w:rFonts w:ascii="GHEA Grapalat" w:hAnsi="GHEA Grapalat"/>
          <w:sz w:val="20"/>
        </w:rPr>
      </w:pPr>
    </w:p>
    <w:p w14:paraId="3197E62A" w14:textId="77777777" w:rsidR="00EC125B" w:rsidRDefault="00EC125B" w:rsidP="0046123A">
      <w:pPr>
        <w:jc w:val="both"/>
        <w:rPr>
          <w:rFonts w:ascii="GHEA Grapalat" w:hAnsi="GHEA Grapalat"/>
          <w:i/>
          <w:sz w:val="18"/>
          <w:szCs w:val="18"/>
          <w:lang w:val="es-ES"/>
        </w:rPr>
      </w:pPr>
    </w:p>
    <w:p w14:paraId="34D11CC2" w14:textId="4C59A09A" w:rsidR="00F02279" w:rsidRPr="00FB1EC7" w:rsidRDefault="00F02279" w:rsidP="00F02279">
      <w:pPr>
        <w:jc w:val="both"/>
        <w:rPr>
          <w:rFonts w:ascii="GHEA Grapalat" w:hAnsi="GHEA Grapalat" w:cs="Sylfaen"/>
          <w:i/>
          <w:sz w:val="18"/>
          <w:szCs w:val="18"/>
          <w:lang w:val="pt-BR"/>
        </w:rPr>
      </w:pPr>
      <w:bookmarkStart w:id="18" w:name="_Hlk146025370"/>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bookmarkEnd w:id="18"/>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9E402F">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665D0C"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proofErr w:type="gram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proofErr w:type="gram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proofErr w:type="gram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proofErr w:type="gram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w:t>
      </w:r>
      <w:proofErr w:type="gramEnd"/>
      <w:r w:rsidRPr="005577B1">
        <w:rPr>
          <w:rFonts w:ascii="GHEA Grapalat" w:hAnsi="GHEA Grapalat" w:cs="Sylfaen"/>
          <w:bCs/>
          <w:sz w:val="18"/>
          <w:szCs w:val="18"/>
          <w:lang w:val="pt-BR"/>
        </w:rPr>
        <w:t xml:space="preserve">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FEB2F" w14:textId="77777777" w:rsidR="009129AE" w:rsidRDefault="009129AE">
      <w:r>
        <w:separator/>
      </w:r>
    </w:p>
  </w:endnote>
  <w:endnote w:type="continuationSeparator" w:id="0">
    <w:p w14:paraId="4BD4336A" w14:textId="77777777" w:rsidR="009129AE" w:rsidRDefault="0091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91884" w14:textId="77777777" w:rsidR="009129AE" w:rsidRDefault="009129AE">
      <w:r>
        <w:separator/>
      </w:r>
    </w:p>
  </w:footnote>
  <w:footnote w:type="continuationSeparator" w:id="0">
    <w:p w14:paraId="5ABA1704" w14:textId="77777777" w:rsidR="009129AE" w:rsidRDefault="009129AE">
      <w:r>
        <w:continuationSeparator/>
      </w:r>
    </w:p>
  </w:footnote>
  <w:footnote w:id="1">
    <w:p w14:paraId="784BE088" w14:textId="6C945353" w:rsidR="007D058E" w:rsidRPr="00E2073B" w:rsidRDefault="007D058E"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7D058E" w:rsidRPr="00375D38" w:rsidDel="009A5190" w:rsidRDefault="007D058E" w:rsidP="00375D38">
      <w:pPr>
        <w:pStyle w:val="FootnoteText"/>
        <w:jc w:val="both"/>
        <w:rPr>
          <w:del w:id="3"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proofErr w:type="gram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3032B5A" w14:textId="77777777" w:rsidR="00546CFA" w:rsidRPr="00C13D25" w:rsidRDefault="00546CFA" w:rsidP="00546CFA">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6BA303D8" w14:textId="77777777" w:rsidR="00546CFA" w:rsidRPr="00F41942" w:rsidRDefault="00546CFA" w:rsidP="00546CFA">
      <w:pPr>
        <w:pStyle w:val="FootnoteText"/>
        <w:rPr>
          <w:rFonts w:asciiTheme="minorHAnsi" w:hAnsiTheme="minorHAnsi"/>
          <w:lang w:val="hy-AM"/>
        </w:rPr>
      </w:pPr>
    </w:p>
  </w:footnote>
  <w:footnote w:id="6">
    <w:p w14:paraId="66F133D2" w14:textId="77777777" w:rsidR="00546CFA" w:rsidRPr="000B5028" w:rsidRDefault="00546CFA" w:rsidP="00546CFA">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4E5DE08C" w14:textId="77777777" w:rsidR="00546CFA" w:rsidRPr="000B5028" w:rsidRDefault="00546CFA" w:rsidP="00546CFA">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8">
    <w:p w14:paraId="027C2BDC" w14:textId="77777777" w:rsidR="00546CFA" w:rsidRPr="008826FF" w:rsidRDefault="00546CFA" w:rsidP="00546CFA">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70AB57F5" w14:textId="77777777" w:rsidR="00546CFA" w:rsidRPr="000B5028" w:rsidRDefault="00546CFA" w:rsidP="00546CFA">
      <w:pPr>
        <w:pStyle w:val="FootnoteText"/>
        <w:rPr>
          <w:rFonts w:asciiTheme="minorHAnsi" w:hAnsiTheme="minorHAnsi"/>
          <w:lang w:val="hy-AM"/>
        </w:rPr>
      </w:pPr>
    </w:p>
  </w:footnote>
  <w:footnote w:id="9">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11">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2">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3">
    <w:p w14:paraId="5D60FA6F" w14:textId="77777777" w:rsidR="007805C3" w:rsidRPr="00DD4D99" w:rsidRDefault="007805C3" w:rsidP="007805C3">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4">
    <w:p w14:paraId="1EA793E3" w14:textId="77777777" w:rsidR="007D058E" w:rsidRPr="004B2068" w:rsidRDefault="007D058E" w:rsidP="00E74BF6">
      <w:pPr>
        <w:pStyle w:val="FootnoteText"/>
        <w:jc w:val="both"/>
        <w:rPr>
          <w:rFonts w:ascii="GHEA Grapalat" w:hAnsi="GHEA Grapalat" w:cs="Sylfaen"/>
          <w:i/>
          <w:sz w:val="16"/>
          <w:szCs w:val="16"/>
          <w:lang w:val="af-ZA"/>
        </w:rPr>
      </w:pPr>
      <w:r w:rsidRPr="00CB0ADE">
        <w:rPr>
          <w:rStyle w:val="FootnoteReference"/>
          <w:color w:val="FFFFFF"/>
        </w:rPr>
        <w:footnoteRef/>
      </w:r>
      <w:r w:rsidRPr="003053EF">
        <w:t xml:space="preserve"> </w:t>
      </w:r>
      <w:r w:rsidRPr="004B2068">
        <w:rPr>
          <w:vertAlign w:val="superscript"/>
          <w:lang w:val="af-ZA"/>
        </w:rPr>
        <w:t xml:space="preserve">17 </w:t>
      </w:r>
      <w:r w:rsidRPr="007805C3">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է</w:t>
      </w:r>
      <w:r w:rsidRPr="004B2068">
        <w:rPr>
          <w:rFonts w:ascii="GHEA Grapalat" w:hAnsi="GHEA Grapalat" w:cs="Sylfaen"/>
          <w:i/>
          <w:sz w:val="16"/>
          <w:szCs w:val="16"/>
          <w:lang w:val="af-ZA"/>
        </w:rPr>
        <w:t>:</w:t>
      </w:r>
    </w:p>
    <w:p w14:paraId="1DE12C21" w14:textId="77777777" w:rsidR="007D058E" w:rsidRPr="004B2068" w:rsidRDefault="007D058E" w:rsidP="00E74BF6">
      <w:pPr>
        <w:pStyle w:val="FootnoteText"/>
        <w:jc w:val="both"/>
        <w:rPr>
          <w:rFonts w:ascii="Times New Roman" w:hAnsi="Times New Roman"/>
          <w:vertAlign w:val="superscript"/>
          <w:lang w:val="af-ZA"/>
        </w:rPr>
      </w:pPr>
      <w:r w:rsidRPr="004B2068">
        <w:rPr>
          <w:rFonts w:ascii="GHEA Grapalat" w:hAnsi="GHEA Grapalat" w:cs="Sylfaen"/>
          <w:i/>
          <w:sz w:val="16"/>
          <w:szCs w:val="16"/>
          <w:vertAlign w:val="superscript"/>
          <w:lang w:val="af-ZA"/>
        </w:rPr>
        <w:t xml:space="preserve">18 </w:t>
      </w:r>
      <w:r w:rsidRPr="004B2068">
        <w:rPr>
          <w:rFonts w:ascii="Times New Roman" w:hAnsi="Times New Roman"/>
          <w:vertAlign w:val="superscript"/>
          <w:lang w:val="af-ZA"/>
        </w:rPr>
        <w:t xml:space="preserve"> </w:t>
      </w:r>
      <w:r>
        <w:rPr>
          <w:rFonts w:ascii="GHEA Grapalat" w:hAnsi="GHEA Grapalat" w:cs="Sylfaen"/>
          <w:i/>
          <w:sz w:val="16"/>
          <w:szCs w:val="16"/>
          <w:lang w:val="en-US"/>
        </w:rPr>
        <w:t>Կ</w:t>
      </w:r>
      <w:proofErr w:type="spellStart"/>
      <w:r w:rsidRPr="001C336A">
        <w:rPr>
          <w:rFonts w:ascii="GHEA Grapalat" w:hAnsi="GHEA Grapalat" w:cs="Sylfaen"/>
          <w:i/>
          <w:sz w:val="16"/>
          <w:szCs w:val="16"/>
        </w:rPr>
        <w:t>ետը</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Pr>
          <w:rFonts w:ascii="GHEA Grapalat" w:hAnsi="GHEA Grapalat" w:cs="Sylfaen"/>
          <w:i/>
          <w:sz w:val="16"/>
          <w:szCs w:val="16"/>
          <w:lang w:val="en-US"/>
        </w:rPr>
        <w:t>է</w:t>
      </w:r>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գնամն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առարկան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հանդիսանում</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շինարարական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աշխատանքների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կատարում</w:t>
      </w:r>
      <w:proofErr w:type="spellEnd"/>
      <w:r w:rsidRPr="001C336A">
        <w:rPr>
          <w:rFonts w:ascii="GHEA Grapalat" w:hAnsi="GHEA Grapalat" w:cs="Sylfaen"/>
          <w:i/>
          <w:sz w:val="16"/>
          <w:szCs w:val="16"/>
        </w:rPr>
        <w:t xml:space="preserve"> </w:t>
      </w:r>
    </w:p>
  </w:footnote>
  <w:footnote w:id="15">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23AF8A4" w14:textId="77777777" w:rsidR="007D058E" w:rsidRPr="001E7733" w:rsidDel="00856FDE" w:rsidRDefault="007D058E" w:rsidP="00B2572B">
      <w:pPr>
        <w:pStyle w:val="FootnoteText"/>
        <w:rPr>
          <w:del w:id="12" w:author="User" w:date="2019-05-26T09:57:00Z"/>
          <w:i/>
          <w:lang w:val="af-ZA"/>
        </w:rPr>
      </w:pPr>
    </w:p>
  </w:footnote>
  <w:footnote w:id="16">
    <w:p w14:paraId="1A5BE8D5" w14:textId="77777777" w:rsidR="007D058E" w:rsidRPr="00342CD5" w:rsidDel="004D0559" w:rsidRDefault="007D058E" w:rsidP="00F02279">
      <w:pPr>
        <w:pStyle w:val="FootnoteText"/>
        <w:jc w:val="both"/>
        <w:rPr>
          <w:del w:id="13"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389D022C" w14:textId="7A69211B" w:rsidR="007D058E" w:rsidRPr="00994EB2" w:rsidRDefault="007D058E"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7D058E" w:rsidRPr="004B2068" w:rsidRDefault="007D058E"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7D058E" w:rsidRPr="002D5ECD" w:rsidRDefault="007D058E" w:rsidP="00F02279">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5CD4F2F" w14:textId="3CB5CE68" w:rsidR="007D058E" w:rsidRPr="002D5ECD" w:rsidRDefault="007D058E"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8">
    <w:p w14:paraId="75B9A149" w14:textId="77777777" w:rsidR="007D058E" w:rsidRPr="00FC4820" w:rsidRDefault="007D058E"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9">
    <w:p w14:paraId="6D6D63AE" w14:textId="77777777" w:rsidR="007D058E" w:rsidRPr="00FC4820" w:rsidDel="001432D3" w:rsidRDefault="007D058E" w:rsidP="00F02279">
      <w:pPr>
        <w:pStyle w:val="FootnoteText"/>
        <w:jc w:val="both"/>
        <w:rPr>
          <w:del w:id="16"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0">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665406253">
    <w:abstractNumId w:val="25"/>
  </w:num>
  <w:num w:numId="2" w16cid:durableId="647784105">
    <w:abstractNumId w:val="28"/>
    <w:lvlOverride w:ilvl="0">
      <w:startOverride w:val="1"/>
    </w:lvlOverride>
    <w:lvlOverride w:ilvl="1"/>
    <w:lvlOverride w:ilvl="2"/>
    <w:lvlOverride w:ilvl="3"/>
    <w:lvlOverride w:ilvl="4"/>
    <w:lvlOverride w:ilvl="5"/>
    <w:lvlOverride w:ilvl="6"/>
    <w:lvlOverride w:ilvl="7"/>
    <w:lvlOverride w:ilvl="8"/>
  </w:num>
  <w:num w:numId="3" w16cid:durableId="3611779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3277722">
    <w:abstractNumId w:val="4"/>
  </w:num>
  <w:num w:numId="5" w16cid:durableId="142041101">
    <w:abstractNumId w:val="0"/>
  </w:num>
  <w:num w:numId="6" w16cid:durableId="1221986303">
    <w:abstractNumId w:val="15"/>
  </w:num>
  <w:num w:numId="7" w16cid:durableId="922185376">
    <w:abstractNumId w:val="23"/>
  </w:num>
  <w:num w:numId="8" w16cid:durableId="143158194">
    <w:abstractNumId w:val="9"/>
  </w:num>
  <w:num w:numId="9" w16cid:durableId="1122380007">
    <w:abstractNumId w:val="13"/>
  </w:num>
  <w:num w:numId="10" w16cid:durableId="779185851">
    <w:abstractNumId w:val="27"/>
  </w:num>
  <w:num w:numId="11" w16cid:durableId="1315720645">
    <w:abstractNumId w:val="17"/>
  </w:num>
  <w:num w:numId="12" w16cid:durableId="1255281175">
    <w:abstractNumId w:val="16"/>
  </w:num>
  <w:num w:numId="13" w16cid:durableId="831795712">
    <w:abstractNumId w:val="6"/>
  </w:num>
  <w:num w:numId="14" w16cid:durableId="1754471833">
    <w:abstractNumId w:val="32"/>
  </w:num>
  <w:num w:numId="15" w16cid:durableId="688608549">
    <w:abstractNumId w:val="10"/>
  </w:num>
  <w:num w:numId="16" w16cid:durableId="675229274">
    <w:abstractNumId w:val="11"/>
  </w:num>
  <w:num w:numId="17" w16cid:durableId="1918053211">
    <w:abstractNumId w:val="12"/>
  </w:num>
  <w:num w:numId="18" w16cid:durableId="154953217">
    <w:abstractNumId w:val="29"/>
  </w:num>
  <w:num w:numId="19" w16cid:durableId="2038892564">
    <w:abstractNumId w:val="20"/>
  </w:num>
  <w:num w:numId="20" w16cid:durableId="224606322">
    <w:abstractNumId w:val="2"/>
  </w:num>
  <w:num w:numId="21" w16cid:durableId="459226128">
    <w:abstractNumId w:val="8"/>
  </w:num>
  <w:num w:numId="22" w16cid:durableId="1661615189">
    <w:abstractNumId w:val="26"/>
  </w:num>
  <w:num w:numId="23" w16cid:durableId="1065224521">
    <w:abstractNumId w:val="34"/>
  </w:num>
  <w:num w:numId="24" w16cid:durableId="1592737053">
    <w:abstractNumId w:val="5"/>
  </w:num>
  <w:num w:numId="25" w16cid:durableId="1240675998">
    <w:abstractNumId w:val="30"/>
  </w:num>
  <w:num w:numId="26" w16cid:durableId="906569240">
    <w:abstractNumId w:val="7"/>
  </w:num>
  <w:num w:numId="27" w16cid:durableId="835847492">
    <w:abstractNumId w:val="1"/>
  </w:num>
  <w:num w:numId="28" w16cid:durableId="873735141">
    <w:abstractNumId w:val="21"/>
  </w:num>
  <w:num w:numId="29" w16cid:durableId="1156993939">
    <w:abstractNumId w:val="3"/>
  </w:num>
  <w:num w:numId="30" w16cid:durableId="1672902405">
    <w:abstractNumId w:val="24"/>
  </w:num>
  <w:num w:numId="31" w16cid:durableId="1305962079">
    <w:abstractNumId w:val="31"/>
  </w:num>
  <w:num w:numId="32" w16cid:durableId="696850219">
    <w:abstractNumId w:val="14"/>
  </w:num>
  <w:num w:numId="33" w16cid:durableId="2062896306">
    <w:abstractNumId w:val="19"/>
  </w:num>
  <w:num w:numId="34" w16cid:durableId="117839503">
    <w:abstractNumId w:val="33"/>
  </w:num>
  <w:num w:numId="35" w16cid:durableId="681475644">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0E97"/>
    <w:rsid w:val="00012347"/>
    <w:rsid w:val="00012E2C"/>
    <w:rsid w:val="00013093"/>
    <w:rsid w:val="000132F3"/>
    <w:rsid w:val="00013C24"/>
    <w:rsid w:val="000143C5"/>
    <w:rsid w:val="00014775"/>
    <w:rsid w:val="000149F3"/>
    <w:rsid w:val="00017484"/>
    <w:rsid w:val="000177AC"/>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1C4A"/>
    <w:rsid w:val="00052AF7"/>
    <w:rsid w:val="00052F61"/>
    <w:rsid w:val="000537FF"/>
    <w:rsid w:val="00053BFB"/>
    <w:rsid w:val="000545B4"/>
    <w:rsid w:val="000550DA"/>
    <w:rsid w:val="00055129"/>
    <w:rsid w:val="00055195"/>
    <w:rsid w:val="00055C83"/>
    <w:rsid w:val="00055CC2"/>
    <w:rsid w:val="00055E3F"/>
    <w:rsid w:val="00056516"/>
    <w:rsid w:val="00056A59"/>
    <w:rsid w:val="00056AB4"/>
    <w:rsid w:val="00057264"/>
    <w:rsid w:val="000604CF"/>
    <w:rsid w:val="00060FB1"/>
    <w:rsid w:val="0006220B"/>
    <w:rsid w:val="0006311D"/>
    <w:rsid w:val="00065C3B"/>
    <w:rsid w:val="000677B2"/>
    <w:rsid w:val="00067B7B"/>
    <w:rsid w:val="000704B9"/>
    <w:rsid w:val="00070DBB"/>
    <w:rsid w:val="00071D1C"/>
    <w:rsid w:val="0007287D"/>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08E"/>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249"/>
    <w:rsid w:val="000A6B75"/>
    <w:rsid w:val="000A72AD"/>
    <w:rsid w:val="000A7528"/>
    <w:rsid w:val="000B033F"/>
    <w:rsid w:val="000B1088"/>
    <w:rsid w:val="000B259E"/>
    <w:rsid w:val="000B25F5"/>
    <w:rsid w:val="000B44B8"/>
    <w:rsid w:val="000B48DD"/>
    <w:rsid w:val="000B5AE5"/>
    <w:rsid w:val="000B6C67"/>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445"/>
    <w:rsid w:val="0010164B"/>
    <w:rsid w:val="001016D4"/>
    <w:rsid w:val="00101A56"/>
    <w:rsid w:val="00101C9A"/>
    <w:rsid w:val="00101F06"/>
    <w:rsid w:val="0010227A"/>
    <w:rsid w:val="00102291"/>
    <w:rsid w:val="0010316E"/>
    <w:rsid w:val="0010323D"/>
    <w:rsid w:val="00103DEE"/>
    <w:rsid w:val="00104861"/>
    <w:rsid w:val="00106365"/>
    <w:rsid w:val="00106D44"/>
    <w:rsid w:val="00106DEE"/>
    <w:rsid w:val="00106F3B"/>
    <w:rsid w:val="00107D79"/>
    <w:rsid w:val="00110D13"/>
    <w:rsid w:val="001128DB"/>
    <w:rsid w:val="00113F0D"/>
    <w:rsid w:val="00115905"/>
    <w:rsid w:val="001159FA"/>
    <w:rsid w:val="0011611E"/>
    <w:rsid w:val="00116E47"/>
    <w:rsid w:val="00117020"/>
    <w:rsid w:val="00117328"/>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5B52"/>
    <w:rsid w:val="001366A9"/>
    <w:rsid w:val="001369CB"/>
    <w:rsid w:val="001377BA"/>
    <w:rsid w:val="00137A5C"/>
    <w:rsid w:val="001402B5"/>
    <w:rsid w:val="001420CA"/>
    <w:rsid w:val="00142496"/>
    <w:rsid w:val="00143BD7"/>
    <w:rsid w:val="00143E8C"/>
    <w:rsid w:val="0014472E"/>
    <w:rsid w:val="00144A19"/>
    <w:rsid w:val="00144F73"/>
    <w:rsid w:val="0014555E"/>
    <w:rsid w:val="001458D6"/>
    <w:rsid w:val="00145CC3"/>
    <w:rsid w:val="0014615C"/>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DE8"/>
    <w:rsid w:val="001578A1"/>
    <w:rsid w:val="001578D4"/>
    <w:rsid w:val="001600FF"/>
    <w:rsid w:val="0016055A"/>
    <w:rsid w:val="001609F6"/>
    <w:rsid w:val="00160AE4"/>
    <w:rsid w:val="00160BB4"/>
    <w:rsid w:val="0016111C"/>
    <w:rsid w:val="00161428"/>
    <w:rsid w:val="00161881"/>
    <w:rsid w:val="00161FE4"/>
    <w:rsid w:val="001635B8"/>
    <w:rsid w:val="001644A3"/>
    <w:rsid w:val="00164BBC"/>
    <w:rsid w:val="0016519F"/>
    <w:rsid w:val="001669C1"/>
    <w:rsid w:val="001679A6"/>
    <w:rsid w:val="00167AA0"/>
    <w:rsid w:val="001724D7"/>
    <w:rsid w:val="00172BD7"/>
    <w:rsid w:val="001732FB"/>
    <w:rsid w:val="00174C7A"/>
    <w:rsid w:val="00174ED4"/>
    <w:rsid w:val="00174FE1"/>
    <w:rsid w:val="00175A63"/>
    <w:rsid w:val="00175CAA"/>
    <w:rsid w:val="00175CB5"/>
    <w:rsid w:val="00175F8F"/>
    <w:rsid w:val="00175FDC"/>
    <w:rsid w:val="001763F5"/>
    <w:rsid w:val="00176A38"/>
    <w:rsid w:val="00176A92"/>
    <w:rsid w:val="00177245"/>
    <w:rsid w:val="00177A5C"/>
    <w:rsid w:val="00177B27"/>
    <w:rsid w:val="00177D71"/>
    <w:rsid w:val="00180349"/>
    <w:rsid w:val="001808AF"/>
    <w:rsid w:val="00180EB9"/>
    <w:rsid w:val="00180EE9"/>
    <w:rsid w:val="00180F0F"/>
    <w:rsid w:val="00181C60"/>
    <w:rsid w:val="00181F0F"/>
    <w:rsid w:val="00181F75"/>
    <w:rsid w:val="00183004"/>
    <w:rsid w:val="0018301A"/>
    <w:rsid w:val="001830FF"/>
    <w:rsid w:val="00183FEA"/>
    <w:rsid w:val="00184115"/>
    <w:rsid w:val="0018472B"/>
    <w:rsid w:val="00184D18"/>
    <w:rsid w:val="00184F17"/>
    <w:rsid w:val="00185684"/>
    <w:rsid w:val="0018591C"/>
    <w:rsid w:val="0018599C"/>
    <w:rsid w:val="00185DF9"/>
    <w:rsid w:val="00187A69"/>
    <w:rsid w:val="00187D9C"/>
    <w:rsid w:val="00191D5F"/>
    <w:rsid w:val="00192606"/>
    <w:rsid w:val="00192A1F"/>
    <w:rsid w:val="001932A7"/>
    <w:rsid w:val="001937E9"/>
    <w:rsid w:val="00193871"/>
    <w:rsid w:val="0019419E"/>
    <w:rsid w:val="00194598"/>
    <w:rsid w:val="00194DBD"/>
    <w:rsid w:val="00195835"/>
    <w:rsid w:val="00195F24"/>
    <w:rsid w:val="00196487"/>
    <w:rsid w:val="00196FFB"/>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789"/>
    <w:rsid w:val="001C2F9F"/>
    <w:rsid w:val="001C336A"/>
    <w:rsid w:val="001C3D83"/>
    <w:rsid w:val="001C3F6C"/>
    <w:rsid w:val="001C7125"/>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22BA"/>
    <w:rsid w:val="001E2794"/>
    <w:rsid w:val="001E2814"/>
    <w:rsid w:val="001E52DB"/>
    <w:rsid w:val="001E55B2"/>
    <w:rsid w:val="001E5866"/>
    <w:rsid w:val="001E7733"/>
    <w:rsid w:val="001F0335"/>
    <w:rsid w:val="001F0371"/>
    <w:rsid w:val="001F0879"/>
    <w:rsid w:val="001F1DF0"/>
    <w:rsid w:val="001F23D6"/>
    <w:rsid w:val="001F3041"/>
    <w:rsid w:val="001F3237"/>
    <w:rsid w:val="001F386B"/>
    <w:rsid w:val="001F41C4"/>
    <w:rsid w:val="001F51D8"/>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2F7B"/>
    <w:rsid w:val="002240AB"/>
    <w:rsid w:val="00224D20"/>
    <w:rsid w:val="002250D8"/>
    <w:rsid w:val="0022515E"/>
    <w:rsid w:val="002252CD"/>
    <w:rsid w:val="002253C6"/>
    <w:rsid w:val="00225C4D"/>
    <w:rsid w:val="00226412"/>
    <w:rsid w:val="002273AD"/>
    <w:rsid w:val="0022770A"/>
    <w:rsid w:val="00227C9F"/>
    <w:rsid w:val="00230356"/>
    <w:rsid w:val="00230975"/>
    <w:rsid w:val="00230B12"/>
    <w:rsid w:val="00230C8F"/>
    <w:rsid w:val="0023181C"/>
    <w:rsid w:val="0023354E"/>
    <w:rsid w:val="00233EB5"/>
    <w:rsid w:val="0023571C"/>
    <w:rsid w:val="00236B75"/>
    <w:rsid w:val="0024027D"/>
    <w:rsid w:val="00240289"/>
    <w:rsid w:val="0024041A"/>
    <w:rsid w:val="00240B4B"/>
    <w:rsid w:val="0024186B"/>
    <w:rsid w:val="002419D4"/>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F14"/>
    <w:rsid w:val="0028014C"/>
    <w:rsid w:val="00280E91"/>
    <w:rsid w:val="00280F4B"/>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952"/>
    <w:rsid w:val="002A2C2E"/>
    <w:rsid w:val="002A2D4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91C"/>
    <w:rsid w:val="002B6BA5"/>
    <w:rsid w:val="002B6E22"/>
    <w:rsid w:val="002B6EF0"/>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623B"/>
    <w:rsid w:val="002C6CF7"/>
    <w:rsid w:val="002C7037"/>
    <w:rsid w:val="002C79FF"/>
    <w:rsid w:val="002D02FE"/>
    <w:rsid w:val="002D0EA5"/>
    <w:rsid w:val="002D155D"/>
    <w:rsid w:val="002D1AAA"/>
    <w:rsid w:val="002D20E8"/>
    <w:rsid w:val="002D22A7"/>
    <w:rsid w:val="002D236D"/>
    <w:rsid w:val="002D304E"/>
    <w:rsid w:val="002D3C61"/>
    <w:rsid w:val="002D4250"/>
    <w:rsid w:val="002D4575"/>
    <w:rsid w:val="002D5583"/>
    <w:rsid w:val="002D5CF0"/>
    <w:rsid w:val="002D5ECD"/>
    <w:rsid w:val="002D601F"/>
    <w:rsid w:val="002E0768"/>
    <w:rsid w:val="002E0877"/>
    <w:rsid w:val="002E0966"/>
    <w:rsid w:val="002E10B4"/>
    <w:rsid w:val="002E116D"/>
    <w:rsid w:val="002E11D1"/>
    <w:rsid w:val="002E1FF4"/>
    <w:rsid w:val="002E2C3B"/>
    <w:rsid w:val="002E3165"/>
    <w:rsid w:val="002E4305"/>
    <w:rsid w:val="002E530A"/>
    <w:rsid w:val="002E531D"/>
    <w:rsid w:val="002E67D3"/>
    <w:rsid w:val="002E7EE1"/>
    <w:rsid w:val="002E7FFE"/>
    <w:rsid w:val="002F0C7A"/>
    <w:rsid w:val="002F1AB3"/>
    <w:rsid w:val="002F2B23"/>
    <w:rsid w:val="002F2C5F"/>
    <w:rsid w:val="002F2CE0"/>
    <w:rsid w:val="002F35FE"/>
    <w:rsid w:val="002F36FE"/>
    <w:rsid w:val="002F4AE5"/>
    <w:rsid w:val="002F6164"/>
    <w:rsid w:val="002F6FA0"/>
    <w:rsid w:val="002F6FD9"/>
    <w:rsid w:val="002F7A7E"/>
    <w:rsid w:val="002F7C4A"/>
    <w:rsid w:val="00301113"/>
    <w:rsid w:val="00301193"/>
    <w:rsid w:val="0030129D"/>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21CB"/>
    <w:rsid w:val="00323606"/>
    <w:rsid w:val="00323B33"/>
    <w:rsid w:val="00324445"/>
    <w:rsid w:val="00324490"/>
    <w:rsid w:val="00325546"/>
    <w:rsid w:val="003257F0"/>
    <w:rsid w:val="003259C5"/>
    <w:rsid w:val="00325CC0"/>
    <w:rsid w:val="00326507"/>
    <w:rsid w:val="00326A9C"/>
    <w:rsid w:val="00327436"/>
    <w:rsid w:val="003275D4"/>
    <w:rsid w:val="00333314"/>
    <w:rsid w:val="00333347"/>
    <w:rsid w:val="0033399B"/>
    <w:rsid w:val="003343B0"/>
    <w:rsid w:val="00334564"/>
    <w:rsid w:val="00334B2F"/>
    <w:rsid w:val="0033571F"/>
    <w:rsid w:val="00335C2A"/>
    <w:rsid w:val="00336F9A"/>
    <w:rsid w:val="00337B98"/>
    <w:rsid w:val="00340083"/>
    <w:rsid w:val="003414F9"/>
    <w:rsid w:val="00341A74"/>
    <w:rsid w:val="00341D7A"/>
    <w:rsid w:val="00341ED4"/>
    <w:rsid w:val="003427DF"/>
    <w:rsid w:val="003436A5"/>
    <w:rsid w:val="00344E64"/>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263C"/>
    <w:rsid w:val="0036308E"/>
    <w:rsid w:val="00363298"/>
    <w:rsid w:val="00363335"/>
    <w:rsid w:val="00363627"/>
    <w:rsid w:val="00363E98"/>
    <w:rsid w:val="00364E7A"/>
    <w:rsid w:val="003650C5"/>
    <w:rsid w:val="00365FCC"/>
    <w:rsid w:val="003665DB"/>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77F9C"/>
    <w:rsid w:val="00380721"/>
    <w:rsid w:val="003812AE"/>
    <w:rsid w:val="003814AF"/>
    <w:rsid w:val="00381658"/>
    <w:rsid w:val="003823AA"/>
    <w:rsid w:val="0038317B"/>
    <w:rsid w:val="0038400D"/>
    <w:rsid w:val="0038438D"/>
    <w:rsid w:val="00384643"/>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2E1"/>
    <w:rsid w:val="003B45FC"/>
    <w:rsid w:val="003B47BB"/>
    <w:rsid w:val="003B4A74"/>
    <w:rsid w:val="003B585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ACC"/>
    <w:rsid w:val="003D7ED6"/>
    <w:rsid w:val="003D7F8E"/>
    <w:rsid w:val="003D7FD7"/>
    <w:rsid w:val="003E01D5"/>
    <w:rsid w:val="003E029A"/>
    <w:rsid w:val="003E0567"/>
    <w:rsid w:val="003E093F"/>
    <w:rsid w:val="003E0C2C"/>
    <w:rsid w:val="003E1421"/>
    <w:rsid w:val="003E1BE2"/>
    <w:rsid w:val="003E246C"/>
    <w:rsid w:val="003E2931"/>
    <w:rsid w:val="003E316E"/>
    <w:rsid w:val="003E3996"/>
    <w:rsid w:val="003E3B26"/>
    <w:rsid w:val="003E3FD0"/>
    <w:rsid w:val="003E4184"/>
    <w:rsid w:val="003E4B9A"/>
    <w:rsid w:val="003E6971"/>
    <w:rsid w:val="003E697A"/>
    <w:rsid w:val="003E7802"/>
    <w:rsid w:val="003E7941"/>
    <w:rsid w:val="003F1EEA"/>
    <w:rsid w:val="003F208A"/>
    <w:rsid w:val="003F264A"/>
    <w:rsid w:val="003F288F"/>
    <w:rsid w:val="003F300B"/>
    <w:rsid w:val="003F3613"/>
    <w:rsid w:val="003F3AD8"/>
    <w:rsid w:val="003F3AE8"/>
    <w:rsid w:val="003F4C5E"/>
    <w:rsid w:val="003F6572"/>
    <w:rsid w:val="003F6CF8"/>
    <w:rsid w:val="003F7B41"/>
    <w:rsid w:val="0040112D"/>
    <w:rsid w:val="00401430"/>
    <w:rsid w:val="00401BA5"/>
    <w:rsid w:val="004021AA"/>
    <w:rsid w:val="00402739"/>
    <w:rsid w:val="00402941"/>
    <w:rsid w:val="00402AD9"/>
    <w:rsid w:val="00403109"/>
    <w:rsid w:val="0040385F"/>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3F6"/>
    <w:rsid w:val="00417553"/>
    <w:rsid w:val="004175B6"/>
    <w:rsid w:val="00417853"/>
    <w:rsid w:val="00417B96"/>
    <w:rsid w:val="0042084B"/>
    <w:rsid w:val="00421F49"/>
    <w:rsid w:val="004242D7"/>
    <w:rsid w:val="004250EA"/>
    <w:rsid w:val="00425C13"/>
    <w:rsid w:val="004261B6"/>
    <w:rsid w:val="0042693C"/>
    <w:rsid w:val="00427EAA"/>
    <w:rsid w:val="004300D9"/>
    <w:rsid w:val="004306D6"/>
    <w:rsid w:val="00430DA6"/>
    <w:rsid w:val="00431998"/>
    <w:rsid w:val="004320F2"/>
    <w:rsid w:val="00433F39"/>
    <w:rsid w:val="00434D1C"/>
    <w:rsid w:val="0043558D"/>
    <w:rsid w:val="004361D6"/>
    <w:rsid w:val="0043641B"/>
    <w:rsid w:val="00436574"/>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896"/>
    <w:rsid w:val="00454D73"/>
    <w:rsid w:val="00454E44"/>
    <w:rsid w:val="0045525D"/>
    <w:rsid w:val="00455379"/>
    <w:rsid w:val="004553DE"/>
    <w:rsid w:val="00456F9A"/>
    <w:rsid w:val="00457745"/>
    <w:rsid w:val="00460310"/>
    <w:rsid w:val="00460CA5"/>
    <w:rsid w:val="0046123A"/>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0C19"/>
    <w:rsid w:val="00470D04"/>
    <w:rsid w:val="0047117B"/>
    <w:rsid w:val="00471867"/>
    <w:rsid w:val="004722BC"/>
    <w:rsid w:val="00472963"/>
    <w:rsid w:val="00472E68"/>
    <w:rsid w:val="00473231"/>
    <w:rsid w:val="00473CF5"/>
    <w:rsid w:val="004749BD"/>
    <w:rsid w:val="00474D2B"/>
    <w:rsid w:val="00475591"/>
    <w:rsid w:val="0047619C"/>
    <w:rsid w:val="00476579"/>
    <w:rsid w:val="00476A47"/>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52F6"/>
    <w:rsid w:val="004958B3"/>
    <w:rsid w:val="004960B5"/>
    <w:rsid w:val="00496685"/>
    <w:rsid w:val="00496E18"/>
    <w:rsid w:val="00496E43"/>
    <w:rsid w:val="004974D8"/>
    <w:rsid w:val="004A0765"/>
    <w:rsid w:val="004A1734"/>
    <w:rsid w:val="004A1C5D"/>
    <w:rsid w:val="004A1CC7"/>
    <w:rsid w:val="004A2D8F"/>
    <w:rsid w:val="004A3051"/>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67C0"/>
    <w:rsid w:val="00527158"/>
    <w:rsid w:val="00530C17"/>
    <w:rsid w:val="00530DA1"/>
    <w:rsid w:val="00530F97"/>
    <w:rsid w:val="0053262C"/>
    <w:rsid w:val="005326E7"/>
    <w:rsid w:val="00533489"/>
    <w:rsid w:val="0053355D"/>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1E"/>
    <w:rsid w:val="00543250"/>
    <w:rsid w:val="00543262"/>
    <w:rsid w:val="0054371E"/>
    <w:rsid w:val="0054449E"/>
    <w:rsid w:val="00544728"/>
    <w:rsid w:val="00544B52"/>
    <w:rsid w:val="005457B4"/>
    <w:rsid w:val="00545BDE"/>
    <w:rsid w:val="00545CE7"/>
    <w:rsid w:val="00545F4E"/>
    <w:rsid w:val="00546CFA"/>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3EDE"/>
    <w:rsid w:val="00564FB7"/>
    <w:rsid w:val="00565307"/>
    <w:rsid w:val="0056625A"/>
    <w:rsid w:val="00567040"/>
    <w:rsid w:val="005670AA"/>
    <w:rsid w:val="005716B8"/>
    <w:rsid w:val="00571702"/>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6C6"/>
    <w:rsid w:val="005A1D54"/>
    <w:rsid w:val="005A2C7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448"/>
    <w:rsid w:val="005C2865"/>
    <w:rsid w:val="005C4093"/>
    <w:rsid w:val="005C4C12"/>
    <w:rsid w:val="005C569A"/>
    <w:rsid w:val="005C6159"/>
    <w:rsid w:val="005C6B8D"/>
    <w:rsid w:val="005D00A5"/>
    <w:rsid w:val="005D00D6"/>
    <w:rsid w:val="005D04DD"/>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3D9"/>
    <w:rsid w:val="005E0E50"/>
    <w:rsid w:val="005E1CC2"/>
    <w:rsid w:val="005E1F72"/>
    <w:rsid w:val="005E24FD"/>
    <w:rsid w:val="005E2581"/>
    <w:rsid w:val="005E271E"/>
    <w:rsid w:val="005E2F4D"/>
    <w:rsid w:val="005E2FA5"/>
    <w:rsid w:val="005E3097"/>
    <w:rsid w:val="005E3501"/>
    <w:rsid w:val="005E3FC4"/>
    <w:rsid w:val="005E414C"/>
    <w:rsid w:val="005E4C8D"/>
    <w:rsid w:val="005E573E"/>
    <w:rsid w:val="005E5FFF"/>
    <w:rsid w:val="005E6032"/>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479"/>
    <w:rsid w:val="0060652B"/>
    <w:rsid w:val="00606B84"/>
    <w:rsid w:val="0060715C"/>
    <w:rsid w:val="006124A7"/>
    <w:rsid w:val="00612BDF"/>
    <w:rsid w:val="00613DE3"/>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90D"/>
    <w:rsid w:val="00634DC9"/>
    <w:rsid w:val="006350ED"/>
    <w:rsid w:val="00635D52"/>
    <w:rsid w:val="006368CC"/>
    <w:rsid w:val="00637DAB"/>
    <w:rsid w:val="00640081"/>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3B5"/>
    <w:rsid w:val="006647B9"/>
    <w:rsid w:val="00664A10"/>
    <w:rsid w:val="006657A3"/>
    <w:rsid w:val="006657EE"/>
    <w:rsid w:val="00665D0C"/>
    <w:rsid w:val="00667A56"/>
    <w:rsid w:val="0067102D"/>
    <w:rsid w:val="00671A82"/>
    <w:rsid w:val="0067229B"/>
    <w:rsid w:val="00672968"/>
    <w:rsid w:val="0067448B"/>
    <w:rsid w:val="0067579A"/>
    <w:rsid w:val="00676178"/>
    <w:rsid w:val="00676337"/>
    <w:rsid w:val="00677658"/>
    <w:rsid w:val="00677C72"/>
    <w:rsid w:val="006818C6"/>
    <w:rsid w:val="00682CB0"/>
    <w:rsid w:val="00684F86"/>
    <w:rsid w:val="00685962"/>
    <w:rsid w:val="00685A30"/>
    <w:rsid w:val="00685C48"/>
    <w:rsid w:val="00686AE3"/>
    <w:rsid w:val="00691009"/>
    <w:rsid w:val="006912BB"/>
    <w:rsid w:val="00692C09"/>
    <w:rsid w:val="00692FA3"/>
    <w:rsid w:val="00693C4E"/>
    <w:rsid w:val="006953B6"/>
    <w:rsid w:val="0069555B"/>
    <w:rsid w:val="0069568D"/>
    <w:rsid w:val="0069599B"/>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14F3"/>
    <w:rsid w:val="006B2824"/>
    <w:rsid w:val="006B2F02"/>
    <w:rsid w:val="006B32F5"/>
    <w:rsid w:val="006B3E66"/>
    <w:rsid w:val="006B4238"/>
    <w:rsid w:val="006B5588"/>
    <w:rsid w:val="006B572D"/>
    <w:rsid w:val="006B5849"/>
    <w:rsid w:val="006B62F2"/>
    <w:rsid w:val="006B6951"/>
    <w:rsid w:val="006B739E"/>
    <w:rsid w:val="006B768D"/>
    <w:rsid w:val="006B7A24"/>
    <w:rsid w:val="006B7B8E"/>
    <w:rsid w:val="006C08B6"/>
    <w:rsid w:val="006C0940"/>
    <w:rsid w:val="006C102F"/>
    <w:rsid w:val="006C1078"/>
    <w:rsid w:val="006C1293"/>
    <w:rsid w:val="006C12EC"/>
    <w:rsid w:val="006C135E"/>
    <w:rsid w:val="006C1D25"/>
    <w:rsid w:val="006C2178"/>
    <w:rsid w:val="006C3115"/>
    <w:rsid w:val="006C3873"/>
    <w:rsid w:val="006C3909"/>
    <w:rsid w:val="006C47B0"/>
    <w:rsid w:val="006C47F0"/>
    <w:rsid w:val="006C679A"/>
    <w:rsid w:val="006C68BB"/>
    <w:rsid w:val="006C778B"/>
    <w:rsid w:val="006C7B6E"/>
    <w:rsid w:val="006C7BA1"/>
    <w:rsid w:val="006C7FE2"/>
    <w:rsid w:val="006D0B02"/>
    <w:rsid w:val="006D0D6F"/>
    <w:rsid w:val="006D1826"/>
    <w:rsid w:val="006D1BA0"/>
    <w:rsid w:val="006D3529"/>
    <w:rsid w:val="006D3D3F"/>
    <w:rsid w:val="006D4E1D"/>
    <w:rsid w:val="006D5516"/>
    <w:rsid w:val="006D5E0B"/>
    <w:rsid w:val="006D6150"/>
    <w:rsid w:val="006E06F0"/>
    <w:rsid w:val="006E0F22"/>
    <w:rsid w:val="006E14F3"/>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6D3B"/>
    <w:rsid w:val="0070731F"/>
    <w:rsid w:val="00707B86"/>
    <w:rsid w:val="00711C73"/>
    <w:rsid w:val="00712311"/>
    <w:rsid w:val="00712DB8"/>
    <w:rsid w:val="00712DEB"/>
    <w:rsid w:val="007131F4"/>
    <w:rsid w:val="00714C96"/>
    <w:rsid w:val="007154FC"/>
    <w:rsid w:val="00716311"/>
    <w:rsid w:val="0071687B"/>
    <w:rsid w:val="0071689A"/>
    <w:rsid w:val="00716F47"/>
    <w:rsid w:val="007204FD"/>
    <w:rsid w:val="007210AC"/>
    <w:rsid w:val="00721CBC"/>
    <w:rsid w:val="007224D2"/>
    <w:rsid w:val="00722665"/>
    <w:rsid w:val="00723462"/>
    <w:rsid w:val="007248F1"/>
    <w:rsid w:val="00725ED3"/>
    <w:rsid w:val="007268F5"/>
    <w:rsid w:val="00730556"/>
    <w:rsid w:val="0073091E"/>
    <w:rsid w:val="007311A2"/>
    <w:rsid w:val="00731BD1"/>
    <w:rsid w:val="00731D26"/>
    <w:rsid w:val="00731EDC"/>
    <w:rsid w:val="007320DA"/>
    <w:rsid w:val="0073255D"/>
    <w:rsid w:val="00733C4A"/>
    <w:rsid w:val="00734A5D"/>
    <w:rsid w:val="00735365"/>
    <w:rsid w:val="00736667"/>
    <w:rsid w:val="00736A43"/>
    <w:rsid w:val="00737986"/>
    <w:rsid w:val="00737B2F"/>
    <w:rsid w:val="00737D93"/>
    <w:rsid w:val="00737F14"/>
    <w:rsid w:val="00740919"/>
    <w:rsid w:val="0074145B"/>
    <w:rsid w:val="00741BB7"/>
    <w:rsid w:val="00742929"/>
    <w:rsid w:val="00742FA7"/>
    <w:rsid w:val="007431AB"/>
    <w:rsid w:val="0074334C"/>
    <w:rsid w:val="00744742"/>
    <w:rsid w:val="00744D01"/>
    <w:rsid w:val="00745561"/>
    <w:rsid w:val="00747893"/>
    <w:rsid w:val="007478B5"/>
    <w:rsid w:val="00750406"/>
    <w:rsid w:val="0075067F"/>
    <w:rsid w:val="00750AED"/>
    <w:rsid w:val="00751116"/>
    <w:rsid w:val="007525C0"/>
    <w:rsid w:val="00752C64"/>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5C3"/>
    <w:rsid w:val="007811AE"/>
    <w:rsid w:val="007813EB"/>
    <w:rsid w:val="00781688"/>
    <w:rsid w:val="00782D3C"/>
    <w:rsid w:val="00782F48"/>
    <w:rsid w:val="0078375F"/>
    <w:rsid w:val="0078387F"/>
    <w:rsid w:val="007839E7"/>
    <w:rsid w:val="00784B86"/>
    <w:rsid w:val="00784CB7"/>
    <w:rsid w:val="0078543B"/>
    <w:rsid w:val="00785E88"/>
    <w:rsid w:val="007862B1"/>
    <w:rsid w:val="00786DDF"/>
    <w:rsid w:val="0078774A"/>
    <w:rsid w:val="00787BB2"/>
    <w:rsid w:val="007912D3"/>
    <w:rsid w:val="00791764"/>
    <w:rsid w:val="007930CD"/>
    <w:rsid w:val="00793108"/>
    <w:rsid w:val="0079335D"/>
    <w:rsid w:val="00793967"/>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390"/>
    <w:rsid w:val="007A454E"/>
    <w:rsid w:val="007A4BB9"/>
    <w:rsid w:val="007A518F"/>
    <w:rsid w:val="007A5810"/>
    <w:rsid w:val="007A5D9F"/>
    <w:rsid w:val="007A5E2D"/>
    <w:rsid w:val="007A7DEB"/>
    <w:rsid w:val="007B188A"/>
    <w:rsid w:val="007B1D51"/>
    <w:rsid w:val="007B203B"/>
    <w:rsid w:val="007B207A"/>
    <w:rsid w:val="007B2E21"/>
    <w:rsid w:val="007B36E4"/>
    <w:rsid w:val="007B3D9D"/>
    <w:rsid w:val="007B6811"/>
    <w:rsid w:val="007B70B2"/>
    <w:rsid w:val="007C009B"/>
    <w:rsid w:val="007C081F"/>
    <w:rsid w:val="007C0837"/>
    <w:rsid w:val="007C13B3"/>
    <w:rsid w:val="007C15C5"/>
    <w:rsid w:val="007C1825"/>
    <w:rsid w:val="007C1D08"/>
    <w:rsid w:val="007C3D16"/>
    <w:rsid w:val="007C3D60"/>
    <w:rsid w:val="007C3E14"/>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E45"/>
    <w:rsid w:val="007D4017"/>
    <w:rsid w:val="007D53C3"/>
    <w:rsid w:val="007D716A"/>
    <w:rsid w:val="007D7707"/>
    <w:rsid w:val="007E0DD7"/>
    <w:rsid w:val="007E0E5F"/>
    <w:rsid w:val="007E0EA0"/>
    <w:rsid w:val="007E0EB8"/>
    <w:rsid w:val="007E15A7"/>
    <w:rsid w:val="007E1A5C"/>
    <w:rsid w:val="007E238F"/>
    <w:rsid w:val="007E39F5"/>
    <w:rsid w:val="007E3AEE"/>
    <w:rsid w:val="007E46FE"/>
    <w:rsid w:val="007E6027"/>
    <w:rsid w:val="007E6804"/>
    <w:rsid w:val="007E6E01"/>
    <w:rsid w:val="007F12DE"/>
    <w:rsid w:val="007F1314"/>
    <w:rsid w:val="007F1F51"/>
    <w:rsid w:val="007F281F"/>
    <w:rsid w:val="007F3495"/>
    <w:rsid w:val="007F3D95"/>
    <w:rsid w:val="007F445C"/>
    <w:rsid w:val="007F503F"/>
    <w:rsid w:val="007F5A5F"/>
    <w:rsid w:val="007F6033"/>
    <w:rsid w:val="007F6722"/>
    <w:rsid w:val="007F6A3F"/>
    <w:rsid w:val="007F6C6F"/>
    <w:rsid w:val="008011E4"/>
    <w:rsid w:val="008013DA"/>
    <w:rsid w:val="008014F3"/>
    <w:rsid w:val="00802147"/>
    <w:rsid w:val="0080437A"/>
    <w:rsid w:val="00804696"/>
    <w:rsid w:val="00805DEA"/>
    <w:rsid w:val="008061D6"/>
    <w:rsid w:val="00806303"/>
    <w:rsid w:val="008069F0"/>
    <w:rsid w:val="00807178"/>
    <w:rsid w:val="0080763E"/>
    <w:rsid w:val="00807F1E"/>
    <w:rsid w:val="00807F3B"/>
    <w:rsid w:val="008105B4"/>
    <w:rsid w:val="00810640"/>
    <w:rsid w:val="00811D16"/>
    <w:rsid w:val="0081201B"/>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5E63"/>
    <w:rsid w:val="00826193"/>
    <w:rsid w:val="008264EB"/>
    <w:rsid w:val="00830036"/>
    <w:rsid w:val="00830769"/>
    <w:rsid w:val="00831C52"/>
    <w:rsid w:val="00831CAC"/>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1105"/>
    <w:rsid w:val="00842193"/>
    <w:rsid w:val="00842CDF"/>
    <w:rsid w:val="00842DEA"/>
    <w:rsid w:val="008435A4"/>
    <w:rsid w:val="008435DB"/>
    <w:rsid w:val="00843892"/>
    <w:rsid w:val="00844434"/>
    <w:rsid w:val="00845AA5"/>
    <w:rsid w:val="008468D1"/>
    <w:rsid w:val="008475F7"/>
    <w:rsid w:val="00847EB9"/>
    <w:rsid w:val="008504E0"/>
    <w:rsid w:val="00850570"/>
    <w:rsid w:val="00850857"/>
    <w:rsid w:val="008510F1"/>
    <w:rsid w:val="00851D73"/>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6F3"/>
    <w:rsid w:val="008628CD"/>
    <w:rsid w:val="008628EC"/>
    <w:rsid w:val="00862B55"/>
    <w:rsid w:val="00866029"/>
    <w:rsid w:val="008671ED"/>
    <w:rsid w:val="00867987"/>
    <w:rsid w:val="008702CB"/>
    <w:rsid w:val="0087155D"/>
    <w:rsid w:val="00871E55"/>
    <w:rsid w:val="00873315"/>
    <w:rsid w:val="0087341E"/>
    <w:rsid w:val="0087360C"/>
    <w:rsid w:val="00873E83"/>
    <w:rsid w:val="00873FE9"/>
    <w:rsid w:val="008743F2"/>
    <w:rsid w:val="008749D7"/>
    <w:rsid w:val="00874B5B"/>
    <w:rsid w:val="008769B4"/>
    <w:rsid w:val="008777E0"/>
    <w:rsid w:val="00877F78"/>
    <w:rsid w:val="0088001E"/>
    <w:rsid w:val="00880500"/>
    <w:rsid w:val="00881C05"/>
    <w:rsid w:val="00881C22"/>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5B57"/>
    <w:rsid w:val="00895F91"/>
    <w:rsid w:val="00896212"/>
    <w:rsid w:val="0089622B"/>
    <w:rsid w:val="00896A13"/>
    <w:rsid w:val="008A0698"/>
    <w:rsid w:val="008A0AF2"/>
    <w:rsid w:val="008A120F"/>
    <w:rsid w:val="008A1E8D"/>
    <w:rsid w:val="008A24FA"/>
    <w:rsid w:val="008A2FF1"/>
    <w:rsid w:val="008A31EA"/>
    <w:rsid w:val="008A345D"/>
    <w:rsid w:val="008A3652"/>
    <w:rsid w:val="008A3C43"/>
    <w:rsid w:val="008A403C"/>
    <w:rsid w:val="008A4DA3"/>
    <w:rsid w:val="008A4FFE"/>
    <w:rsid w:val="008A56AD"/>
    <w:rsid w:val="008A5CEA"/>
    <w:rsid w:val="008A73D0"/>
    <w:rsid w:val="008A7905"/>
    <w:rsid w:val="008A7DC8"/>
    <w:rsid w:val="008B12AF"/>
    <w:rsid w:val="008B1605"/>
    <w:rsid w:val="008B1B4F"/>
    <w:rsid w:val="008B3AFA"/>
    <w:rsid w:val="008B4DB1"/>
    <w:rsid w:val="008B4FDA"/>
    <w:rsid w:val="008B5224"/>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C0"/>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527F"/>
    <w:rsid w:val="008F556C"/>
    <w:rsid w:val="008F6B52"/>
    <w:rsid w:val="008F6B74"/>
    <w:rsid w:val="009021FE"/>
    <w:rsid w:val="00902BB9"/>
    <w:rsid w:val="00902D0C"/>
    <w:rsid w:val="00903898"/>
    <w:rsid w:val="0090481C"/>
    <w:rsid w:val="00904926"/>
    <w:rsid w:val="0090510C"/>
    <w:rsid w:val="00905984"/>
    <w:rsid w:val="00906104"/>
    <w:rsid w:val="00906204"/>
    <w:rsid w:val="00906D65"/>
    <w:rsid w:val="0091042F"/>
    <w:rsid w:val="0091064F"/>
    <w:rsid w:val="00910F71"/>
    <w:rsid w:val="00911262"/>
    <w:rsid w:val="009114A5"/>
    <w:rsid w:val="009123CA"/>
    <w:rsid w:val="009129AE"/>
    <w:rsid w:val="00915104"/>
    <w:rsid w:val="00915337"/>
    <w:rsid w:val="009160C2"/>
    <w:rsid w:val="009165A7"/>
    <w:rsid w:val="00916A53"/>
    <w:rsid w:val="00917234"/>
    <w:rsid w:val="0091775C"/>
    <w:rsid w:val="00917FAA"/>
    <w:rsid w:val="00920009"/>
    <w:rsid w:val="00921032"/>
    <w:rsid w:val="00922306"/>
    <w:rsid w:val="009229DF"/>
    <w:rsid w:val="00926875"/>
    <w:rsid w:val="00931A1F"/>
    <w:rsid w:val="00932E8F"/>
    <w:rsid w:val="00933457"/>
    <w:rsid w:val="009334DB"/>
    <w:rsid w:val="009335A0"/>
    <w:rsid w:val="0093419B"/>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B73"/>
    <w:rsid w:val="00951393"/>
    <w:rsid w:val="0095176C"/>
    <w:rsid w:val="0095199F"/>
    <w:rsid w:val="00952593"/>
    <w:rsid w:val="009535ED"/>
    <w:rsid w:val="00953F12"/>
    <w:rsid w:val="00954B19"/>
    <w:rsid w:val="00954B56"/>
    <w:rsid w:val="00954F59"/>
    <w:rsid w:val="009559AB"/>
    <w:rsid w:val="00955A1E"/>
    <w:rsid w:val="00955CC1"/>
    <w:rsid w:val="00955E87"/>
    <w:rsid w:val="00956D11"/>
    <w:rsid w:val="00960802"/>
    <w:rsid w:val="00961895"/>
    <w:rsid w:val="00962585"/>
    <w:rsid w:val="00962791"/>
    <w:rsid w:val="00962A76"/>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6CDA"/>
    <w:rsid w:val="009771B9"/>
    <w:rsid w:val="009775DB"/>
    <w:rsid w:val="009813C4"/>
    <w:rsid w:val="00981540"/>
    <w:rsid w:val="009822BE"/>
    <w:rsid w:val="0098244A"/>
    <w:rsid w:val="00983AF5"/>
    <w:rsid w:val="00984456"/>
    <w:rsid w:val="00984BDB"/>
    <w:rsid w:val="00985291"/>
    <w:rsid w:val="00987A57"/>
    <w:rsid w:val="00987D3E"/>
    <w:rsid w:val="00987E76"/>
    <w:rsid w:val="00990375"/>
    <w:rsid w:val="00990561"/>
    <w:rsid w:val="00990C42"/>
    <w:rsid w:val="009911F4"/>
    <w:rsid w:val="00993191"/>
    <w:rsid w:val="00993B84"/>
    <w:rsid w:val="00993BA8"/>
    <w:rsid w:val="00994A77"/>
    <w:rsid w:val="00995045"/>
    <w:rsid w:val="00995CAF"/>
    <w:rsid w:val="00996C19"/>
    <w:rsid w:val="00997050"/>
    <w:rsid w:val="00997686"/>
    <w:rsid w:val="009A05AC"/>
    <w:rsid w:val="009A171D"/>
    <w:rsid w:val="009A1B95"/>
    <w:rsid w:val="009A2706"/>
    <w:rsid w:val="009A2FDE"/>
    <w:rsid w:val="009A30B4"/>
    <w:rsid w:val="009A30B5"/>
    <w:rsid w:val="009A5190"/>
    <w:rsid w:val="009A5832"/>
    <w:rsid w:val="009A73D5"/>
    <w:rsid w:val="009A7602"/>
    <w:rsid w:val="009A796C"/>
    <w:rsid w:val="009A7E8F"/>
    <w:rsid w:val="009B0273"/>
    <w:rsid w:val="009B0824"/>
    <w:rsid w:val="009B0DA1"/>
    <w:rsid w:val="009B1175"/>
    <w:rsid w:val="009B3450"/>
    <w:rsid w:val="009B3CA3"/>
    <w:rsid w:val="009B4312"/>
    <w:rsid w:val="009B4552"/>
    <w:rsid w:val="009B50F0"/>
    <w:rsid w:val="009B5889"/>
    <w:rsid w:val="009B58F7"/>
    <w:rsid w:val="009B5ED1"/>
    <w:rsid w:val="009B6D58"/>
    <w:rsid w:val="009B7CEC"/>
    <w:rsid w:val="009C03F8"/>
    <w:rsid w:val="009C1A9B"/>
    <w:rsid w:val="009C1D0F"/>
    <w:rsid w:val="009C3467"/>
    <w:rsid w:val="009C370D"/>
    <w:rsid w:val="009C3A21"/>
    <w:rsid w:val="009C3B73"/>
    <w:rsid w:val="009C3EC5"/>
    <w:rsid w:val="009C6103"/>
    <w:rsid w:val="009C7DD3"/>
    <w:rsid w:val="009D03A4"/>
    <w:rsid w:val="009D092B"/>
    <w:rsid w:val="009D158E"/>
    <w:rsid w:val="009D23F0"/>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02F"/>
    <w:rsid w:val="009E45F3"/>
    <w:rsid w:val="009E4A0F"/>
    <w:rsid w:val="009E4D53"/>
    <w:rsid w:val="009E7100"/>
    <w:rsid w:val="009F0660"/>
    <w:rsid w:val="009F06BA"/>
    <w:rsid w:val="009F18D0"/>
    <w:rsid w:val="009F1EDC"/>
    <w:rsid w:val="009F1FF7"/>
    <w:rsid w:val="009F337A"/>
    <w:rsid w:val="009F4638"/>
    <w:rsid w:val="009F5D9B"/>
    <w:rsid w:val="009F64A7"/>
    <w:rsid w:val="009F7683"/>
    <w:rsid w:val="009F7C54"/>
    <w:rsid w:val="009F7D78"/>
    <w:rsid w:val="00A00BCA"/>
    <w:rsid w:val="00A00C5A"/>
    <w:rsid w:val="00A00D05"/>
    <w:rsid w:val="00A00E74"/>
    <w:rsid w:val="00A0285A"/>
    <w:rsid w:val="00A04DB0"/>
    <w:rsid w:val="00A05038"/>
    <w:rsid w:val="00A06957"/>
    <w:rsid w:val="00A0752B"/>
    <w:rsid w:val="00A10059"/>
    <w:rsid w:val="00A10D1E"/>
    <w:rsid w:val="00A10D1F"/>
    <w:rsid w:val="00A112E2"/>
    <w:rsid w:val="00A1152B"/>
    <w:rsid w:val="00A11BD0"/>
    <w:rsid w:val="00A11F49"/>
    <w:rsid w:val="00A1295D"/>
    <w:rsid w:val="00A12A5E"/>
    <w:rsid w:val="00A12C95"/>
    <w:rsid w:val="00A12E9C"/>
    <w:rsid w:val="00A132C6"/>
    <w:rsid w:val="00A14ED9"/>
    <w:rsid w:val="00A150A9"/>
    <w:rsid w:val="00A15223"/>
    <w:rsid w:val="00A1623D"/>
    <w:rsid w:val="00A174F2"/>
    <w:rsid w:val="00A17769"/>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6C6A"/>
    <w:rsid w:val="00A4729F"/>
    <w:rsid w:val="00A5050E"/>
    <w:rsid w:val="00A51B73"/>
    <w:rsid w:val="00A51D7C"/>
    <w:rsid w:val="00A52061"/>
    <w:rsid w:val="00A524AC"/>
    <w:rsid w:val="00A530B3"/>
    <w:rsid w:val="00A5473D"/>
    <w:rsid w:val="00A54C71"/>
    <w:rsid w:val="00A5512C"/>
    <w:rsid w:val="00A558B9"/>
    <w:rsid w:val="00A55E59"/>
    <w:rsid w:val="00A55FEE"/>
    <w:rsid w:val="00A57158"/>
    <w:rsid w:val="00A572D8"/>
    <w:rsid w:val="00A5748C"/>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5CC"/>
    <w:rsid w:val="00A93710"/>
    <w:rsid w:val="00A938FA"/>
    <w:rsid w:val="00A95C09"/>
    <w:rsid w:val="00A96293"/>
    <w:rsid w:val="00A96817"/>
    <w:rsid w:val="00A9786A"/>
    <w:rsid w:val="00AA0AD8"/>
    <w:rsid w:val="00AA0F00"/>
    <w:rsid w:val="00AA0F7B"/>
    <w:rsid w:val="00AA13E4"/>
    <w:rsid w:val="00AA1568"/>
    <w:rsid w:val="00AA18C8"/>
    <w:rsid w:val="00AA1BBF"/>
    <w:rsid w:val="00AA1CA1"/>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4E9"/>
    <w:rsid w:val="00AB5AF2"/>
    <w:rsid w:val="00AB5D5B"/>
    <w:rsid w:val="00AB5E50"/>
    <w:rsid w:val="00AB64C0"/>
    <w:rsid w:val="00AB77E2"/>
    <w:rsid w:val="00AB7D2E"/>
    <w:rsid w:val="00AC082E"/>
    <w:rsid w:val="00AC3F2F"/>
    <w:rsid w:val="00AC45C7"/>
    <w:rsid w:val="00AC4A7E"/>
    <w:rsid w:val="00AC4EAF"/>
    <w:rsid w:val="00AC5807"/>
    <w:rsid w:val="00AC743C"/>
    <w:rsid w:val="00AC7A2E"/>
    <w:rsid w:val="00AD0AB3"/>
    <w:rsid w:val="00AD0BEB"/>
    <w:rsid w:val="00AD1BFE"/>
    <w:rsid w:val="00AD305B"/>
    <w:rsid w:val="00AD34C9"/>
    <w:rsid w:val="00AD522C"/>
    <w:rsid w:val="00AD6D6A"/>
    <w:rsid w:val="00AD732D"/>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4E29"/>
    <w:rsid w:val="00AF541C"/>
    <w:rsid w:val="00AF564E"/>
    <w:rsid w:val="00AF582B"/>
    <w:rsid w:val="00AF591C"/>
    <w:rsid w:val="00AF59DB"/>
    <w:rsid w:val="00AF5B0F"/>
    <w:rsid w:val="00AF5CA3"/>
    <w:rsid w:val="00AF63B4"/>
    <w:rsid w:val="00AF7BE8"/>
    <w:rsid w:val="00B011DF"/>
    <w:rsid w:val="00B012C7"/>
    <w:rsid w:val="00B01568"/>
    <w:rsid w:val="00B01CA2"/>
    <w:rsid w:val="00B025A2"/>
    <w:rsid w:val="00B027B8"/>
    <w:rsid w:val="00B027EF"/>
    <w:rsid w:val="00B02A31"/>
    <w:rsid w:val="00B038E9"/>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2CED"/>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4FC8"/>
    <w:rsid w:val="00B36E56"/>
    <w:rsid w:val="00B37250"/>
    <w:rsid w:val="00B40121"/>
    <w:rsid w:val="00B40233"/>
    <w:rsid w:val="00B4045F"/>
    <w:rsid w:val="00B41248"/>
    <w:rsid w:val="00B41336"/>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4F37"/>
    <w:rsid w:val="00B853BF"/>
    <w:rsid w:val="00B8636F"/>
    <w:rsid w:val="00B86BCB"/>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97F4B"/>
    <w:rsid w:val="00BA0320"/>
    <w:rsid w:val="00BA08DC"/>
    <w:rsid w:val="00BA3554"/>
    <w:rsid w:val="00BA3B3E"/>
    <w:rsid w:val="00BA6100"/>
    <w:rsid w:val="00BA632C"/>
    <w:rsid w:val="00BB046F"/>
    <w:rsid w:val="00BB0E2D"/>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336"/>
    <w:rsid w:val="00BC7AF7"/>
    <w:rsid w:val="00BD0588"/>
    <w:rsid w:val="00BD0D0A"/>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272"/>
    <w:rsid w:val="00BF3AB1"/>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8EA"/>
    <w:rsid w:val="00C364E8"/>
    <w:rsid w:val="00C3797F"/>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6BBA"/>
    <w:rsid w:val="00C57D7E"/>
    <w:rsid w:val="00C6056C"/>
    <w:rsid w:val="00C611EE"/>
    <w:rsid w:val="00C61A63"/>
    <w:rsid w:val="00C62214"/>
    <w:rsid w:val="00C6256F"/>
    <w:rsid w:val="00C625AB"/>
    <w:rsid w:val="00C6329E"/>
    <w:rsid w:val="00C63E1C"/>
    <w:rsid w:val="00C6467B"/>
    <w:rsid w:val="00C647D8"/>
    <w:rsid w:val="00C648B6"/>
    <w:rsid w:val="00C64BF0"/>
    <w:rsid w:val="00C66474"/>
    <w:rsid w:val="00C66A65"/>
    <w:rsid w:val="00C67E80"/>
    <w:rsid w:val="00C7042B"/>
    <w:rsid w:val="00C706F4"/>
    <w:rsid w:val="00C70B5C"/>
    <w:rsid w:val="00C71E26"/>
    <w:rsid w:val="00C72606"/>
    <w:rsid w:val="00C727E5"/>
    <w:rsid w:val="00C72D0E"/>
    <w:rsid w:val="00C72E21"/>
    <w:rsid w:val="00C73E62"/>
    <w:rsid w:val="00C74A89"/>
    <w:rsid w:val="00C752FC"/>
    <w:rsid w:val="00C75A7D"/>
    <w:rsid w:val="00C803BA"/>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24B0"/>
    <w:rsid w:val="00CA30F7"/>
    <w:rsid w:val="00CA383C"/>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A8D"/>
    <w:rsid w:val="00CC16CF"/>
    <w:rsid w:val="00CC3419"/>
    <w:rsid w:val="00CC3A77"/>
    <w:rsid w:val="00CC43F3"/>
    <w:rsid w:val="00CC49B7"/>
    <w:rsid w:val="00CC518E"/>
    <w:rsid w:val="00CC73F0"/>
    <w:rsid w:val="00CC7693"/>
    <w:rsid w:val="00CC7736"/>
    <w:rsid w:val="00CD043A"/>
    <w:rsid w:val="00CD3548"/>
    <w:rsid w:val="00CD4190"/>
    <w:rsid w:val="00CD435C"/>
    <w:rsid w:val="00CD43C8"/>
    <w:rsid w:val="00CD4898"/>
    <w:rsid w:val="00CD495E"/>
    <w:rsid w:val="00CE0D95"/>
    <w:rsid w:val="00CE0DB0"/>
    <w:rsid w:val="00CE1B2C"/>
    <w:rsid w:val="00CE1D85"/>
    <w:rsid w:val="00CE2264"/>
    <w:rsid w:val="00CE23D8"/>
    <w:rsid w:val="00CE3A99"/>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4F71"/>
    <w:rsid w:val="00D0593D"/>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1A7"/>
    <w:rsid w:val="00D37A8C"/>
    <w:rsid w:val="00D4097A"/>
    <w:rsid w:val="00D411B6"/>
    <w:rsid w:val="00D433D6"/>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7BC"/>
    <w:rsid w:val="00D60E8B"/>
    <w:rsid w:val="00D612BC"/>
    <w:rsid w:val="00D61B60"/>
    <w:rsid w:val="00D61D87"/>
    <w:rsid w:val="00D627D0"/>
    <w:rsid w:val="00D62C0F"/>
    <w:rsid w:val="00D65B37"/>
    <w:rsid w:val="00D65BF2"/>
    <w:rsid w:val="00D65E4E"/>
    <w:rsid w:val="00D65EBA"/>
    <w:rsid w:val="00D666A6"/>
    <w:rsid w:val="00D67F67"/>
    <w:rsid w:val="00D71259"/>
    <w:rsid w:val="00D7354F"/>
    <w:rsid w:val="00D7435F"/>
    <w:rsid w:val="00D74CCE"/>
    <w:rsid w:val="00D758CA"/>
    <w:rsid w:val="00D75F27"/>
    <w:rsid w:val="00D76BBA"/>
    <w:rsid w:val="00D770E9"/>
    <w:rsid w:val="00D77618"/>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0A5C"/>
    <w:rsid w:val="00D9149C"/>
    <w:rsid w:val="00D91F8B"/>
    <w:rsid w:val="00D92A5B"/>
    <w:rsid w:val="00D93027"/>
    <w:rsid w:val="00D93180"/>
    <w:rsid w:val="00D9388B"/>
    <w:rsid w:val="00D9650F"/>
    <w:rsid w:val="00D970D2"/>
    <w:rsid w:val="00D976EB"/>
    <w:rsid w:val="00DA0948"/>
    <w:rsid w:val="00DA0A4E"/>
    <w:rsid w:val="00DA0F94"/>
    <w:rsid w:val="00DA0FDD"/>
    <w:rsid w:val="00DA10C9"/>
    <w:rsid w:val="00DA1AF1"/>
    <w:rsid w:val="00DA2289"/>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B76D9"/>
    <w:rsid w:val="00DC1B3F"/>
    <w:rsid w:val="00DC3074"/>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466"/>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B31"/>
    <w:rsid w:val="00DE7F8F"/>
    <w:rsid w:val="00DF0D64"/>
    <w:rsid w:val="00DF11C4"/>
    <w:rsid w:val="00DF1625"/>
    <w:rsid w:val="00DF19A1"/>
    <w:rsid w:val="00DF1EF7"/>
    <w:rsid w:val="00DF349A"/>
    <w:rsid w:val="00DF5182"/>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10031"/>
    <w:rsid w:val="00E10BB7"/>
    <w:rsid w:val="00E12FC6"/>
    <w:rsid w:val="00E15826"/>
    <w:rsid w:val="00E1582E"/>
    <w:rsid w:val="00E15A77"/>
    <w:rsid w:val="00E15AD3"/>
    <w:rsid w:val="00E161F1"/>
    <w:rsid w:val="00E16D54"/>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4D8"/>
    <w:rsid w:val="00E306A1"/>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6E0"/>
    <w:rsid w:val="00E43CEB"/>
    <w:rsid w:val="00E449ED"/>
    <w:rsid w:val="00E44A3E"/>
    <w:rsid w:val="00E44D86"/>
    <w:rsid w:val="00E45007"/>
    <w:rsid w:val="00E45ACA"/>
    <w:rsid w:val="00E45C7F"/>
    <w:rsid w:val="00E46422"/>
    <w:rsid w:val="00E46DBA"/>
    <w:rsid w:val="00E4729E"/>
    <w:rsid w:val="00E50FCC"/>
    <w:rsid w:val="00E51117"/>
    <w:rsid w:val="00E51EEA"/>
    <w:rsid w:val="00E520F5"/>
    <w:rsid w:val="00E5348C"/>
    <w:rsid w:val="00E54297"/>
    <w:rsid w:val="00E54B2C"/>
    <w:rsid w:val="00E5510F"/>
    <w:rsid w:val="00E57C78"/>
    <w:rsid w:val="00E6008B"/>
    <w:rsid w:val="00E6021D"/>
    <w:rsid w:val="00E6044F"/>
    <w:rsid w:val="00E60526"/>
    <w:rsid w:val="00E61E2C"/>
    <w:rsid w:val="00E6289E"/>
    <w:rsid w:val="00E6367A"/>
    <w:rsid w:val="00E63C8D"/>
    <w:rsid w:val="00E64337"/>
    <w:rsid w:val="00E6441E"/>
    <w:rsid w:val="00E64ADA"/>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4D9"/>
    <w:rsid w:val="00E765B7"/>
    <w:rsid w:val="00E76EDE"/>
    <w:rsid w:val="00E76F31"/>
    <w:rsid w:val="00E77EEE"/>
    <w:rsid w:val="00E801FF"/>
    <w:rsid w:val="00E805B6"/>
    <w:rsid w:val="00E805C3"/>
    <w:rsid w:val="00E81514"/>
    <w:rsid w:val="00E81D32"/>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42B2"/>
    <w:rsid w:val="00EB4473"/>
    <w:rsid w:val="00EB487B"/>
    <w:rsid w:val="00EB55A9"/>
    <w:rsid w:val="00EB5989"/>
    <w:rsid w:val="00EB5AB1"/>
    <w:rsid w:val="00EB5F02"/>
    <w:rsid w:val="00EB602D"/>
    <w:rsid w:val="00EB6064"/>
    <w:rsid w:val="00EB6314"/>
    <w:rsid w:val="00EB6684"/>
    <w:rsid w:val="00EB6702"/>
    <w:rsid w:val="00EB6E54"/>
    <w:rsid w:val="00EB7570"/>
    <w:rsid w:val="00EC047A"/>
    <w:rsid w:val="00EC0C4F"/>
    <w:rsid w:val="00EC125B"/>
    <w:rsid w:val="00EC20A0"/>
    <w:rsid w:val="00EC20BC"/>
    <w:rsid w:val="00EC22F7"/>
    <w:rsid w:val="00EC2345"/>
    <w:rsid w:val="00EC2CDE"/>
    <w:rsid w:val="00EC4497"/>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AE2"/>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279"/>
    <w:rsid w:val="00F022D6"/>
    <w:rsid w:val="00F0233F"/>
    <w:rsid w:val="00F025FC"/>
    <w:rsid w:val="00F02DBC"/>
    <w:rsid w:val="00F03B10"/>
    <w:rsid w:val="00F046E6"/>
    <w:rsid w:val="00F04FC3"/>
    <w:rsid w:val="00F05954"/>
    <w:rsid w:val="00F06D7B"/>
    <w:rsid w:val="00F06F30"/>
    <w:rsid w:val="00F07CA4"/>
    <w:rsid w:val="00F11200"/>
    <w:rsid w:val="00F11794"/>
    <w:rsid w:val="00F11AC7"/>
    <w:rsid w:val="00F11D9C"/>
    <w:rsid w:val="00F124AB"/>
    <w:rsid w:val="00F1253C"/>
    <w:rsid w:val="00F125C4"/>
    <w:rsid w:val="00F130E4"/>
    <w:rsid w:val="00F130F0"/>
    <w:rsid w:val="00F131EC"/>
    <w:rsid w:val="00F1389B"/>
    <w:rsid w:val="00F13FFF"/>
    <w:rsid w:val="00F141E2"/>
    <w:rsid w:val="00F154A2"/>
    <w:rsid w:val="00F15F72"/>
    <w:rsid w:val="00F166EA"/>
    <w:rsid w:val="00F16EF4"/>
    <w:rsid w:val="00F1738A"/>
    <w:rsid w:val="00F1786C"/>
    <w:rsid w:val="00F20B78"/>
    <w:rsid w:val="00F20CF5"/>
    <w:rsid w:val="00F20DA5"/>
    <w:rsid w:val="00F2119B"/>
    <w:rsid w:val="00F213D0"/>
    <w:rsid w:val="00F21AF3"/>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9E3"/>
    <w:rsid w:val="00F36E1F"/>
    <w:rsid w:val="00F377C0"/>
    <w:rsid w:val="00F37F2C"/>
    <w:rsid w:val="00F403A5"/>
    <w:rsid w:val="00F406AC"/>
    <w:rsid w:val="00F40D4D"/>
    <w:rsid w:val="00F4140F"/>
    <w:rsid w:val="00F418EF"/>
    <w:rsid w:val="00F4395E"/>
    <w:rsid w:val="00F449C0"/>
    <w:rsid w:val="00F4506C"/>
    <w:rsid w:val="00F45B4D"/>
    <w:rsid w:val="00F45B8B"/>
    <w:rsid w:val="00F45D69"/>
    <w:rsid w:val="00F46EFF"/>
    <w:rsid w:val="00F51B3A"/>
    <w:rsid w:val="00F5285F"/>
    <w:rsid w:val="00F53525"/>
    <w:rsid w:val="00F546F2"/>
    <w:rsid w:val="00F5526F"/>
    <w:rsid w:val="00F55654"/>
    <w:rsid w:val="00F556B0"/>
    <w:rsid w:val="00F562EA"/>
    <w:rsid w:val="00F5653D"/>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2552"/>
    <w:rsid w:val="00F72D88"/>
    <w:rsid w:val="00F73CAB"/>
    <w:rsid w:val="00F73FF5"/>
    <w:rsid w:val="00F743B3"/>
    <w:rsid w:val="00F7451F"/>
    <w:rsid w:val="00F7467F"/>
    <w:rsid w:val="00F74984"/>
    <w:rsid w:val="00F7548C"/>
    <w:rsid w:val="00F7609B"/>
    <w:rsid w:val="00F76331"/>
    <w:rsid w:val="00F7776B"/>
    <w:rsid w:val="00F8049A"/>
    <w:rsid w:val="00F825AC"/>
    <w:rsid w:val="00F82623"/>
    <w:rsid w:val="00F8299A"/>
    <w:rsid w:val="00F833F1"/>
    <w:rsid w:val="00F839B3"/>
    <w:rsid w:val="00F83B76"/>
    <w:rsid w:val="00F83DB3"/>
    <w:rsid w:val="00F8462A"/>
    <w:rsid w:val="00F84B58"/>
    <w:rsid w:val="00F85DFC"/>
    <w:rsid w:val="00F85F62"/>
    <w:rsid w:val="00F86162"/>
    <w:rsid w:val="00F863F9"/>
    <w:rsid w:val="00F865DA"/>
    <w:rsid w:val="00F86789"/>
    <w:rsid w:val="00F86ED5"/>
    <w:rsid w:val="00F871C2"/>
    <w:rsid w:val="00F87473"/>
    <w:rsid w:val="00F914CF"/>
    <w:rsid w:val="00F9269C"/>
    <w:rsid w:val="00F9294C"/>
    <w:rsid w:val="00F930CD"/>
    <w:rsid w:val="00F932ED"/>
    <w:rsid w:val="00F9373C"/>
    <w:rsid w:val="00F9448B"/>
    <w:rsid w:val="00F9544C"/>
    <w:rsid w:val="00F954E8"/>
    <w:rsid w:val="00F96621"/>
    <w:rsid w:val="00F97D3E"/>
    <w:rsid w:val="00FA0498"/>
    <w:rsid w:val="00FA0E41"/>
    <w:rsid w:val="00FA2BFA"/>
    <w:rsid w:val="00FA2FB6"/>
    <w:rsid w:val="00FA37C3"/>
    <w:rsid w:val="00FA3EE5"/>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3704"/>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10D"/>
    <w:rsid w:val="00FD7291"/>
    <w:rsid w:val="00FD7772"/>
    <w:rsid w:val="00FE0B7B"/>
    <w:rsid w:val="00FE1316"/>
    <w:rsid w:val="00FE20B2"/>
    <w:rsid w:val="00FE348B"/>
    <w:rsid w:val="00FE4310"/>
    <w:rsid w:val="00FE54DC"/>
    <w:rsid w:val="00FE5743"/>
    <w:rsid w:val="00FE66EA"/>
    <w:rsid w:val="00FE6887"/>
    <w:rsid w:val="00FE6C2A"/>
    <w:rsid w:val="00FE76B9"/>
    <w:rsid w:val="00FE7898"/>
    <w:rsid w:val="00FE7A86"/>
    <w:rsid w:val="00FF0766"/>
    <w:rsid w:val="00FF0775"/>
    <w:rsid w:val="00FF0FE2"/>
    <w:rsid w:val="00FF1424"/>
    <w:rsid w:val="00FF1D27"/>
    <w:rsid w:val="00FF207E"/>
    <w:rsid w:val="00FF28EE"/>
    <w:rsid w:val="00FF2E56"/>
    <w:rsid w:val="00FF3050"/>
    <w:rsid w:val="00FF331F"/>
    <w:rsid w:val="00FF3D6A"/>
    <w:rsid w:val="00FF3E3D"/>
    <w:rsid w:val="00FF3E93"/>
    <w:rsid w:val="00FF3F8F"/>
    <w:rsid w:val="00FF6156"/>
    <w:rsid w:val="00FF6934"/>
    <w:rsid w:val="00FF69B7"/>
    <w:rsid w:val="00FF6ACF"/>
    <w:rsid w:val="00FF6FFD"/>
    <w:rsid w:val="00FF7971"/>
    <w:rsid w:val="00FF7BC7"/>
    <w:rsid w:val="00FF7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rsid w:val="009112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687669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2298754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achagan.mejunc@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74</Pages>
  <Words>24321</Words>
  <Characters>138630</Characters>
  <Application>Microsoft Office Word</Application>
  <DocSecurity>0</DocSecurity>
  <Lines>1155</Lines>
  <Paragraphs>325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162626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353</cp:revision>
  <cp:lastPrinted>2022-12-28T05:49:00Z</cp:lastPrinted>
  <dcterms:created xsi:type="dcterms:W3CDTF">2022-10-31T11:39:00Z</dcterms:created>
  <dcterms:modified xsi:type="dcterms:W3CDTF">2024-12-06T04:37:00Z</dcterms:modified>
</cp:coreProperties>
</file>